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4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2880360</wp:posOffset>
            </wp:positionH>
            <wp:positionV relativeFrom="page">
              <wp:posOffset>180340</wp:posOffset>
            </wp:positionV>
            <wp:extent cx="1802765" cy="143954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803018" cy="14395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line="241" w:lineRule="auto"/>
        <w:rPr>
          <w:rFonts w:hint="default" w:asciiTheme="minorAscii" w:hAnsiTheme="minorAscii"/>
        </w:rPr>
      </w:pPr>
    </w:p>
    <w:p>
      <w:pPr>
        <w:pStyle w:val="2"/>
        <w:spacing w:line="241" w:lineRule="auto"/>
        <w:rPr>
          <w:rFonts w:hint="default" w:asciiTheme="minorAscii" w:hAnsiTheme="minorAscii"/>
        </w:rPr>
      </w:pPr>
    </w:p>
    <w:p>
      <w:pPr>
        <w:pStyle w:val="2"/>
        <w:spacing w:line="241" w:lineRule="auto"/>
        <w:rPr>
          <w:rFonts w:hint="default" w:asciiTheme="minorAscii" w:hAnsiTheme="minorAscii"/>
        </w:rPr>
      </w:pPr>
    </w:p>
    <w:p>
      <w:pPr>
        <w:pStyle w:val="2"/>
        <w:spacing w:line="241" w:lineRule="auto"/>
        <w:rPr>
          <w:rFonts w:hint="default" w:asciiTheme="minorAscii" w:hAnsiTheme="minorAscii"/>
        </w:rPr>
      </w:pPr>
    </w:p>
    <w:p>
      <w:pPr>
        <w:pStyle w:val="2"/>
        <w:spacing w:line="241" w:lineRule="auto"/>
        <w:rPr>
          <w:rFonts w:hint="default" w:asciiTheme="minorAscii" w:hAnsiTheme="minorAscii"/>
        </w:rPr>
      </w:pPr>
    </w:p>
    <w:p>
      <w:pPr>
        <w:pStyle w:val="2"/>
        <w:spacing w:line="241" w:lineRule="auto"/>
        <w:rPr>
          <w:rFonts w:hint="default" w:asciiTheme="minorAscii" w:hAnsiTheme="minorAscii"/>
        </w:rPr>
      </w:pPr>
    </w:p>
    <w:p>
      <w:pPr>
        <w:pStyle w:val="2"/>
        <w:spacing w:line="241" w:lineRule="auto"/>
        <w:rPr>
          <w:rFonts w:hint="default" w:asciiTheme="minorAscii" w:hAnsiTheme="minorAscii"/>
        </w:rPr>
      </w:pPr>
    </w:p>
    <w:p>
      <w:pPr>
        <w:pStyle w:val="2"/>
        <w:spacing w:line="3685" w:lineRule="exact"/>
        <w:rPr>
          <w:rFonts w:hint="default" w:asciiTheme="minorAscii" w:hAnsiTheme="minorAscii"/>
        </w:rPr>
      </w:pPr>
      <w:r>
        <w:rPr>
          <w:rFonts w:hint="default" w:asciiTheme="minorAscii" w:hAnsiTheme="minorAscii"/>
          <w:position w:val="-73"/>
        </w:rPr>
        <w:pict>
          <v:group id="_x0000_s1026" o:spid="_x0000_s1026" o:spt="203" style="height:184.25pt;width:594.95pt;" coordsize="11899,3685">
            <o:lock v:ext="edit"/>
            <v:shape id="_x0000_s1027" o:spid="_x0000_s1027" o:spt="75" type="#_x0000_t75" style="position:absolute;left:0;top:0;height:3685;width:11899;" filled="f" stroked="f" coordsize="21600,21600">
              <v:path/>
              <v:fill on="f" focussize="0,0"/>
              <v:stroke on="f"/>
              <v:imagedata r:id="rId62" o:title=""/>
              <o:lock v:ext="edit" aspectratio="t"/>
            </v:shape>
            <v:shape id="_x0000_s1028" o:spid="_x0000_s1028" o:spt="202" type="#_x0000_t202" style="position:absolute;left:-20;top:-20;height:3725;width:11939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55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255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255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255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255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256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256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150" w:line="181" w:lineRule="auto"/>
                      <w:ind w:left="1340"/>
                      <w:outlineLvl w:val="0"/>
                      <w:rPr>
                        <w:rFonts w:ascii="Calibri" w:hAnsi="Calibri" w:eastAsia="Calibri" w:cs="Calibri"/>
                        <w:sz w:val="49"/>
                        <w:szCs w:val="49"/>
                      </w:rPr>
                    </w:pPr>
                    <w:r>
                      <w:rPr>
                        <w:rFonts w:ascii="Calibri" w:hAnsi="Calibri" w:eastAsia="Calibri" w:cs="Calibri"/>
                        <w:b/>
                        <w:bCs/>
                        <w:color w:val="FFFFFF"/>
                        <w:sz w:val="49"/>
                        <w:szCs w:val="49"/>
                      </w:rPr>
                      <w:t>IALA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FFFFFF"/>
                        <w:spacing w:val="30"/>
                        <w:sz w:val="49"/>
                        <w:szCs w:val="49"/>
                      </w:rPr>
                      <w:t xml:space="preserve"> 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FFFFFF"/>
                        <w:sz w:val="49"/>
                        <w:szCs w:val="49"/>
                      </w:rPr>
                      <w:t>GUIDELINE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pStyle w:val="2"/>
        <w:spacing w:line="330" w:lineRule="auto"/>
        <w:rPr>
          <w:rFonts w:hint="default" w:asciiTheme="minorAscii" w:hAnsiTheme="minorAscii"/>
        </w:rPr>
      </w:pPr>
    </w:p>
    <w:p>
      <w:pPr>
        <w:spacing w:before="150" w:line="181" w:lineRule="auto"/>
        <w:ind w:left="1298"/>
        <w:rPr>
          <w:rFonts w:hint="default" w:eastAsia="Calibri" w:cs="Calibri" w:asciiTheme="minorAscii" w:hAnsiTheme="minorAscii"/>
          <w:sz w:val="49"/>
          <w:szCs w:val="49"/>
        </w:rPr>
      </w:pPr>
      <w:r>
        <w:rPr>
          <w:rFonts w:hint="default" w:eastAsia="Calibri" w:cs="Calibri" w:asciiTheme="minorAscii" w:hAnsiTheme="minorAscii"/>
          <w:color w:val="00558C"/>
          <w:sz w:val="49"/>
          <w:szCs w:val="49"/>
        </w:rPr>
        <w:t>G1063</w:t>
      </w:r>
    </w:p>
    <w:p>
      <w:pPr>
        <w:spacing w:before="84" w:line="200" w:lineRule="auto"/>
        <w:ind w:left="1285"/>
        <w:rPr>
          <w:rFonts w:hint="default" w:eastAsia="Calibri" w:cs="Calibri" w:asciiTheme="minorAscii" w:hAnsiTheme="minorAscii"/>
          <w:sz w:val="49"/>
          <w:szCs w:val="49"/>
        </w:rPr>
      </w:pPr>
      <w:r>
        <w:rPr>
          <w:rFonts w:hint="default" w:eastAsia="Calibri" w:cs="Calibri" w:asciiTheme="minorAscii" w:hAnsiTheme="minorAscii"/>
          <w:color w:val="00558C"/>
          <w:spacing w:val="2"/>
          <w:sz w:val="49"/>
          <w:szCs w:val="49"/>
        </w:rPr>
        <w:t>AGREEMENTS</w:t>
      </w:r>
      <w:r>
        <w:rPr>
          <w:rFonts w:hint="default" w:eastAsia="Calibri" w:cs="Calibri" w:asciiTheme="minorAscii" w:hAnsiTheme="minorAscii"/>
          <w:color w:val="00558C"/>
          <w:spacing w:val="60"/>
          <w:sz w:val="49"/>
          <w:szCs w:val="49"/>
        </w:rPr>
        <w:t xml:space="preserve"> </w:t>
      </w:r>
      <w:r>
        <w:rPr>
          <w:rFonts w:hint="default" w:eastAsia="Calibri" w:cs="Calibri" w:asciiTheme="minorAscii" w:hAnsiTheme="minorAscii"/>
          <w:color w:val="00558C"/>
          <w:spacing w:val="2"/>
          <w:sz w:val="49"/>
          <w:szCs w:val="49"/>
        </w:rPr>
        <w:t>FOR COMPLEMENTARY</w:t>
      </w:r>
      <w:r>
        <w:rPr>
          <w:rFonts w:hint="default" w:eastAsia="Calibri" w:cs="Calibri" w:asciiTheme="minorAscii" w:hAnsiTheme="minorAscii"/>
          <w:color w:val="00558C"/>
          <w:spacing w:val="45"/>
          <w:sz w:val="49"/>
          <w:szCs w:val="49"/>
        </w:rPr>
        <w:t xml:space="preserve"> </w:t>
      </w:r>
      <w:r>
        <w:rPr>
          <w:rFonts w:hint="default" w:eastAsia="Calibri" w:cs="Calibri" w:asciiTheme="minorAscii" w:hAnsiTheme="minorAscii"/>
          <w:color w:val="00558C"/>
          <w:spacing w:val="2"/>
          <w:sz w:val="49"/>
          <w:szCs w:val="49"/>
        </w:rPr>
        <w:t>USE OF</w:t>
      </w:r>
    </w:p>
    <w:p>
      <w:pPr>
        <w:spacing w:before="2" w:line="180" w:lineRule="auto"/>
        <w:ind w:left="1319"/>
        <w:rPr>
          <w:rFonts w:hint="default" w:eastAsia="Calibri" w:cs="Calibri" w:asciiTheme="minorAscii" w:hAnsiTheme="minorAscii"/>
          <w:sz w:val="49"/>
          <w:szCs w:val="49"/>
        </w:rPr>
      </w:pPr>
      <w:r>
        <w:rPr>
          <w:rFonts w:hint="default" w:eastAsia="Calibri" w:cs="Calibri" w:asciiTheme="minorAscii" w:hAnsiTheme="minorAscii"/>
          <w:color w:val="00558C"/>
          <w:sz w:val="49"/>
          <w:szCs w:val="49"/>
        </w:rPr>
        <w:t>LIGHTHOUSE</w:t>
      </w:r>
      <w:r>
        <w:rPr>
          <w:rFonts w:hint="default" w:eastAsia="Calibri" w:cs="Calibri" w:asciiTheme="minorAscii" w:hAnsiTheme="minorAscii"/>
          <w:color w:val="00558C"/>
          <w:spacing w:val="55"/>
          <w:sz w:val="49"/>
          <w:szCs w:val="49"/>
        </w:rPr>
        <w:t xml:space="preserve"> </w:t>
      </w:r>
      <w:r>
        <w:rPr>
          <w:rFonts w:hint="default" w:eastAsia="Calibri" w:cs="Calibri" w:asciiTheme="minorAscii" w:hAnsiTheme="minorAscii"/>
          <w:color w:val="00558C"/>
          <w:sz w:val="49"/>
          <w:szCs w:val="49"/>
        </w:rPr>
        <w:t>PROPERTY</w:t>
      </w:r>
    </w:p>
    <w:p>
      <w:pPr>
        <w:pStyle w:val="2"/>
        <w:spacing w:line="252" w:lineRule="auto"/>
        <w:rPr>
          <w:rFonts w:hint="default" w:asciiTheme="minorAscii" w:hAnsiTheme="minorAscii"/>
        </w:rPr>
      </w:pPr>
    </w:p>
    <w:p>
      <w:pPr>
        <w:pStyle w:val="2"/>
        <w:spacing w:line="252" w:lineRule="auto"/>
        <w:rPr>
          <w:rFonts w:hint="default" w:asciiTheme="minorAscii" w:hAnsiTheme="minorAscii"/>
        </w:rPr>
      </w:pPr>
    </w:p>
    <w:p>
      <w:pPr>
        <w:pStyle w:val="2"/>
        <w:spacing w:line="252" w:lineRule="auto"/>
        <w:rPr>
          <w:rFonts w:hint="default" w:asciiTheme="minorAscii" w:hAnsiTheme="minorAscii"/>
        </w:rPr>
      </w:pPr>
    </w:p>
    <w:p>
      <w:pPr>
        <w:pStyle w:val="2"/>
        <w:spacing w:line="252" w:lineRule="auto"/>
        <w:rPr>
          <w:rFonts w:hint="default" w:asciiTheme="minorAscii" w:hAnsiTheme="minorAscii"/>
        </w:rPr>
      </w:pPr>
    </w:p>
    <w:p>
      <w:pPr>
        <w:pStyle w:val="2"/>
        <w:spacing w:line="252" w:lineRule="auto"/>
        <w:rPr>
          <w:rFonts w:hint="default" w:asciiTheme="minorAscii" w:hAnsiTheme="minorAscii"/>
        </w:rPr>
      </w:pPr>
    </w:p>
    <w:p>
      <w:pPr>
        <w:pStyle w:val="2"/>
        <w:spacing w:line="252" w:lineRule="auto"/>
        <w:rPr>
          <w:rFonts w:hint="default" w:asciiTheme="minorAscii" w:hAnsiTheme="minorAscii"/>
        </w:rPr>
      </w:pPr>
    </w:p>
    <w:p>
      <w:pPr>
        <w:pStyle w:val="2"/>
        <w:spacing w:line="252" w:lineRule="auto"/>
        <w:rPr>
          <w:rFonts w:hint="default" w:asciiTheme="minorAscii" w:hAnsiTheme="minorAscii"/>
        </w:rPr>
      </w:pPr>
    </w:p>
    <w:p>
      <w:pPr>
        <w:pStyle w:val="2"/>
        <w:spacing w:line="252" w:lineRule="auto"/>
        <w:rPr>
          <w:rFonts w:hint="default" w:asciiTheme="minorAscii" w:hAnsiTheme="minorAscii"/>
        </w:rPr>
      </w:pPr>
    </w:p>
    <w:p>
      <w:pPr>
        <w:pStyle w:val="2"/>
        <w:spacing w:line="252" w:lineRule="auto"/>
        <w:rPr>
          <w:rFonts w:hint="default" w:asciiTheme="minorAscii" w:hAnsiTheme="minorAscii"/>
        </w:rPr>
      </w:pPr>
    </w:p>
    <w:p>
      <w:pPr>
        <w:pStyle w:val="2"/>
        <w:spacing w:line="252" w:lineRule="auto"/>
        <w:rPr>
          <w:rFonts w:hint="default" w:asciiTheme="minorAscii" w:hAnsiTheme="minorAscii"/>
        </w:rPr>
      </w:pPr>
    </w:p>
    <w:p>
      <w:pPr>
        <w:pStyle w:val="2"/>
        <w:spacing w:line="252" w:lineRule="auto"/>
        <w:rPr>
          <w:rFonts w:hint="default" w:asciiTheme="minorAscii" w:hAnsiTheme="minorAscii"/>
        </w:rPr>
      </w:pPr>
    </w:p>
    <w:p>
      <w:pPr>
        <w:pStyle w:val="2"/>
        <w:spacing w:line="252" w:lineRule="auto"/>
        <w:rPr>
          <w:rFonts w:hint="default" w:asciiTheme="minorAscii" w:hAnsiTheme="minorAscii"/>
        </w:rPr>
      </w:pPr>
    </w:p>
    <w:p>
      <w:pPr>
        <w:pStyle w:val="2"/>
        <w:spacing w:line="253" w:lineRule="auto"/>
        <w:rPr>
          <w:rFonts w:hint="default" w:asciiTheme="minorAscii" w:hAnsiTheme="minorAscii"/>
        </w:rPr>
      </w:pPr>
    </w:p>
    <w:p>
      <w:pPr>
        <w:pStyle w:val="2"/>
        <w:spacing w:line="253" w:lineRule="auto"/>
        <w:rPr>
          <w:rFonts w:hint="default" w:asciiTheme="minorAscii" w:hAnsiTheme="minorAscii"/>
        </w:rPr>
      </w:pPr>
    </w:p>
    <w:p>
      <w:pPr>
        <w:pStyle w:val="2"/>
        <w:spacing w:line="253" w:lineRule="auto"/>
        <w:rPr>
          <w:rFonts w:hint="default" w:asciiTheme="minorAscii" w:hAnsiTheme="minorAscii"/>
        </w:rPr>
      </w:pPr>
    </w:p>
    <w:p>
      <w:pPr>
        <w:pStyle w:val="2"/>
        <w:spacing w:line="253" w:lineRule="auto"/>
        <w:rPr>
          <w:rFonts w:hint="default" w:asciiTheme="minorAscii" w:hAnsiTheme="minorAscii"/>
        </w:rPr>
      </w:pPr>
    </w:p>
    <w:p>
      <w:pPr>
        <w:pStyle w:val="2"/>
        <w:spacing w:line="253" w:lineRule="auto"/>
        <w:rPr>
          <w:rFonts w:hint="default" w:asciiTheme="minorAscii" w:hAnsiTheme="minorAscii"/>
        </w:rPr>
      </w:pPr>
    </w:p>
    <w:p>
      <w:pPr>
        <w:pStyle w:val="2"/>
        <w:spacing w:line="253" w:lineRule="auto"/>
        <w:rPr>
          <w:rFonts w:hint="default" w:asciiTheme="minorAscii" w:hAnsiTheme="minorAscii"/>
        </w:rPr>
      </w:pPr>
    </w:p>
    <w:p>
      <w:pPr>
        <w:spacing w:before="150" w:line="188" w:lineRule="auto"/>
        <w:ind w:left="1311"/>
        <w:rPr>
          <w:rFonts w:hint="default" w:eastAsia="Calibri" w:cs="Calibri" w:asciiTheme="minorAscii" w:hAnsiTheme="minorAscii"/>
          <w:sz w:val="49"/>
          <w:szCs w:val="49"/>
        </w:rPr>
      </w:pPr>
      <w:r>
        <w:rPr>
          <w:rFonts w:hint="default" w:eastAsia="Calibri" w:cs="Calibri" w:asciiTheme="minorAscii" w:hAnsiTheme="minorAscii"/>
          <w:b/>
          <w:bCs/>
          <w:color w:val="00558C"/>
          <w:spacing w:val="-3"/>
          <w:sz w:val="49"/>
          <w:szCs w:val="49"/>
        </w:rPr>
        <w:t>Edition</w:t>
      </w:r>
      <w:r>
        <w:rPr>
          <w:rFonts w:hint="default" w:eastAsia="Calibri" w:cs="Calibri" w:asciiTheme="minorAscii" w:hAnsiTheme="minorAscii"/>
          <w:b/>
          <w:bCs/>
          <w:color w:val="00558C"/>
          <w:spacing w:val="38"/>
          <w:sz w:val="49"/>
          <w:szCs w:val="49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-3"/>
          <w:sz w:val="49"/>
          <w:szCs w:val="49"/>
        </w:rPr>
        <w:t>1.</w:t>
      </w:r>
      <w:ins w:id="0" w:author="Jiang" w:date="2023-08-11T10:46:11Z">
        <w:r>
          <w:rPr>
            <w:rFonts w:hint="default" w:eastAsia="宋体" w:cs="Calibri" w:asciiTheme="minorAscii" w:hAnsiTheme="minorAscii"/>
            <w:b/>
            <w:bCs/>
            <w:color w:val="00558C"/>
            <w:spacing w:val="-3"/>
            <w:sz w:val="49"/>
            <w:szCs w:val="49"/>
            <w:lang w:val="en-US" w:eastAsia="zh-CN"/>
          </w:rPr>
          <w:t>2</w:t>
        </w:r>
      </w:ins>
      <w:del w:id="1" w:author="Jiang" w:date="2023-08-11T10:46:11Z">
        <w:r>
          <w:rPr>
            <w:rFonts w:hint="default" w:eastAsia="Calibri" w:cs="Calibri" w:asciiTheme="minorAscii" w:hAnsiTheme="minorAscii"/>
            <w:b/>
            <w:bCs/>
            <w:color w:val="00558C"/>
            <w:spacing w:val="-3"/>
            <w:sz w:val="49"/>
            <w:szCs w:val="49"/>
          </w:rPr>
          <w:delText>1</w:delText>
        </w:r>
      </w:del>
    </w:p>
    <w:p>
      <w:pPr>
        <w:spacing w:before="80" w:line="187" w:lineRule="auto"/>
        <w:ind w:left="1296"/>
        <w:rPr>
          <w:rFonts w:hint="default" w:eastAsia="Calibri" w:cs="Calibri" w:asciiTheme="minorAscii" w:hAnsiTheme="minorAscii"/>
          <w:sz w:val="28"/>
          <w:szCs w:val="28"/>
        </w:rPr>
      </w:pPr>
      <w:r>
        <w:rPr>
          <w:rFonts w:hint="default" w:eastAsia="Calibri" w:cs="Calibri" w:asciiTheme="minorAscii" w:hAnsiTheme="minorAscii"/>
          <w:b/>
          <w:bCs/>
          <w:color w:val="00558C"/>
          <w:spacing w:val="-2"/>
          <w:sz w:val="28"/>
          <w:szCs w:val="28"/>
        </w:rPr>
        <w:t>December 20</w:t>
      </w:r>
      <w:ins w:id="2" w:author="Jiang" w:date="2023-08-11T10:46:18Z">
        <w:r>
          <w:rPr>
            <w:rFonts w:hint="default" w:eastAsia="宋体" w:cs="Calibri" w:asciiTheme="minorAscii" w:hAnsiTheme="minorAscii"/>
            <w:b/>
            <w:bCs/>
            <w:color w:val="00558C"/>
            <w:spacing w:val="-2"/>
            <w:sz w:val="28"/>
            <w:szCs w:val="28"/>
            <w:lang w:val="en-US" w:eastAsia="zh-CN"/>
          </w:rPr>
          <w:t>nn</w:t>
        </w:r>
      </w:ins>
      <w:del w:id="3" w:author="Jiang" w:date="2023-08-11T10:46:14Z">
        <w:r>
          <w:rPr>
            <w:rFonts w:hint="default" w:eastAsia="Calibri" w:cs="Calibri" w:asciiTheme="minorAscii" w:hAnsiTheme="minorAscii"/>
            <w:b/>
            <w:bCs/>
            <w:color w:val="00558C"/>
            <w:spacing w:val="-2"/>
            <w:sz w:val="28"/>
            <w:szCs w:val="28"/>
          </w:rPr>
          <w:delText>08</w:delText>
        </w:r>
      </w:del>
    </w:p>
    <w:p>
      <w:pPr>
        <w:spacing w:before="296" w:line="187" w:lineRule="auto"/>
        <w:ind w:left="1293"/>
        <w:rPr>
          <w:rFonts w:hint="default" w:eastAsia="Calibri" w:cs="Calibri" w:asciiTheme="minorAscii" w:hAnsiTheme="minorAscii"/>
          <w:sz w:val="28"/>
          <w:szCs w:val="28"/>
        </w:rPr>
      </w:pP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8"/>
          <w:szCs w:val="28"/>
        </w:rPr>
        <w:t>urn:mrn:iala:pub:g1063:ed1.</w:t>
      </w:r>
      <w:ins w:id="4" w:author="Jiang" w:date="2023-08-14T10:15:58Z">
        <w:r>
          <w:rPr>
            <w:rFonts w:hint="default" w:eastAsia="宋体" w:cs="Calibri" w:asciiTheme="minorAscii" w:hAnsiTheme="minorAscii"/>
            <w:b/>
            <w:bCs/>
            <w:color w:val="00558C"/>
            <w:spacing w:val="-1"/>
            <w:sz w:val="28"/>
            <w:szCs w:val="28"/>
            <w:lang w:val="en-US" w:eastAsia="zh-CN"/>
          </w:rPr>
          <w:t>2</w:t>
        </w:r>
      </w:ins>
      <w:del w:id="5" w:author="Jiang" w:date="2023-08-14T10:15:57Z">
        <w:r>
          <w:rPr>
            <w:rFonts w:hint="default" w:eastAsia="Calibri" w:cs="Calibri" w:asciiTheme="minorAscii" w:hAnsiTheme="minorAscii"/>
            <w:b/>
            <w:bCs/>
            <w:color w:val="00558C"/>
            <w:spacing w:val="-1"/>
            <w:sz w:val="28"/>
            <w:szCs w:val="28"/>
          </w:rPr>
          <w:delText>1</w:delText>
        </w:r>
      </w:del>
    </w:p>
    <w:p>
      <w:pPr>
        <w:spacing w:line="187" w:lineRule="auto"/>
        <w:rPr>
          <w:rFonts w:hint="default" w:eastAsia="Calibri" w:cs="Calibri" w:asciiTheme="minorAscii" w:hAnsiTheme="minorAscii"/>
          <w:sz w:val="28"/>
          <w:szCs w:val="28"/>
        </w:rPr>
        <w:sectPr>
          <w:footerReference r:id="rId5" w:type="default"/>
          <w:pgSz w:w="11907" w:h="16839"/>
          <w:pgMar w:top="284" w:right="7" w:bottom="2282" w:left="0" w:header="0" w:footer="820" w:gutter="0"/>
          <w:cols w:space="720" w:num="1"/>
        </w:sectPr>
      </w:pPr>
    </w:p>
    <w:p>
      <w:pPr>
        <w:pStyle w:val="2"/>
        <w:spacing w:line="367" w:lineRule="auto"/>
        <w:rPr>
          <w:rFonts w:hint="default" w:asciiTheme="minorAscii" w:hAnsiTheme="minorAscii"/>
        </w:rPr>
      </w:pPr>
    </w:p>
    <w:p>
      <w:pPr>
        <w:spacing w:before="67" w:line="188" w:lineRule="auto"/>
        <w:ind w:left="47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Revisions to this</w:t>
      </w:r>
      <w:r>
        <w:rPr>
          <w:rFonts w:hint="default" w:eastAsia="Calibri" w:cs="Calibri" w:asciiTheme="minorAscii" w:hAnsiTheme="minorAscii"/>
          <w:spacing w:val="1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doc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ument are to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noted</w:t>
      </w:r>
      <w:r>
        <w:rPr>
          <w:rFonts w:hint="default" w:eastAsia="Calibri" w:cs="Calibri" w:asciiTheme="minorAscii" w:hAnsiTheme="minorAscii"/>
          <w:spacing w:val="1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in the table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prior to the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issue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revised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document.</w:t>
      </w:r>
    </w:p>
    <w:p>
      <w:pPr>
        <w:spacing w:line="120" w:lineRule="exact"/>
        <w:rPr>
          <w:rFonts w:hint="default" w:asciiTheme="minorAscii" w:hAnsiTheme="minorAscii"/>
        </w:rPr>
      </w:pPr>
    </w:p>
    <w:tbl>
      <w:tblPr>
        <w:tblStyle w:val="7"/>
        <w:tblW w:w="10490" w:type="dxa"/>
        <w:tblInd w:w="3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12"/>
        <w:gridCol w:w="6023"/>
        <w:gridCol w:w="255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74" w:hRule="atLeast"/>
        </w:trPr>
        <w:tc>
          <w:tcPr>
            <w:tcW w:w="1912" w:type="dxa"/>
            <w:vAlign w:val="top"/>
          </w:tcPr>
          <w:p>
            <w:pPr>
              <w:pStyle w:val="8"/>
              <w:spacing w:before="130" w:line="183" w:lineRule="auto"/>
              <w:ind w:left="234"/>
              <w:rPr>
                <w:rFonts w:hint="default" w:asciiTheme="minorAscii" w:hAnsiTheme="minorAscii"/>
              </w:rPr>
            </w:pPr>
            <w:r>
              <w:rPr>
                <w:rFonts w:hint="default" w:asciiTheme="minorAscii" w:hAnsiTheme="minorAscii"/>
                <w:b/>
                <w:bCs/>
                <w:color w:val="00558C"/>
                <w:spacing w:val="1"/>
              </w:rPr>
              <w:t>Date</w:t>
            </w:r>
          </w:p>
        </w:tc>
        <w:tc>
          <w:tcPr>
            <w:tcW w:w="6023" w:type="dxa"/>
            <w:vAlign w:val="top"/>
          </w:tcPr>
          <w:p>
            <w:pPr>
              <w:pStyle w:val="8"/>
              <w:spacing w:before="120" w:line="193" w:lineRule="auto"/>
              <w:ind w:left="230"/>
              <w:rPr>
                <w:rFonts w:hint="default" w:asciiTheme="minorAscii" w:hAnsiTheme="minorAscii"/>
              </w:rPr>
            </w:pPr>
            <w:r>
              <w:rPr>
                <w:rFonts w:hint="default" w:asciiTheme="minorAscii" w:hAnsiTheme="minorAscii"/>
                <w:b/>
                <w:bCs/>
                <w:color w:val="00558C"/>
                <w:spacing w:val="1"/>
              </w:rPr>
              <w:t>Details</w:t>
            </w:r>
          </w:p>
        </w:tc>
        <w:tc>
          <w:tcPr>
            <w:tcW w:w="2555" w:type="dxa"/>
            <w:vAlign w:val="top"/>
          </w:tcPr>
          <w:p>
            <w:pPr>
              <w:pStyle w:val="8"/>
              <w:spacing w:before="121" w:line="194" w:lineRule="auto"/>
              <w:ind w:left="219"/>
              <w:rPr>
                <w:rFonts w:hint="default" w:asciiTheme="minorAscii" w:hAnsiTheme="minorAscii"/>
              </w:rPr>
            </w:pPr>
            <w:r>
              <w:rPr>
                <w:rFonts w:hint="default" w:asciiTheme="minorAscii" w:hAnsiTheme="minorAscii"/>
                <w:b/>
                <w:bCs/>
                <w:color w:val="00558C"/>
                <w:spacing w:val="4"/>
              </w:rPr>
              <w:t>Approval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53" w:hRule="atLeast"/>
        </w:trPr>
        <w:tc>
          <w:tcPr>
            <w:tcW w:w="1912" w:type="dxa"/>
            <w:vAlign w:val="top"/>
          </w:tcPr>
          <w:p>
            <w:pPr>
              <w:spacing w:line="298" w:lineRule="auto"/>
              <w:rPr>
                <w:rFonts w:hint="default" w:asciiTheme="minorAscii" w:hAnsiTheme="minorAscii"/>
                <w:sz w:val="21"/>
              </w:rPr>
            </w:pPr>
          </w:p>
          <w:p>
            <w:pPr>
              <w:pStyle w:val="8"/>
              <w:spacing w:before="58" w:line="193" w:lineRule="auto"/>
              <w:ind w:left="237"/>
              <w:rPr>
                <w:rFonts w:hint="default" w:asciiTheme="minorAscii" w:hAnsiTheme="minorAscii"/>
              </w:rPr>
            </w:pPr>
            <w:r>
              <w:rPr>
                <w:rFonts w:hint="default" w:asciiTheme="minorAscii" w:hAnsiTheme="minorAscii"/>
              </w:rPr>
              <w:t>December</w:t>
            </w:r>
            <w:r>
              <w:rPr>
                <w:rFonts w:hint="default" w:asciiTheme="minorAscii" w:hAnsiTheme="minorAscii"/>
                <w:spacing w:val="16"/>
              </w:rPr>
              <w:t xml:space="preserve"> </w:t>
            </w:r>
            <w:r>
              <w:rPr>
                <w:rFonts w:hint="default" w:asciiTheme="minorAscii" w:hAnsiTheme="minorAscii"/>
                <w:spacing w:val="7"/>
              </w:rPr>
              <w:t>2008</w:t>
            </w:r>
          </w:p>
        </w:tc>
        <w:tc>
          <w:tcPr>
            <w:tcW w:w="6023" w:type="dxa"/>
            <w:vAlign w:val="top"/>
          </w:tcPr>
          <w:p>
            <w:pPr>
              <w:spacing w:line="305" w:lineRule="auto"/>
              <w:rPr>
                <w:rFonts w:hint="default" w:asciiTheme="minorAscii" w:hAnsiTheme="minorAscii"/>
                <w:sz w:val="21"/>
              </w:rPr>
            </w:pPr>
          </w:p>
          <w:p>
            <w:pPr>
              <w:pStyle w:val="8"/>
              <w:spacing w:before="58" w:line="186" w:lineRule="auto"/>
              <w:ind w:left="233"/>
              <w:rPr>
                <w:rFonts w:hint="default" w:asciiTheme="minorAscii" w:hAnsiTheme="minorAscii"/>
              </w:rPr>
            </w:pPr>
            <w:r>
              <w:rPr>
                <w:rFonts w:hint="default" w:asciiTheme="minorAscii" w:hAnsiTheme="minorAscii"/>
              </w:rPr>
              <w:t>First</w:t>
            </w:r>
            <w:r>
              <w:rPr>
                <w:rFonts w:hint="default" w:asciiTheme="minorAscii" w:hAnsiTheme="minorAscii"/>
                <w:spacing w:val="16"/>
              </w:rPr>
              <w:t xml:space="preserve"> </w:t>
            </w:r>
            <w:r>
              <w:rPr>
                <w:rFonts w:hint="default" w:asciiTheme="minorAscii" w:hAnsiTheme="minorAscii"/>
              </w:rPr>
              <w:t>issue</w:t>
            </w:r>
            <w:r>
              <w:rPr>
                <w:rFonts w:hint="default" w:asciiTheme="minorAscii" w:hAnsiTheme="minorAscii"/>
                <w:spacing w:val="11"/>
              </w:rPr>
              <w:t>.</w:t>
            </w:r>
          </w:p>
        </w:tc>
        <w:tc>
          <w:tcPr>
            <w:tcW w:w="2555" w:type="dxa"/>
            <w:vAlign w:val="top"/>
          </w:tcPr>
          <w:p>
            <w:pPr>
              <w:spacing w:line="298" w:lineRule="auto"/>
              <w:rPr>
                <w:rFonts w:hint="default" w:asciiTheme="minorAscii" w:hAnsiTheme="minorAscii"/>
                <w:sz w:val="21"/>
              </w:rPr>
            </w:pPr>
          </w:p>
          <w:p>
            <w:pPr>
              <w:pStyle w:val="8"/>
              <w:spacing w:before="58" w:line="193" w:lineRule="auto"/>
              <w:ind w:left="226"/>
              <w:rPr>
                <w:rFonts w:hint="default" w:asciiTheme="minorAscii" w:hAnsiTheme="minorAscii"/>
              </w:rPr>
            </w:pPr>
            <w:r>
              <w:rPr>
                <w:rFonts w:hint="default" w:asciiTheme="minorAscii" w:hAnsiTheme="minorAscii"/>
              </w:rPr>
              <w:t>Council</w:t>
            </w:r>
            <w:r>
              <w:rPr>
                <w:rFonts w:hint="default" w:asciiTheme="minorAscii" w:hAnsiTheme="minorAscii"/>
                <w:spacing w:val="10"/>
              </w:rPr>
              <w:t xml:space="preserve"> 44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56" w:hRule="atLeast"/>
        </w:trPr>
        <w:tc>
          <w:tcPr>
            <w:tcW w:w="1912" w:type="dxa"/>
            <w:vAlign w:val="top"/>
          </w:tcPr>
          <w:p>
            <w:pPr>
              <w:spacing w:line="302" w:lineRule="auto"/>
              <w:rPr>
                <w:rFonts w:hint="default" w:asciiTheme="minorAscii" w:hAnsiTheme="minorAscii"/>
                <w:sz w:val="21"/>
              </w:rPr>
            </w:pPr>
          </w:p>
          <w:p>
            <w:pPr>
              <w:pStyle w:val="8"/>
              <w:spacing w:before="58" w:line="195" w:lineRule="auto"/>
              <w:ind w:left="221"/>
              <w:rPr>
                <w:rFonts w:hint="default" w:asciiTheme="minorAscii" w:hAnsiTheme="minorAscii"/>
              </w:rPr>
            </w:pPr>
            <w:r>
              <w:rPr>
                <w:rFonts w:hint="default" w:asciiTheme="minorAscii" w:hAnsiTheme="minorAscii"/>
              </w:rPr>
              <w:t>July</w:t>
            </w:r>
            <w:r>
              <w:rPr>
                <w:rFonts w:hint="default" w:asciiTheme="minorAscii" w:hAnsiTheme="minorAscii"/>
                <w:spacing w:val="16"/>
                <w:w w:val="101"/>
              </w:rPr>
              <w:t xml:space="preserve"> </w:t>
            </w:r>
            <w:r>
              <w:rPr>
                <w:rFonts w:hint="default" w:asciiTheme="minorAscii" w:hAnsiTheme="minorAscii"/>
                <w:spacing w:val="5"/>
              </w:rPr>
              <w:t>2022</w:t>
            </w:r>
          </w:p>
        </w:tc>
        <w:tc>
          <w:tcPr>
            <w:tcW w:w="6023" w:type="dxa"/>
            <w:vAlign w:val="top"/>
          </w:tcPr>
          <w:p>
            <w:pPr>
              <w:spacing w:line="302" w:lineRule="auto"/>
              <w:rPr>
                <w:rFonts w:hint="default" w:asciiTheme="minorAscii" w:hAnsiTheme="minorAscii"/>
                <w:sz w:val="21"/>
              </w:rPr>
            </w:pPr>
          </w:p>
          <w:p>
            <w:pPr>
              <w:pStyle w:val="8"/>
              <w:spacing w:before="58" w:line="193" w:lineRule="auto"/>
              <w:ind w:left="233"/>
              <w:rPr>
                <w:rFonts w:hint="default" w:asciiTheme="minorAscii" w:hAnsiTheme="minorAscii"/>
              </w:rPr>
            </w:pPr>
            <w:r>
              <w:rPr>
                <w:rFonts w:hint="default" w:asciiTheme="minorAscii" w:hAnsiTheme="minorAscii"/>
              </w:rPr>
              <w:t>Edition</w:t>
            </w:r>
            <w:r>
              <w:rPr>
                <w:rFonts w:hint="default" w:asciiTheme="minorAscii" w:hAnsiTheme="minorAscii"/>
                <w:spacing w:val="23"/>
              </w:rPr>
              <w:t xml:space="preserve"> </w:t>
            </w:r>
            <w:r>
              <w:rPr>
                <w:rFonts w:hint="default" w:asciiTheme="minorAscii" w:hAnsiTheme="minorAscii"/>
                <w:spacing w:val="17"/>
              </w:rPr>
              <w:t>1.1</w:t>
            </w:r>
            <w:r>
              <w:rPr>
                <w:rFonts w:hint="default" w:asciiTheme="minorAscii" w:hAnsiTheme="minorAscii"/>
                <w:spacing w:val="19"/>
              </w:rPr>
              <w:t xml:space="preserve"> </w:t>
            </w:r>
            <w:r>
              <w:rPr>
                <w:rFonts w:hint="default" w:asciiTheme="minorAscii" w:hAnsiTheme="minorAscii"/>
              </w:rPr>
              <w:t>Editorial</w:t>
            </w:r>
            <w:r>
              <w:rPr>
                <w:rFonts w:hint="default" w:asciiTheme="minorAscii" w:hAnsiTheme="minorAscii"/>
                <w:spacing w:val="17"/>
              </w:rPr>
              <w:t xml:space="preserve"> </w:t>
            </w:r>
            <w:r>
              <w:rPr>
                <w:rFonts w:hint="default" w:asciiTheme="minorAscii" w:hAnsiTheme="minorAscii"/>
              </w:rPr>
              <w:t>corrections</w:t>
            </w:r>
          </w:p>
        </w:tc>
        <w:tc>
          <w:tcPr>
            <w:tcW w:w="2555" w:type="dxa"/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56" w:hRule="atLeast"/>
        </w:trPr>
        <w:tc>
          <w:tcPr>
            <w:tcW w:w="1912" w:type="dxa"/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</w:p>
        </w:tc>
        <w:tc>
          <w:tcPr>
            <w:tcW w:w="6023" w:type="dxa"/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</w:p>
        </w:tc>
        <w:tc>
          <w:tcPr>
            <w:tcW w:w="2555" w:type="dxa"/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56" w:hRule="atLeast"/>
        </w:trPr>
        <w:tc>
          <w:tcPr>
            <w:tcW w:w="1912" w:type="dxa"/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</w:p>
        </w:tc>
        <w:tc>
          <w:tcPr>
            <w:tcW w:w="6023" w:type="dxa"/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</w:p>
        </w:tc>
        <w:tc>
          <w:tcPr>
            <w:tcW w:w="2555" w:type="dxa"/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53" w:hRule="atLeast"/>
        </w:trPr>
        <w:tc>
          <w:tcPr>
            <w:tcW w:w="1912" w:type="dxa"/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</w:p>
        </w:tc>
        <w:tc>
          <w:tcPr>
            <w:tcW w:w="6023" w:type="dxa"/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</w:p>
        </w:tc>
        <w:tc>
          <w:tcPr>
            <w:tcW w:w="2555" w:type="dxa"/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56" w:hRule="atLeast"/>
        </w:trPr>
        <w:tc>
          <w:tcPr>
            <w:tcW w:w="1912" w:type="dxa"/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</w:p>
        </w:tc>
        <w:tc>
          <w:tcPr>
            <w:tcW w:w="6023" w:type="dxa"/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</w:p>
        </w:tc>
        <w:tc>
          <w:tcPr>
            <w:tcW w:w="2555" w:type="dxa"/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61" w:hRule="atLeast"/>
        </w:trPr>
        <w:tc>
          <w:tcPr>
            <w:tcW w:w="1912" w:type="dxa"/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</w:p>
        </w:tc>
        <w:tc>
          <w:tcPr>
            <w:tcW w:w="6023" w:type="dxa"/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</w:p>
        </w:tc>
        <w:tc>
          <w:tcPr>
            <w:tcW w:w="2555" w:type="dxa"/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</w:p>
        </w:tc>
      </w:tr>
    </w:tbl>
    <w:p>
      <w:pPr>
        <w:pStyle w:val="2"/>
        <w:rPr>
          <w:rFonts w:hint="default" w:asciiTheme="minorAscii" w:hAnsiTheme="minorAscii"/>
        </w:rPr>
      </w:pPr>
    </w:p>
    <w:p>
      <w:pPr>
        <w:rPr>
          <w:rFonts w:hint="default" w:asciiTheme="minorAscii" w:hAnsiTheme="minorAscii"/>
        </w:rPr>
        <w:sectPr>
          <w:headerReference r:id="rId6" w:type="default"/>
          <w:footerReference r:id="rId7" w:type="default"/>
          <w:pgSz w:w="11907" w:h="16839"/>
          <w:pgMar w:top="2688" w:right="0" w:bottom="1495" w:left="878" w:header="0" w:footer="850" w:gutter="0"/>
          <w:cols w:space="720" w:num="1"/>
        </w:sectPr>
      </w:pPr>
    </w:p>
    <w:p>
      <w:pPr>
        <w:pStyle w:val="2"/>
        <w:spacing w:line="307" w:lineRule="auto"/>
        <w:rPr>
          <w:rFonts w:hint="default" w:asciiTheme="minorAscii" w:hAnsiTheme="minorAscii"/>
        </w:rPr>
      </w:pPr>
    </w:p>
    <w:sdt>
      <w:sdtPr>
        <w:rPr>
          <w:rFonts w:hint="default" w:eastAsia="Calibri" w:cs="Calibri" w:asciiTheme="minorAscii" w:hAnsiTheme="minorAscii"/>
          <w:sz w:val="22"/>
          <w:szCs w:val="22"/>
        </w:rPr>
        <w:id w:val="2"/>
        <w:docPartObj>
          <w:docPartGallery w:val="Table of Contents"/>
          <w:docPartUnique/>
        </w:docPartObj>
      </w:sdtPr>
      <w:sdtEndPr>
        <w:rPr>
          <w:rFonts w:hint="default" w:eastAsia="Calibri" w:cs="Calibri" w:asciiTheme="minorAscii" w:hAnsiTheme="minorAscii"/>
          <w:sz w:val="22"/>
          <w:szCs w:val="22"/>
        </w:rPr>
      </w:sdtEndPr>
      <w:sdtContent>
        <w:p>
          <w:pPr>
            <w:tabs>
              <w:tab w:val="right" w:leader="dot" w:pos="9810"/>
            </w:tabs>
            <w:spacing w:before="68" w:line="179" w:lineRule="auto"/>
            <w:ind w:left="44"/>
            <w:rPr>
              <w:rFonts w:hint="default" w:eastAsia="Calibri" w:cs="Calibri" w:asciiTheme="minorAscii" w:hAnsiTheme="minorAscii"/>
              <w:sz w:val="22"/>
              <w:szCs w:val="22"/>
            </w:rPr>
          </w:pP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2"/>
              <w:sz w:val="22"/>
              <w:szCs w:val="22"/>
            </w:rPr>
            <w:t>1.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5"/>
              <w:sz w:val="22"/>
              <w:szCs w:val="22"/>
            </w:rPr>
            <w:t xml:space="preserve">    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2"/>
              <w:sz w:val="22"/>
              <w:szCs w:val="22"/>
            </w:rPr>
            <w:t xml:space="preserve">INTRODUCTION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z w:val="22"/>
              <w:szCs w:val="22"/>
            </w:rPr>
            <w:tab/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"bookmark3"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11"/>
              <w:sz w:val="22"/>
              <w:szCs w:val="22"/>
            </w:rPr>
            <w:t>4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11"/>
              <w:sz w:val="22"/>
              <w:szCs w:val="22"/>
            </w:rPr>
            <w:fldChar w:fldCharType="end"/>
          </w:r>
        </w:p>
        <w:p>
          <w:pPr>
            <w:tabs>
              <w:tab w:val="right" w:leader="dot" w:pos="9810"/>
            </w:tabs>
            <w:spacing w:before="132" w:line="186" w:lineRule="auto"/>
            <w:ind w:left="38"/>
            <w:rPr>
              <w:rFonts w:hint="default" w:eastAsia="Calibri" w:cs="Calibri" w:asciiTheme="minorAscii" w:hAnsiTheme="minorAscii"/>
              <w:sz w:val="22"/>
              <w:szCs w:val="22"/>
            </w:rPr>
          </w:pP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>2.     WHO CAN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14"/>
              <w:w w:val="101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>BE A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16"/>
              <w:w w:val="101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>LESSEE OR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14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>PARTNER OF A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16"/>
              <w:w w:val="101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>LIGHTHOUSE AGREEM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2"/>
              <w:sz w:val="22"/>
              <w:szCs w:val="22"/>
            </w:rPr>
            <w:t>ENT?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z w:val="22"/>
              <w:szCs w:val="22"/>
            </w:rPr>
            <w:tab/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"bookmark4"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15"/>
              <w:sz w:val="22"/>
              <w:szCs w:val="22"/>
            </w:rPr>
            <w:t>5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15"/>
              <w:sz w:val="22"/>
              <w:szCs w:val="22"/>
            </w:rPr>
            <w:fldChar w:fldCharType="end"/>
          </w:r>
        </w:p>
        <w:p>
          <w:pPr>
            <w:tabs>
              <w:tab w:val="right" w:leader="dot" w:pos="9810"/>
            </w:tabs>
            <w:spacing w:before="140" w:line="179" w:lineRule="auto"/>
            <w:ind w:left="38"/>
            <w:rPr>
              <w:rFonts w:hint="default" w:eastAsia="Calibri" w:cs="Calibri" w:asciiTheme="minorAscii" w:hAnsiTheme="minorAscii"/>
              <w:sz w:val="22"/>
              <w:szCs w:val="22"/>
            </w:rPr>
          </w:pPr>
          <w:r>
            <w:rPr>
              <w:rFonts w:hint="default" w:eastAsia="Calibri" w:cs="Calibri" w:asciiTheme="minorAscii" w:hAnsiTheme="minorAscii"/>
              <w:b/>
              <w:bCs/>
              <w:color w:val="00558C"/>
              <w:sz w:val="22"/>
              <w:szCs w:val="22"/>
            </w:rPr>
            <w:t>3.     TYPE OF AGREEM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>ENTS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5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z w:val="22"/>
              <w:szCs w:val="22"/>
            </w:rPr>
            <w:tab/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"bookmark5"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12"/>
              <w:sz w:val="22"/>
              <w:szCs w:val="22"/>
            </w:rPr>
            <w:t>5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12"/>
              <w:sz w:val="22"/>
              <w:szCs w:val="22"/>
            </w:rPr>
            <w:fldChar w:fldCharType="end"/>
          </w:r>
        </w:p>
        <w:p>
          <w:pPr>
            <w:tabs>
              <w:tab w:val="right" w:leader="dot" w:pos="9810"/>
            </w:tabs>
            <w:spacing w:before="130" w:line="186" w:lineRule="auto"/>
            <w:ind w:left="33"/>
            <w:rPr>
              <w:rFonts w:hint="default" w:eastAsia="Calibri" w:cs="Calibri" w:asciiTheme="minorAscii" w:hAnsiTheme="minorAscii"/>
              <w:sz w:val="22"/>
              <w:szCs w:val="22"/>
            </w:rPr>
          </w:pPr>
          <w:r>
            <w:rPr>
              <w:rFonts w:hint="default" w:eastAsia="Calibri" w:cs="Calibri" w:asciiTheme="minorAscii" w:hAnsiTheme="minorAscii"/>
              <w:b/>
              <w:bCs/>
              <w:color w:val="00558C"/>
              <w:sz w:val="22"/>
              <w:szCs w:val="22"/>
            </w:rPr>
            <w:t xml:space="preserve">4.     WHAT SHOULD THE AGREEMENT CONTAIN?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z w:val="22"/>
              <w:szCs w:val="22"/>
            </w:rPr>
            <w:tab/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"bookmark6"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14"/>
              <w:sz w:val="22"/>
              <w:szCs w:val="22"/>
            </w:rPr>
            <w:t>5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14"/>
              <w:sz w:val="22"/>
              <w:szCs w:val="22"/>
            </w:rPr>
            <w:fldChar w:fldCharType="end"/>
          </w:r>
        </w:p>
        <w:p>
          <w:pPr>
            <w:tabs>
              <w:tab w:val="right" w:leader="dot" w:pos="9810"/>
            </w:tabs>
            <w:spacing w:before="131" w:line="187" w:lineRule="auto"/>
            <w:ind w:left="34"/>
            <w:rPr>
              <w:rFonts w:hint="default" w:eastAsia="Calibri" w:cs="Calibri" w:asciiTheme="minorAscii" w:hAnsiTheme="minorAscii"/>
              <w:sz w:val="22"/>
              <w:szCs w:val="22"/>
            </w:rPr>
          </w:pPr>
          <w:r>
            <w:rPr>
              <w:rFonts w:hint="default" w:eastAsia="Calibri" w:cs="Calibri" w:asciiTheme="minorAscii" w:hAnsiTheme="minorAscii"/>
              <w:color w:val="00558C"/>
              <w:spacing w:val="-1"/>
              <w:sz w:val="22"/>
              <w:szCs w:val="22"/>
            </w:rPr>
            <w:t>4.1.       What</w:t>
          </w:r>
          <w:r>
            <w:rPr>
              <w:rFonts w:hint="default" w:eastAsia="Calibri" w:cs="Calibri" w:asciiTheme="minorAscii" w:hAnsiTheme="minorAscii"/>
              <w:color w:val="00558C"/>
              <w:spacing w:val="9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pacing w:val="-1"/>
              <w:sz w:val="22"/>
              <w:szCs w:val="22"/>
            </w:rPr>
            <w:t>should</w:t>
          </w:r>
          <w:r>
            <w:rPr>
              <w:rFonts w:hint="default" w:eastAsia="Calibri" w:cs="Calibri" w:asciiTheme="minorAscii" w:hAnsiTheme="minorAscii"/>
              <w:color w:val="00558C"/>
              <w:spacing w:val="17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pacing w:val="-1"/>
              <w:sz w:val="22"/>
              <w:szCs w:val="22"/>
            </w:rPr>
            <w:t>be</w:t>
          </w:r>
          <w:r>
            <w:rPr>
              <w:rFonts w:hint="default" w:eastAsia="Calibri" w:cs="Calibri" w:asciiTheme="minorAscii" w:hAnsiTheme="minorAscii"/>
              <w:color w:val="00558C"/>
              <w:spacing w:val="15"/>
              <w:w w:val="101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pacing w:val="-1"/>
              <w:sz w:val="22"/>
              <w:szCs w:val="22"/>
            </w:rPr>
            <w:t>included</w:t>
          </w:r>
          <w:r>
            <w:rPr>
              <w:rFonts w:hint="default" w:eastAsia="Calibri" w:cs="Calibri" w:asciiTheme="minorAscii" w:hAnsiTheme="minorAscii"/>
              <w:color w:val="00558C"/>
              <w:spacing w:val="14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pacing w:val="-1"/>
              <w:sz w:val="22"/>
              <w:szCs w:val="22"/>
            </w:rPr>
            <w:t>in an</w:t>
          </w:r>
          <w:r>
            <w:rPr>
              <w:rFonts w:hint="default" w:eastAsia="Calibri" w:cs="Calibri" w:asciiTheme="minorAscii" w:hAnsiTheme="minorAscii"/>
              <w:color w:val="00558C"/>
              <w:spacing w:val="10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pacing w:val="-1"/>
              <w:sz w:val="22"/>
              <w:szCs w:val="22"/>
            </w:rPr>
            <w:t>ag</w:t>
          </w:r>
          <w:r>
            <w:rPr>
              <w:rFonts w:hint="default" w:eastAsia="Calibri" w:cs="Calibri" w:asciiTheme="minorAscii" w:hAnsiTheme="minorAscii"/>
              <w:color w:val="00558C"/>
              <w:spacing w:val="-2"/>
              <w:sz w:val="22"/>
              <w:szCs w:val="22"/>
            </w:rPr>
            <w:t>reement</w:t>
          </w:r>
          <w:r>
            <w:rPr>
              <w:rFonts w:hint="default" w:eastAsia="Calibri" w:cs="Calibri" w:asciiTheme="minorAscii" w:hAnsiTheme="minorAscii"/>
              <w:color w:val="00558C"/>
              <w:spacing w:val="11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pacing w:val="-2"/>
              <w:sz w:val="22"/>
              <w:szCs w:val="22"/>
            </w:rPr>
            <w:t>or</w:t>
          </w:r>
          <w:r>
            <w:rPr>
              <w:rFonts w:hint="default" w:eastAsia="Calibri" w:cs="Calibri" w:asciiTheme="minorAscii" w:hAnsiTheme="minorAscii"/>
              <w:color w:val="00558C"/>
              <w:spacing w:val="7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pacing w:val="-2"/>
              <w:sz w:val="22"/>
              <w:szCs w:val="22"/>
            </w:rPr>
            <w:t>a</w:t>
          </w:r>
          <w:r>
            <w:rPr>
              <w:rFonts w:hint="default" w:eastAsia="Calibri" w:cs="Calibri" w:asciiTheme="minorAscii" w:hAnsiTheme="minorAscii"/>
              <w:color w:val="00558C"/>
              <w:spacing w:val="11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pacing w:val="-2"/>
              <w:sz w:val="22"/>
              <w:szCs w:val="22"/>
            </w:rPr>
            <w:t>contract</w:t>
          </w:r>
          <w:r>
            <w:rPr>
              <w:rFonts w:hint="default" w:eastAsia="Calibri" w:cs="Calibri" w:asciiTheme="minorAscii" w:hAnsiTheme="minorAscii"/>
              <w:color w:val="00558C"/>
              <w:spacing w:val="-21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z w:val="22"/>
              <w:szCs w:val="22"/>
            </w:rPr>
            <w:tab/>
          </w:r>
          <w:r>
            <w:rPr>
              <w:rFonts w:hint="default" w:eastAsia="Calibri" w:cs="Calibri" w:asciiTheme="minorAscii" w:hAnsiTheme="minorAscii"/>
              <w:color w:val="00558C"/>
              <w:spacing w:val="-5"/>
              <w:sz w:val="22"/>
              <w:szCs w:val="22"/>
            </w:rPr>
            <w:t xml:space="preserve">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"bookmark7"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eastAsia="Calibri" w:cs="Calibri" w:asciiTheme="minorAscii" w:hAnsiTheme="minorAscii"/>
              <w:color w:val="00558C"/>
              <w:sz w:val="22"/>
              <w:szCs w:val="22"/>
            </w:rPr>
            <w:t>5</w:t>
          </w:r>
          <w:r>
            <w:rPr>
              <w:rFonts w:hint="default" w:eastAsia="Calibri" w:cs="Calibri" w:asciiTheme="minorAscii" w:hAnsiTheme="minorAscii"/>
              <w:color w:val="00558C"/>
              <w:sz w:val="22"/>
              <w:szCs w:val="22"/>
            </w:rPr>
            <w:fldChar w:fldCharType="end"/>
          </w:r>
        </w:p>
        <w:p>
          <w:pPr>
            <w:tabs>
              <w:tab w:val="right" w:leader="dot" w:pos="9807"/>
            </w:tabs>
            <w:spacing w:before="92" w:line="186" w:lineRule="auto"/>
            <w:ind w:left="457"/>
            <w:rPr>
              <w:rFonts w:hint="default" w:eastAsia="Calibri" w:cs="Calibri" w:asciiTheme="minorAscii" w:hAnsiTheme="minorAscii"/>
              <w:sz w:val="18"/>
              <w:szCs w:val="18"/>
            </w:rPr>
          </w:pPr>
          <w:r>
            <w:rPr>
              <w:rFonts w:hint="default" w:eastAsia="Calibri" w:cs="Calibri" w:asciiTheme="minorAscii" w:hAnsiTheme="minorAscii"/>
              <w:color w:val="00558C"/>
              <w:spacing w:val="-1"/>
              <w:sz w:val="18"/>
              <w:szCs w:val="18"/>
            </w:rPr>
            <w:t>4.1.1.</w:t>
          </w:r>
          <w:r>
            <w:rPr>
              <w:rFonts w:hint="default" w:eastAsia="Calibri" w:cs="Calibri" w:asciiTheme="minorAscii" w:hAnsiTheme="minorAscii"/>
              <w:color w:val="00558C"/>
              <w:spacing w:val="5"/>
              <w:sz w:val="18"/>
              <w:szCs w:val="18"/>
            </w:rPr>
            <w:t xml:space="preserve">       </w:t>
          </w:r>
          <w:r>
            <w:rPr>
              <w:rFonts w:hint="default" w:eastAsia="Calibri" w:cs="Calibri" w:asciiTheme="minorAscii" w:hAnsiTheme="minorAscii"/>
              <w:color w:val="00558C"/>
              <w:spacing w:val="-1"/>
              <w:sz w:val="18"/>
              <w:szCs w:val="18"/>
            </w:rPr>
            <w:t>Parties to the agreement</w:t>
          </w:r>
          <w:r>
            <w:rPr>
              <w:rFonts w:hint="default" w:eastAsia="Calibri" w:cs="Calibri" w:asciiTheme="minorAscii" w:hAnsiTheme="minorAscii"/>
              <w:color w:val="00558C"/>
              <w:spacing w:val="-15"/>
              <w:sz w:val="18"/>
              <w:szCs w:val="18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ab/>
          </w:r>
          <w:r>
            <w:rPr>
              <w:rFonts w:hint="default" w:eastAsia="Calibri" w:cs="Calibri" w:asciiTheme="minorAscii" w:hAnsiTheme="minorAscii"/>
              <w:color w:val="00558C"/>
              <w:spacing w:val="-5"/>
              <w:sz w:val="18"/>
              <w:szCs w:val="18"/>
            </w:rPr>
            <w:t xml:space="preserve">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"bookmark8"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>6</w:t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fldChar w:fldCharType="end"/>
          </w:r>
        </w:p>
        <w:p>
          <w:pPr>
            <w:tabs>
              <w:tab w:val="right" w:leader="dot" w:pos="9807"/>
            </w:tabs>
            <w:spacing w:before="108" w:line="186" w:lineRule="auto"/>
            <w:ind w:left="457"/>
            <w:rPr>
              <w:rFonts w:hint="default" w:eastAsia="Calibri" w:cs="Calibri" w:asciiTheme="minorAscii" w:hAnsiTheme="minorAscii"/>
              <w:sz w:val="18"/>
              <w:szCs w:val="18"/>
            </w:rPr>
          </w:pP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>4.1.2.       Agreement</w:t>
          </w:r>
          <w:r>
            <w:rPr>
              <w:rFonts w:hint="default" w:eastAsia="Calibri" w:cs="Calibri" w:asciiTheme="minorAscii" w:hAnsiTheme="minorAscii"/>
              <w:color w:val="00558C"/>
              <w:spacing w:val="11"/>
              <w:sz w:val="18"/>
              <w:szCs w:val="18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pacing w:val="-1"/>
              <w:sz w:val="18"/>
              <w:szCs w:val="18"/>
            </w:rPr>
            <w:t xml:space="preserve">documents </w:t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ab/>
          </w:r>
          <w:r>
            <w:rPr>
              <w:rFonts w:hint="default" w:eastAsia="Calibri" w:cs="Calibri" w:asciiTheme="minorAscii" w:hAnsiTheme="minorAscii"/>
              <w:color w:val="00558C"/>
              <w:spacing w:val="-5"/>
              <w:sz w:val="18"/>
              <w:szCs w:val="18"/>
            </w:rPr>
            <w:t xml:space="preserve">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"bookmark9"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>6</w:t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fldChar w:fldCharType="end"/>
          </w:r>
        </w:p>
        <w:p>
          <w:pPr>
            <w:tabs>
              <w:tab w:val="right" w:leader="dot" w:pos="9807"/>
            </w:tabs>
            <w:spacing w:before="117" w:line="179" w:lineRule="auto"/>
            <w:ind w:left="457"/>
            <w:rPr>
              <w:rFonts w:hint="default" w:eastAsia="Calibri" w:cs="Calibri" w:asciiTheme="minorAscii" w:hAnsiTheme="minorAscii"/>
              <w:sz w:val="18"/>
              <w:szCs w:val="18"/>
            </w:rPr>
          </w:pPr>
          <w:r>
            <w:rPr>
              <w:rFonts w:hint="default" w:eastAsia="Calibri" w:cs="Calibri" w:asciiTheme="minorAscii" w:hAnsiTheme="minorAscii"/>
              <w:color w:val="00558C"/>
              <w:spacing w:val="-2"/>
              <w:sz w:val="18"/>
              <w:szCs w:val="18"/>
            </w:rPr>
            <w:t>4.1.3.</w:t>
          </w:r>
          <w:r>
            <w:rPr>
              <w:rFonts w:hint="default" w:eastAsia="Calibri" w:cs="Calibri" w:asciiTheme="minorAscii" w:hAnsiTheme="minorAscii"/>
              <w:color w:val="00558C"/>
              <w:spacing w:val="4"/>
              <w:sz w:val="18"/>
              <w:szCs w:val="18"/>
            </w:rPr>
            <w:t xml:space="preserve">       </w:t>
          </w:r>
          <w:r>
            <w:rPr>
              <w:rFonts w:hint="default" w:eastAsia="Calibri" w:cs="Calibri" w:asciiTheme="minorAscii" w:hAnsiTheme="minorAscii"/>
              <w:color w:val="00558C"/>
              <w:spacing w:val="-2"/>
              <w:sz w:val="18"/>
              <w:szCs w:val="18"/>
            </w:rPr>
            <w:t>Lease</w:t>
          </w:r>
          <w:r>
            <w:rPr>
              <w:rFonts w:hint="default" w:eastAsia="Calibri" w:cs="Calibri" w:asciiTheme="minorAscii" w:hAnsiTheme="minorAscii"/>
              <w:color w:val="00558C"/>
              <w:spacing w:val="16"/>
              <w:w w:val="102"/>
              <w:sz w:val="18"/>
              <w:szCs w:val="18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pacing w:val="-2"/>
              <w:sz w:val="18"/>
              <w:szCs w:val="18"/>
            </w:rPr>
            <w:t>property</w:t>
          </w:r>
          <w:r>
            <w:rPr>
              <w:rFonts w:hint="default" w:eastAsia="Calibri" w:cs="Calibri" w:asciiTheme="minorAscii" w:hAnsiTheme="minorAscii"/>
              <w:color w:val="00558C"/>
              <w:spacing w:val="-13"/>
              <w:sz w:val="18"/>
              <w:szCs w:val="18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ab/>
          </w:r>
          <w:r>
            <w:rPr>
              <w:rFonts w:hint="default" w:eastAsia="Calibri" w:cs="Calibri" w:asciiTheme="minorAscii" w:hAnsiTheme="minorAscii"/>
              <w:color w:val="00558C"/>
              <w:spacing w:val="-4"/>
              <w:sz w:val="18"/>
              <w:szCs w:val="18"/>
            </w:rPr>
            <w:t xml:space="preserve">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"bookmark10"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>6</w:t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fldChar w:fldCharType="end"/>
          </w:r>
        </w:p>
        <w:p>
          <w:pPr>
            <w:tabs>
              <w:tab w:val="right" w:leader="dot" w:pos="9807"/>
            </w:tabs>
            <w:spacing w:before="114" w:line="180" w:lineRule="auto"/>
            <w:ind w:left="457"/>
            <w:rPr>
              <w:rFonts w:hint="default" w:eastAsia="Calibri" w:cs="Calibri" w:asciiTheme="minorAscii" w:hAnsiTheme="minorAscii"/>
              <w:sz w:val="18"/>
              <w:szCs w:val="18"/>
            </w:rPr>
          </w:pPr>
          <w:r>
            <w:rPr>
              <w:rFonts w:hint="default" w:eastAsia="Calibri" w:cs="Calibri" w:asciiTheme="minorAscii" w:hAnsiTheme="minorAscii"/>
              <w:color w:val="00558C"/>
              <w:spacing w:val="-1"/>
              <w:sz w:val="18"/>
              <w:szCs w:val="18"/>
            </w:rPr>
            <w:t>4.1.4.</w:t>
          </w:r>
          <w:r>
            <w:rPr>
              <w:rFonts w:hint="default" w:eastAsia="Calibri" w:cs="Calibri" w:asciiTheme="minorAscii" w:hAnsiTheme="minorAscii"/>
              <w:color w:val="00558C"/>
              <w:spacing w:val="3"/>
              <w:sz w:val="18"/>
              <w:szCs w:val="18"/>
            </w:rPr>
            <w:t xml:space="preserve">       </w:t>
          </w:r>
          <w:r>
            <w:rPr>
              <w:rFonts w:hint="default" w:eastAsia="Calibri" w:cs="Calibri" w:asciiTheme="minorAscii" w:hAnsiTheme="minorAscii"/>
              <w:color w:val="00558C"/>
              <w:spacing w:val="-1"/>
              <w:sz w:val="18"/>
              <w:szCs w:val="18"/>
            </w:rPr>
            <w:t>Heritage</w:t>
          </w:r>
          <w:r>
            <w:rPr>
              <w:rFonts w:hint="default" w:eastAsia="Calibri" w:cs="Calibri" w:asciiTheme="minorAscii" w:hAnsiTheme="minorAscii"/>
              <w:color w:val="00558C"/>
              <w:spacing w:val="19"/>
              <w:sz w:val="18"/>
              <w:szCs w:val="18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pacing w:val="-1"/>
              <w:sz w:val="18"/>
              <w:szCs w:val="18"/>
            </w:rPr>
            <w:t xml:space="preserve">protection </w:t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ab/>
          </w:r>
          <w:r>
            <w:rPr>
              <w:rFonts w:hint="default" w:eastAsia="Calibri" w:cs="Calibri" w:asciiTheme="minorAscii" w:hAnsiTheme="minorAscii"/>
              <w:color w:val="00558C"/>
              <w:spacing w:val="-5"/>
              <w:sz w:val="18"/>
              <w:szCs w:val="18"/>
            </w:rPr>
            <w:t xml:space="preserve">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"bookmark11"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>6</w:t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fldChar w:fldCharType="end"/>
          </w:r>
        </w:p>
        <w:p>
          <w:pPr>
            <w:tabs>
              <w:tab w:val="right" w:leader="dot" w:pos="9807"/>
            </w:tabs>
            <w:spacing w:before="109" w:line="187" w:lineRule="auto"/>
            <w:ind w:left="457"/>
            <w:rPr>
              <w:rFonts w:hint="default" w:eastAsia="Calibri" w:cs="Calibri" w:asciiTheme="minorAscii" w:hAnsiTheme="minorAscii"/>
              <w:sz w:val="18"/>
              <w:szCs w:val="18"/>
            </w:rPr>
          </w:pP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>4.1.5.</w:t>
          </w:r>
          <w:r>
            <w:rPr>
              <w:rFonts w:hint="default" w:eastAsia="Calibri" w:cs="Calibri" w:asciiTheme="minorAscii" w:hAnsiTheme="minorAscii"/>
              <w:color w:val="00558C"/>
              <w:spacing w:val="4"/>
              <w:sz w:val="18"/>
              <w:szCs w:val="18"/>
            </w:rPr>
            <w:t xml:space="preserve">       </w:t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>Purpose and co</w:t>
          </w:r>
          <w:r>
            <w:rPr>
              <w:rFonts w:hint="default" w:eastAsia="Calibri" w:cs="Calibri" w:asciiTheme="minorAscii" w:hAnsiTheme="minorAscii"/>
              <w:color w:val="00558C"/>
              <w:spacing w:val="-1"/>
              <w:sz w:val="18"/>
              <w:szCs w:val="18"/>
            </w:rPr>
            <w:t>nditions of the</w:t>
          </w:r>
          <w:r>
            <w:rPr>
              <w:rFonts w:hint="default" w:eastAsia="Calibri" w:cs="Calibri" w:asciiTheme="minorAscii" w:hAnsiTheme="minorAscii"/>
              <w:color w:val="00558C"/>
              <w:spacing w:val="7"/>
              <w:sz w:val="18"/>
              <w:szCs w:val="18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pacing w:val="-1"/>
              <w:sz w:val="18"/>
              <w:szCs w:val="18"/>
            </w:rPr>
            <w:t xml:space="preserve">agreement </w:t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ab/>
          </w:r>
          <w:r>
            <w:rPr>
              <w:rFonts w:hint="default" w:eastAsia="Calibri" w:cs="Calibri" w:asciiTheme="minorAscii" w:hAnsiTheme="minorAscii"/>
              <w:color w:val="00558C"/>
              <w:spacing w:val="-8"/>
              <w:sz w:val="18"/>
              <w:szCs w:val="18"/>
            </w:rPr>
            <w:t xml:space="preserve">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"bookmark12"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>7</w:t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fldChar w:fldCharType="end"/>
          </w:r>
        </w:p>
        <w:p>
          <w:pPr>
            <w:tabs>
              <w:tab w:val="right" w:leader="dot" w:pos="9807"/>
            </w:tabs>
            <w:spacing w:before="108" w:line="186" w:lineRule="auto"/>
            <w:ind w:left="457"/>
            <w:rPr>
              <w:rFonts w:hint="default" w:eastAsia="Calibri" w:cs="Calibri" w:asciiTheme="minorAscii" w:hAnsiTheme="minorAscii"/>
              <w:sz w:val="18"/>
              <w:szCs w:val="18"/>
            </w:rPr>
          </w:pPr>
          <w:r>
            <w:rPr>
              <w:rFonts w:hint="default" w:eastAsia="Calibri" w:cs="Calibri" w:asciiTheme="minorAscii" w:hAnsiTheme="minorAscii"/>
              <w:color w:val="00558C"/>
              <w:spacing w:val="-2"/>
              <w:sz w:val="18"/>
              <w:szCs w:val="18"/>
            </w:rPr>
            <w:t>4.1.6.</w:t>
          </w:r>
          <w:r>
            <w:rPr>
              <w:rFonts w:hint="default" w:eastAsia="Calibri" w:cs="Calibri" w:asciiTheme="minorAscii" w:hAnsiTheme="minorAscii"/>
              <w:color w:val="00558C"/>
              <w:spacing w:val="5"/>
              <w:sz w:val="18"/>
              <w:szCs w:val="18"/>
            </w:rPr>
            <w:t xml:space="preserve">       </w:t>
          </w:r>
          <w:r>
            <w:rPr>
              <w:rFonts w:hint="default" w:eastAsia="Calibri" w:cs="Calibri" w:asciiTheme="minorAscii" w:hAnsiTheme="minorAscii"/>
              <w:color w:val="00558C"/>
              <w:spacing w:val="-2"/>
              <w:sz w:val="18"/>
              <w:szCs w:val="18"/>
            </w:rPr>
            <w:t>Hand-over</w:t>
          </w:r>
          <w:r>
            <w:rPr>
              <w:rFonts w:hint="default" w:eastAsia="Calibri" w:cs="Calibri" w:asciiTheme="minorAscii" w:hAnsiTheme="minorAscii"/>
              <w:color w:val="00558C"/>
              <w:spacing w:val="-9"/>
              <w:sz w:val="18"/>
              <w:szCs w:val="18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ab/>
          </w:r>
          <w:r>
            <w:rPr>
              <w:rFonts w:hint="default" w:eastAsia="Calibri" w:cs="Calibri" w:asciiTheme="minorAscii" w:hAnsiTheme="minorAscii"/>
              <w:color w:val="00558C"/>
              <w:spacing w:val="-5"/>
              <w:sz w:val="18"/>
              <w:szCs w:val="18"/>
            </w:rPr>
            <w:t xml:space="preserve">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"bookmark13"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>7</w:t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fldChar w:fldCharType="end"/>
          </w:r>
        </w:p>
        <w:p>
          <w:pPr>
            <w:tabs>
              <w:tab w:val="right" w:leader="dot" w:pos="9807"/>
            </w:tabs>
            <w:spacing w:before="111" w:line="186" w:lineRule="auto"/>
            <w:ind w:left="457"/>
            <w:rPr>
              <w:rFonts w:hint="default" w:eastAsia="Calibri" w:cs="Calibri" w:asciiTheme="minorAscii" w:hAnsiTheme="minorAscii"/>
              <w:sz w:val="18"/>
              <w:szCs w:val="18"/>
            </w:rPr>
          </w:pPr>
          <w:r>
            <w:rPr>
              <w:rFonts w:hint="default" w:eastAsia="Calibri" w:cs="Calibri" w:asciiTheme="minorAscii" w:hAnsiTheme="minorAscii"/>
              <w:color w:val="00558C"/>
              <w:spacing w:val="-2"/>
              <w:sz w:val="18"/>
              <w:szCs w:val="18"/>
            </w:rPr>
            <w:t>4.1.7.</w:t>
          </w:r>
          <w:r>
            <w:rPr>
              <w:rFonts w:hint="default" w:eastAsia="Calibri" w:cs="Calibri" w:asciiTheme="minorAscii" w:hAnsiTheme="minorAscii"/>
              <w:color w:val="00558C"/>
              <w:spacing w:val="4"/>
              <w:sz w:val="18"/>
              <w:szCs w:val="18"/>
            </w:rPr>
            <w:t xml:space="preserve">       </w:t>
          </w:r>
          <w:r>
            <w:rPr>
              <w:rFonts w:hint="default" w:eastAsia="Calibri" w:cs="Calibri" w:asciiTheme="minorAscii" w:hAnsiTheme="minorAscii"/>
              <w:color w:val="00558C"/>
              <w:spacing w:val="-2"/>
              <w:sz w:val="18"/>
              <w:szCs w:val="18"/>
            </w:rPr>
            <w:t>Agreement</w:t>
          </w:r>
          <w:r>
            <w:rPr>
              <w:rFonts w:hint="default" w:eastAsia="Calibri" w:cs="Calibri" w:asciiTheme="minorAscii" w:hAnsiTheme="minorAscii"/>
              <w:color w:val="00558C"/>
              <w:spacing w:val="20"/>
              <w:sz w:val="18"/>
              <w:szCs w:val="18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pacing w:val="-2"/>
              <w:sz w:val="18"/>
              <w:szCs w:val="18"/>
            </w:rPr>
            <w:t>period</w:t>
          </w:r>
          <w:r>
            <w:rPr>
              <w:rFonts w:hint="default" w:eastAsia="Calibri" w:cs="Calibri" w:asciiTheme="minorAscii" w:hAnsiTheme="minorAscii"/>
              <w:color w:val="00558C"/>
              <w:spacing w:val="17"/>
              <w:sz w:val="18"/>
              <w:szCs w:val="18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ab/>
          </w:r>
          <w:r>
            <w:rPr>
              <w:rFonts w:hint="default" w:eastAsia="Calibri" w:cs="Calibri" w:asciiTheme="minorAscii" w:hAnsiTheme="minorAscii"/>
              <w:color w:val="00558C"/>
              <w:spacing w:val="-6"/>
              <w:sz w:val="18"/>
              <w:szCs w:val="18"/>
            </w:rPr>
            <w:t xml:space="preserve">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"bookmark14"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>7</w:t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fldChar w:fldCharType="end"/>
          </w:r>
        </w:p>
        <w:p>
          <w:pPr>
            <w:tabs>
              <w:tab w:val="right" w:leader="dot" w:pos="9807"/>
            </w:tabs>
            <w:spacing w:before="105" w:line="189" w:lineRule="auto"/>
            <w:ind w:left="457"/>
            <w:rPr>
              <w:rFonts w:hint="default" w:eastAsia="Calibri" w:cs="Calibri" w:asciiTheme="minorAscii" w:hAnsiTheme="minorAscii"/>
              <w:sz w:val="18"/>
              <w:szCs w:val="18"/>
            </w:rPr>
          </w:pPr>
          <w:r>
            <w:rPr>
              <w:rFonts w:hint="default" w:eastAsia="Calibri" w:cs="Calibri" w:asciiTheme="minorAscii" w:hAnsiTheme="minorAscii"/>
              <w:color w:val="00558C"/>
              <w:spacing w:val="-2"/>
              <w:sz w:val="18"/>
              <w:szCs w:val="18"/>
            </w:rPr>
            <w:t>4.1.8.</w:t>
          </w:r>
          <w:r>
            <w:rPr>
              <w:rFonts w:hint="default" w:eastAsia="Calibri" w:cs="Calibri" w:asciiTheme="minorAscii" w:hAnsiTheme="minorAscii"/>
              <w:color w:val="00558C"/>
              <w:spacing w:val="5"/>
              <w:sz w:val="18"/>
              <w:szCs w:val="18"/>
            </w:rPr>
            <w:t xml:space="preserve">       </w:t>
          </w:r>
          <w:r>
            <w:rPr>
              <w:rFonts w:hint="default" w:eastAsia="Calibri" w:cs="Calibri" w:asciiTheme="minorAscii" w:hAnsiTheme="minorAscii"/>
              <w:color w:val="00558C"/>
              <w:spacing w:val="-2"/>
              <w:sz w:val="18"/>
              <w:szCs w:val="18"/>
            </w:rPr>
            <w:t>Charges</w:t>
          </w:r>
          <w:r>
            <w:rPr>
              <w:rFonts w:hint="default" w:eastAsia="Calibri" w:cs="Calibri" w:asciiTheme="minorAscii" w:hAnsiTheme="minorAscii"/>
              <w:color w:val="00558C"/>
              <w:spacing w:val="13"/>
              <w:sz w:val="18"/>
              <w:szCs w:val="18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pacing w:val="-2"/>
              <w:sz w:val="18"/>
              <w:szCs w:val="18"/>
            </w:rPr>
            <w:t>(Rental)</w:t>
          </w:r>
          <w:r>
            <w:rPr>
              <w:rFonts w:hint="default" w:eastAsia="Calibri" w:cs="Calibri" w:asciiTheme="minorAscii" w:hAnsiTheme="minorAscii"/>
              <w:color w:val="00558C"/>
              <w:spacing w:val="13"/>
              <w:w w:val="102"/>
              <w:sz w:val="18"/>
              <w:szCs w:val="18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ab/>
          </w:r>
          <w:r>
            <w:rPr>
              <w:rFonts w:hint="default" w:eastAsia="Calibri" w:cs="Calibri" w:asciiTheme="minorAscii" w:hAnsiTheme="minorAscii"/>
              <w:color w:val="00558C"/>
              <w:spacing w:val="-5"/>
              <w:sz w:val="18"/>
              <w:szCs w:val="18"/>
            </w:rPr>
            <w:t xml:space="preserve">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"bookmark15"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>7</w:t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fldChar w:fldCharType="end"/>
          </w:r>
        </w:p>
        <w:p>
          <w:pPr>
            <w:tabs>
              <w:tab w:val="right" w:leader="dot" w:pos="9807"/>
            </w:tabs>
            <w:spacing w:before="108" w:line="189" w:lineRule="auto"/>
            <w:ind w:left="457"/>
            <w:rPr>
              <w:rFonts w:hint="default" w:eastAsia="Calibri" w:cs="Calibri" w:asciiTheme="minorAscii" w:hAnsiTheme="minorAscii"/>
              <w:sz w:val="18"/>
              <w:szCs w:val="18"/>
            </w:rPr>
          </w:pP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>4.1.9.       Work</w:t>
          </w:r>
          <w:r>
            <w:rPr>
              <w:rFonts w:hint="default" w:eastAsia="Calibri" w:cs="Calibri" w:asciiTheme="minorAscii" w:hAnsiTheme="minorAscii"/>
              <w:color w:val="00558C"/>
              <w:spacing w:val="13"/>
              <w:w w:val="101"/>
              <w:sz w:val="18"/>
              <w:szCs w:val="18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>programme</w:t>
          </w:r>
          <w:r>
            <w:rPr>
              <w:rFonts w:hint="default" w:eastAsia="Calibri" w:cs="Calibri" w:asciiTheme="minorAscii" w:hAnsiTheme="minorAscii"/>
              <w:color w:val="00558C"/>
              <w:spacing w:val="11"/>
              <w:sz w:val="18"/>
              <w:szCs w:val="18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pacing w:val="-1"/>
              <w:sz w:val="18"/>
              <w:szCs w:val="18"/>
            </w:rPr>
            <w:t>(where appropriate)</w:t>
          </w:r>
          <w:r>
            <w:rPr>
              <w:rFonts w:hint="default" w:eastAsia="Calibri" w:cs="Calibri" w:asciiTheme="minorAscii" w:hAnsiTheme="minorAscii"/>
              <w:color w:val="00558C"/>
              <w:spacing w:val="-13"/>
              <w:sz w:val="18"/>
              <w:szCs w:val="18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ab/>
          </w:r>
          <w:r>
            <w:rPr>
              <w:rFonts w:hint="default" w:eastAsia="Calibri" w:cs="Calibri" w:asciiTheme="minorAscii" w:hAnsiTheme="minorAscii"/>
              <w:color w:val="00558C"/>
              <w:spacing w:val="-9"/>
              <w:sz w:val="18"/>
              <w:szCs w:val="18"/>
            </w:rPr>
            <w:t xml:space="preserve">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"bookmark16"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>8</w:t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fldChar w:fldCharType="end"/>
          </w:r>
        </w:p>
        <w:p>
          <w:pPr>
            <w:tabs>
              <w:tab w:val="right" w:leader="dot" w:pos="9807"/>
            </w:tabs>
            <w:spacing w:before="114" w:line="180" w:lineRule="auto"/>
            <w:ind w:left="457"/>
            <w:rPr>
              <w:rFonts w:hint="default" w:eastAsia="Calibri" w:cs="Calibri" w:asciiTheme="minorAscii" w:hAnsiTheme="minorAscii"/>
              <w:sz w:val="18"/>
              <w:szCs w:val="18"/>
            </w:rPr>
          </w:pPr>
          <w:r>
            <w:rPr>
              <w:rFonts w:hint="default" w:eastAsia="Calibri" w:cs="Calibri" w:asciiTheme="minorAscii" w:hAnsiTheme="minorAscii"/>
              <w:color w:val="00558C"/>
              <w:spacing w:val="-2"/>
              <w:sz w:val="18"/>
              <w:szCs w:val="18"/>
            </w:rPr>
            <w:t>4.1.10.</w:t>
          </w:r>
          <w:r>
            <w:rPr>
              <w:rFonts w:hint="default" w:eastAsia="Calibri" w:cs="Calibri" w:asciiTheme="minorAscii" w:hAnsiTheme="minorAscii"/>
              <w:color w:val="00558C"/>
              <w:spacing w:val="6"/>
              <w:sz w:val="18"/>
              <w:szCs w:val="18"/>
            </w:rPr>
            <w:t xml:space="preserve">     </w:t>
          </w:r>
          <w:r>
            <w:rPr>
              <w:rFonts w:hint="default" w:eastAsia="Calibri" w:cs="Calibri" w:asciiTheme="minorAscii" w:hAnsiTheme="minorAscii"/>
              <w:color w:val="00558C"/>
              <w:spacing w:val="-2"/>
              <w:sz w:val="18"/>
              <w:szCs w:val="18"/>
            </w:rPr>
            <w:t>Maintenance</w:t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ab/>
          </w:r>
          <w:r>
            <w:rPr>
              <w:rFonts w:hint="default" w:eastAsia="Calibri" w:cs="Calibri" w:asciiTheme="minorAscii" w:hAnsiTheme="minorAscii"/>
              <w:color w:val="00558C"/>
              <w:spacing w:val="-6"/>
              <w:sz w:val="18"/>
              <w:szCs w:val="18"/>
            </w:rPr>
            <w:t xml:space="preserve">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"bookmark17"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>8</w:t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fldChar w:fldCharType="end"/>
          </w:r>
        </w:p>
        <w:p>
          <w:pPr>
            <w:tabs>
              <w:tab w:val="right" w:leader="dot" w:pos="9807"/>
            </w:tabs>
            <w:spacing w:before="109" w:line="187" w:lineRule="auto"/>
            <w:ind w:left="457"/>
            <w:rPr>
              <w:rFonts w:hint="default" w:eastAsia="Calibri" w:cs="Calibri" w:asciiTheme="minorAscii" w:hAnsiTheme="minorAscii"/>
              <w:sz w:val="18"/>
              <w:szCs w:val="18"/>
            </w:rPr>
          </w:pPr>
          <w:r>
            <w:rPr>
              <w:rFonts w:hint="default" w:eastAsia="Calibri" w:cs="Calibri" w:asciiTheme="minorAscii" w:hAnsiTheme="minorAscii"/>
              <w:color w:val="00558C"/>
              <w:spacing w:val="-1"/>
              <w:sz w:val="18"/>
              <w:szCs w:val="18"/>
            </w:rPr>
            <w:t>4.1.11.     Lessor’s</w:t>
          </w:r>
          <w:r>
            <w:rPr>
              <w:rFonts w:hint="default" w:eastAsia="Calibri" w:cs="Calibri" w:asciiTheme="minorAscii" w:hAnsiTheme="minorAscii"/>
              <w:color w:val="00558C"/>
              <w:spacing w:val="19"/>
              <w:sz w:val="18"/>
              <w:szCs w:val="18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pacing w:val="-1"/>
              <w:sz w:val="18"/>
              <w:szCs w:val="18"/>
            </w:rPr>
            <w:t>access to</w:t>
          </w:r>
          <w:r>
            <w:rPr>
              <w:rFonts w:hint="default" w:eastAsia="Calibri" w:cs="Calibri" w:asciiTheme="minorAscii" w:hAnsiTheme="minorAscii"/>
              <w:color w:val="00558C"/>
              <w:spacing w:val="4"/>
              <w:sz w:val="18"/>
              <w:szCs w:val="18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pacing w:val="-1"/>
              <w:sz w:val="18"/>
              <w:szCs w:val="18"/>
            </w:rPr>
            <w:t>the</w:t>
          </w:r>
          <w:r>
            <w:rPr>
              <w:rFonts w:hint="default" w:eastAsia="Calibri" w:cs="Calibri" w:asciiTheme="minorAscii" w:hAnsiTheme="minorAscii"/>
              <w:color w:val="00558C"/>
              <w:spacing w:val="13"/>
              <w:sz w:val="18"/>
              <w:szCs w:val="18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pacing w:val="-1"/>
              <w:sz w:val="18"/>
              <w:szCs w:val="18"/>
            </w:rPr>
            <w:t>property</w:t>
          </w:r>
          <w:r>
            <w:rPr>
              <w:rFonts w:hint="default" w:eastAsia="Calibri" w:cs="Calibri" w:asciiTheme="minorAscii" w:hAnsiTheme="minorAscii"/>
              <w:color w:val="00558C"/>
              <w:spacing w:val="15"/>
              <w:w w:val="101"/>
              <w:sz w:val="18"/>
              <w:szCs w:val="18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ab/>
          </w:r>
          <w:r>
            <w:rPr>
              <w:rFonts w:hint="default" w:eastAsia="Calibri" w:cs="Calibri" w:asciiTheme="minorAscii" w:hAnsiTheme="minorAscii"/>
              <w:color w:val="00558C"/>
              <w:spacing w:val="-8"/>
              <w:sz w:val="18"/>
              <w:szCs w:val="18"/>
            </w:rPr>
            <w:t xml:space="preserve">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"bookmark18"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>8</w:t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fldChar w:fldCharType="end"/>
          </w:r>
        </w:p>
        <w:p>
          <w:pPr>
            <w:tabs>
              <w:tab w:val="right" w:leader="dot" w:pos="9807"/>
            </w:tabs>
            <w:spacing w:before="111" w:line="186" w:lineRule="auto"/>
            <w:ind w:left="457"/>
            <w:rPr>
              <w:rFonts w:hint="default" w:eastAsia="Calibri" w:cs="Calibri" w:asciiTheme="minorAscii" w:hAnsiTheme="minorAscii"/>
              <w:sz w:val="18"/>
              <w:szCs w:val="18"/>
            </w:rPr>
          </w:pPr>
          <w:r>
            <w:rPr>
              <w:rFonts w:hint="default" w:eastAsia="Calibri" w:cs="Calibri" w:asciiTheme="minorAscii" w:hAnsiTheme="minorAscii"/>
              <w:color w:val="00558C"/>
              <w:spacing w:val="-1"/>
              <w:sz w:val="18"/>
              <w:szCs w:val="18"/>
            </w:rPr>
            <w:t>4.1.12.     Impacts on</w:t>
          </w:r>
          <w:r>
            <w:rPr>
              <w:rFonts w:hint="default" w:eastAsia="Calibri" w:cs="Calibri" w:asciiTheme="minorAscii" w:hAnsiTheme="minorAscii"/>
              <w:color w:val="00558C"/>
              <w:spacing w:val="19"/>
              <w:sz w:val="18"/>
              <w:szCs w:val="18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pacing w:val="-1"/>
              <w:sz w:val="18"/>
              <w:szCs w:val="18"/>
            </w:rPr>
            <w:t>operational</w:t>
          </w:r>
          <w:r>
            <w:rPr>
              <w:rFonts w:hint="default" w:eastAsia="Calibri" w:cs="Calibri" w:asciiTheme="minorAscii" w:hAnsiTheme="minorAscii"/>
              <w:color w:val="00558C"/>
              <w:spacing w:val="15"/>
              <w:sz w:val="18"/>
              <w:szCs w:val="18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pacing w:val="-1"/>
              <w:sz w:val="18"/>
              <w:szCs w:val="18"/>
            </w:rPr>
            <w:t>Marine Aids to</w:t>
          </w:r>
          <w:r>
            <w:rPr>
              <w:rFonts w:hint="default" w:eastAsia="Calibri" w:cs="Calibri" w:asciiTheme="minorAscii" w:hAnsiTheme="minorAscii"/>
              <w:color w:val="00558C"/>
              <w:spacing w:val="16"/>
              <w:w w:val="101"/>
              <w:sz w:val="18"/>
              <w:szCs w:val="18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pacing w:val="-1"/>
              <w:sz w:val="18"/>
              <w:szCs w:val="18"/>
            </w:rPr>
            <w:t xml:space="preserve">Navigation </w:t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ab/>
          </w:r>
          <w:r>
            <w:rPr>
              <w:rFonts w:hint="default" w:eastAsia="Calibri" w:cs="Calibri" w:asciiTheme="minorAscii" w:hAnsiTheme="minorAscii"/>
              <w:color w:val="00558C"/>
              <w:spacing w:val="-10"/>
              <w:sz w:val="18"/>
              <w:szCs w:val="18"/>
            </w:rPr>
            <w:t xml:space="preserve">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"bookmark19"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>8</w:t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fldChar w:fldCharType="end"/>
          </w:r>
        </w:p>
        <w:p>
          <w:pPr>
            <w:tabs>
              <w:tab w:val="right" w:leader="dot" w:pos="9807"/>
            </w:tabs>
            <w:spacing w:before="108" w:line="186" w:lineRule="auto"/>
            <w:ind w:left="457"/>
            <w:rPr>
              <w:rFonts w:hint="default" w:eastAsia="Calibri" w:cs="Calibri" w:asciiTheme="minorAscii" w:hAnsiTheme="minorAscii"/>
              <w:sz w:val="18"/>
              <w:szCs w:val="18"/>
            </w:rPr>
          </w:pPr>
          <w:r>
            <w:rPr>
              <w:rFonts w:hint="default" w:eastAsia="Calibri" w:cs="Calibri" w:asciiTheme="minorAscii" w:hAnsiTheme="minorAscii"/>
              <w:color w:val="00558C"/>
              <w:spacing w:val="-1"/>
              <w:sz w:val="18"/>
              <w:szCs w:val="18"/>
            </w:rPr>
            <w:t>4.1.13.     Other</w:t>
          </w:r>
          <w:r>
            <w:rPr>
              <w:rFonts w:hint="default" w:eastAsia="Calibri" w:cs="Calibri" w:asciiTheme="minorAscii" w:hAnsiTheme="minorAscii"/>
              <w:color w:val="00558C"/>
              <w:spacing w:val="21"/>
              <w:sz w:val="18"/>
              <w:szCs w:val="18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pacing w:val="-1"/>
              <w:sz w:val="18"/>
              <w:szCs w:val="18"/>
            </w:rPr>
            <w:t>aspects to</w:t>
          </w:r>
          <w:r>
            <w:rPr>
              <w:rFonts w:hint="default" w:eastAsia="Calibri" w:cs="Calibri" w:asciiTheme="minorAscii" w:hAnsiTheme="minorAscii"/>
              <w:color w:val="00558C"/>
              <w:spacing w:val="9"/>
              <w:sz w:val="18"/>
              <w:szCs w:val="18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pacing w:val="-1"/>
              <w:sz w:val="18"/>
              <w:szCs w:val="18"/>
            </w:rPr>
            <w:t>consider</w:t>
          </w:r>
          <w:r>
            <w:rPr>
              <w:rFonts w:hint="default" w:eastAsia="Calibri" w:cs="Calibri" w:asciiTheme="minorAscii" w:hAnsiTheme="minorAscii"/>
              <w:color w:val="00558C"/>
              <w:spacing w:val="-19"/>
              <w:sz w:val="18"/>
              <w:szCs w:val="18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ab/>
          </w:r>
          <w:r>
            <w:rPr>
              <w:rFonts w:hint="default" w:eastAsia="Calibri" w:cs="Calibri" w:asciiTheme="minorAscii" w:hAnsiTheme="minorAscii"/>
              <w:color w:val="00558C"/>
              <w:spacing w:val="-7"/>
              <w:sz w:val="18"/>
              <w:szCs w:val="18"/>
            </w:rPr>
            <w:t xml:space="preserve">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"bookmark20"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>9</w:t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fldChar w:fldCharType="end"/>
          </w:r>
        </w:p>
        <w:p>
          <w:pPr>
            <w:tabs>
              <w:tab w:val="right" w:leader="dot" w:pos="9807"/>
            </w:tabs>
            <w:spacing w:before="116" w:line="180" w:lineRule="auto"/>
            <w:ind w:left="457"/>
            <w:rPr>
              <w:rFonts w:hint="default" w:eastAsia="Calibri" w:cs="Calibri" w:asciiTheme="minorAscii" w:hAnsiTheme="minorAscii"/>
              <w:sz w:val="18"/>
              <w:szCs w:val="18"/>
            </w:rPr>
          </w:pPr>
          <w:r>
            <w:rPr>
              <w:rFonts w:hint="default" w:eastAsia="Calibri" w:cs="Calibri" w:asciiTheme="minorAscii" w:hAnsiTheme="minorAscii"/>
              <w:color w:val="00558C"/>
              <w:spacing w:val="-1"/>
              <w:sz w:val="18"/>
              <w:szCs w:val="18"/>
            </w:rPr>
            <w:t>4.1.14.     Signature</w:t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ab/>
          </w:r>
          <w:r>
            <w:rPr>
              <w:rFonts w:hint="default" w:eastAsia="Calibri" w:cs="Calibri" w:asciiTheme="minorAscii" w:hAnsiTheme="minorAscii"/>
              <w:color w:val="00558C"/>
              <w:spacing w:val="-6"/>
              <w:sz w:val="18"/>
              <w:szCs w:val="18"/>
            </w:rPr>
            <w:t xml:space="preserve">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"bookmark21"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>9</w:t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fldChar w:fldCharType="end"/>
          </w:r>
        </w:p>
        <w:p>
          <w:pPr>
            <w:tabs>
              <w:tab w:val="right" w:leader="dot" w:pos="9810"/>
            </w:tabs>
            <w:spacing w:before="146" w:line="188" w:lineRule="auto"/>
            <w:ind w:left="33"/>
            <w:rPr>
              <w:rFonts w:hint="default" w:eastAsia="Calibri" w:cs="Calibri" w:asciiTheme="minorAscii" w:hAnsiTheme="minorAscii"/>
              <w:sz w:val="22"/>
              <w:szCs w:val="22"/>
            </w:rPr>
          </w:pPr>
          <w:r>
            <w:rPr>
              <w:rFonts w:hint="default" w:eastAsia="Calibri" w:cs="Calibri" w:asciiTheme="minorAscii" w:hAnsiTheme="minorAscii"/>
              <w:color w:val="00558C"/>
              <w:sz w:val="22"/>
              <w:szCs w:val="22"/>
            </w:rPr>
            <w:t>4.2.       Agreement for exhibition</w:t>
          </w:r>
          <w:r>
            <w:rPr>
              <w:rFonts w:hint="default" w:eastAsia="Calibri" w:cs="Calibri" w:asciiTheme="minorAscii" w:hAnsiTheme="minorAscii"/>
              <w:color w:val="00558C"/>
              <w:spacing w:val="7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z w:val="22"/>
              <w:szCs w:val="22"/>
            </w:rPr>
            <w:t>of</w:t>
          </w:r>
          <w:r>
            <w:rPr>
              <w:rFonts w:hint="default" w:eastAsia="Calibri" w:cs="Calibri" w:asciiTheme="minorAscii" w:hAnsiTheme="minorAscii"/>
              <w:color w:val="00558C"/>
              <w:spacing w:val="15"/>
              <w:w w:val="101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z w:val="22"/>
              <w:szCs w:val="22"/>
            </w:rPr>
            <w:t>ligh</w:t>
          </w:r>
          <w:r>
            <w:rPr>
              <w:rFonts w:hint="default" w:eastAsia="Calibri" w:cs="Calibri" w:asciiTheme="minorAscii" w:hAnsiTheme="minorAscii"/>
              <w:color w:val="00558C"/>
              <w:spacing w:val="-1"/>
              <w:sz w:val="22"/>
              <w:szCs w:val="22"/>
            </w:rPr>
            <w:t>thouse,</w:t>
          </w:r>
          <w:r>
            <w:rPr>
              <w:rFonts w:hint="default" w:eastAsia="Calibri" w:cs="Calibri" w:asciiTheme="minorAscii" w:hAnsiTheme="minorAscii"/>
              <w:color w:val="00558C"/>
              <w:spacing w:val="11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pacing w:val="-1"/>
              <w:sz w:val="22"/>
              <w:szCs w:val="22"/>
            </w:rPr>
            <w:t>dwellings</w:t>
          </w:r>
          <w:r>
            <w:rPr>
              <w:rFonts w:hint="default" w:eastAsia="Calibri" w:cs="Calibri" w:asciiTheme="minorAscii" w:hAnsiTheme="minorAscii"/>
              <w:color w:val="00558C"/>
              <w:spacing w:val="10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pacing w:val="-1"/>
              <w:sz w:val="22"/>
              <w:szCs w:val="22"/>
            </w:rPr>
            <w:t>and</w:t>
          </w:r>
          <w:r>
            <w:rPr>
              <w:rFonts w:hint="default" w:eastAsia="Calibri" w:cs="Calibri" w:asciiTheme="minorAscii" w:hAnsiTheme="minorAscii"/>
              <w:color w:val="00558C"/>
              <w:spacing w:val="7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pacing w:val="-1"/>
              <w:sz w:val="22"/>
              <w:szCs w:val="22"/>
            </w:rPr>
            <w:t xml:space="preserve">surroundings </w:t>
          </w:r>
          <w:r>
            <w:rPr>
              <w:rFonts w:hint="default" w:eastAsia="Calibri" w:cs="Calibri" w:asciiTheme="minorAscii" w:hAnsiTheme="minorAscii"/>
              <w:color w:val="00558C"/>
              <w:sz w:val="22"/>
              <w:szCs w:val="22"/>
            </w:rPr>
            <w:tab/>
          </w:r>
          <w:r>
            <w:rPr>
              <w:rFonts w:hint="default" w:eastAsia="Calibri" w:cs="Calibri" w:asciiTheme="minorAscii" w:hAnsiTheme="minorAscii"/>
              <w:color w:val="00558C"/>
              <w:spacing w:val="-8"/>
              <w:sz w:val="22"/>
              <w:szCs w:val="22"/>
            </w:rPr>
            <w:t xml:space="preserve">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"bookmark22"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eastAsia="Calibri" w:cs="Calibri" w:asciiTheme="minorAscii" w:hAnsiTheme="minorAscii"/>
              <w:color w:val="00558C"/>
              <w:sz w:val="22"/>
              <w:szCs w:val="22"/>
            </w:rPr>
            <w:t>9</w:t>
          </w:r>
          <w:r>
            <w:rPr>
              <w:rFonts w:hint="default" w:eastAsia="Calibri" w:cs="Calibri" w:asciiTheme="minorAscii" w:hAnsiTheme="minorAscii"/>
              <w:color w:val="00558C"/>
              <w:sz w:val="22"/>
              <w:szCs w:val="22"/>
            </w:rPr>
            <w:fldChar w:fldCharType="end"/>
          </w:r>
        </w:p>
        <w:p>
          <w:pPr>
            <w:tabs>
              <w:tab w:val="right" w:leader="dot" w:pos="9810"/>
            </w:tabs>
            <w:spacing w:before="140" w:line="179" w:lineRule="auto"/>
            <w:ind w:left="39"/>
            <w:rPr>
              <w:rFonts w:hint="default" w:eastAsia="Calibri" w:cs="Calibri" w:asciiTheme="minorAscii" w:hAnsiTheme="minorAscii"/>
              <w:sz w:val="22"/>
              <w:szCs w:val="22"/>
            </w:rPr>
          </w:pP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2"/>
              <w:sz w:val="22"/>
              <w:szCs w:val="22"/>
            </w:rPr>
            <w:t>5.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3"/>
              <w:sz w:val="22"/>
              <w:szCs w:val="22"/>
            </w:rPr>
            <w:t xml:space="preserve">    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2"/>
              <w:sz w:val="22"/>
              <w:szCs w:val="22"/>
            </w:rPr>
            <w:t xml:space="preserve">SAFETY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z w:val="22"/>
              <w:szCs w:val="22"/>
            </w:rPr>
            <w:tab/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6"/>
              <w:sz w:val="22"/>
              <w:szCs w:val="22"/>
            </w:rPr>
            <w:t xml:space="preserve">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"bookmark23"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8"/>
              <w:sz w:val="22"/>
              <w:szCs w:val="22"/>
            </w:rPr>
            <w:t>1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8"/>
              <w:sz w:val="22"/>
              <w:szCs w:val="22"/>
            </w:rPr>
            <w:fldChar w:fldCharType="end"/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8"/>
              <w:sz w:val="22"/>
              <w:szCs w:val="22"/>
            </w:rPr>
            <w:t>0</w:t>
          </w:r>
        </w:p>
        <w:p>
          <w:pPr>
            <w:tabs>
              <w:tab w:val="right" w:leader="dot" w:pos="9810"/>
            </w:tabs>
            <w:spacing w:before="132" w:line="187" w:lineRule="auto"/>
            <w:ind w:left="39"/>
            <w:rPr>
              <w:rFonts w:hint="default" w:eastAsia="Calibri" w:cs="Calibri" w:asciiTheme="minorAscii" w:hAnsiTheme="minorAscii"/>
              <w:sz w:val="22"/>
              <w:szCs w:val="22"/>
            </w:rPr>
          </w:pPr>
          <w:r>
            <w:rPr>
              <w:rFonts w:hint="default" w:eastAsia="Calibri" w:cs="Calibri" w:asciiTheme="minorAscii" w:hAnsiTheme="minorAscii"/>
              <w:color w:val="00558C"/>
              <w:spacing w:val="-2"/>
              <w:sz w:val="22"/>
              <w:szCs w:val="22"/>
            </w:rPr>
            <w:t>5.1.</w:t>
          </w:r>
          <w:r>
            <w:rPr>
              <w:rFonts w:hint="default" w:eastAsia="Calibri" w:cs="Calibri" w:asciiTheme="minorAscii" w:hAnsiTheme="minorAscii"/>
              <w:color w:val="00558C"/>
              <w:spacing w:val="6"/>
              <w:sz w:val="22"/>
              <w:szCs w:val="22"/>
            </w:rPr>
            <w:t xml:space="preserve">       </w:t>
          </w:r>
          <w:r>
            <w:rPr>
              <w:rFonts w:hint="default" w:eastAsia="Calibri" w:cs="Calibri" w:asciiTheme="minorAscii" w:hAnsiTheme="minorAscii"/>
              <w:color w:val="00558C"/>
              <w:spacing w:val="-2"/>
              <w:sz w:val="22"/>
              <w:szCs w:val="22"/>
            </w:rPr>
            <w:t>Leased</w:t>
          </w:r>
          <w:r>
            <w:rPr>
              <w:rFonts w:hint="default" w:eastAsia="Calibri" w:cs="Calibri" w:asciiTheme="minorAscii" w:hAnsiTheme="minorAscii"/>
              <w:color w:val="00558C"/>
              <w:spacing w:val="17"/>
              <w:w w:val="101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pacing w:val="-2"/>
              <w:sz w:val="22"/>
              <w:szCs w:val="22"/>
            </w:rPr>
            <w:t>lighthouses</w:t>
          </w:r>
          <w:r>
            <w:rPr>
              <w:rFonts w:hint="default" w:eastAsia="Calibri" w:cs="Calibri" w:asciiTheme="minorAscii" w:hAnsiTheme="minorAscii"/>
              <w:color w:val="00558C"/>
              <w:sz w:val="22"/>
              <w:szCs w:val="22"/>
            </w:rPr>
            <w:tab/>
          </w:r>
          <w:r>
            <w:rPr>
              <w:rFonts w:hint="default" w:eastAsia="Calibri" w:cs="Calibri" w:asciiTheme="minorAscii" w:hAnsiTheme="minorAscii"/>
              <w:color w:val="00558C"/>
              <w:sz w:val="22"/>
              <w:szCs w:val="22"/>
            </w:rPr>
            <w:t xml:space="preserve">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"bookmark24"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eastAsia="Calibri" w:cs="Calibri" w:asciiTheme="minorAscii" w:hAnsiTheme="minorAscii"/>
              <w:color w:val="00558C"/>
              <w:spacing w:val="-5"/>
              <w:sz w:val="22"/>
              <w:szCs w:val="22"/>
            </w:rPr>
            <w:t>10</w:t>
          </w:r>
          <w:r>
            <w:rPr>
              <w:rFonts w:hint="default" w:eastAsia="Calibri" w:cs="Calibri" w:asciiTheme="minorAscii" w:hAnsiTheme="minorAscii"/>
              <w:color w:val="00558C"/>
              <w:spacing w:val="-5"/>
              <w:sz w:val="22"/>
              <w:szCs w:val="22"/>
            </w:rPr>
            <w:fldChar w:fldCharType="end"/>
          </w:r>
        </w:p>
        <w:p>
          <w:pPr>
            <w:tabs>
              <w:tab w:val="right" w:leader="dot" w:pos="9810"/>
            </w:tabs>
            <w:spacing w:before="128" w:line="188" w:lineRule="auto"/>
            <w:ind w:left="40"/>
            <w:rPr>
              <w:rFonts w:hint="default" w:eastAsia="Calibri" w:cs="Calibri" w:asciiTheme="minorAscii" w:hAnsiTheme="minorAscii"/>
              <w:sz w:val="22"/>
              <w:szCs w:val="22"/>
            </w:rPr>
          </w:pPr>
          <w:r>
            <w:rPr>
              <w:rFonts w:hint="default" w:eastAsia="Calibri" w:cs="Calibri" w:asciiTheme="minorAscii" w:hAnsiTheme="minorAscii"/>
              <w:color w:val="00558C"/>
              <w:spacing w:val="-1"/>
              <w:sz w:val="22"/>
              <w:szCs w:val="22"/>
            </w:rPr>
            <w:t>5.2.        Exhibition of</w:t>
          </w:r>
          <w:r>
            <w:rPr>
              <w:rFonts w:hint="default" w:eastAsia="Calibri" w:cs="Calibri" w:asciiTheme="minorAscii" w:hAnsiTheme="minorAscii"/>
              <w:color w:val="00558C"/>
              <w:spacing w:val="-2"/>
              <w:sz w:val="22"/>
              <w:szCs w:val="22"/>
            </w:rPr>
            <w:t xml:space="preserve"> the</w:t>
          </w:r>
          <w:r>
            <w:rPr>
              <w:rFonts w:hint="default" w:eastAsia="Calibri" w:cs="Calibri" w:asciiTheme="minorAscii" w:hAnsiTheme="minorAscii"/>
              <w:color w:val="00558C"/>
              <w:spacing w:val="18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pacing w:val="-2"/>
              <w:sz w:val="22"/>
              <w:szCs w:val="22"/>
            </w:rPr>
            <w:t>lighthouse</w:t>
          </w:r>
          <w:r>
            <w:rPr>
              <w:rFonts w:hint="default" w:eastAsia="Calibri" w:cs="Calibri" w:asciiTheme="minorAscii" w:hAnsiTheme="minorAscii"/>
              <w:color w:val="00558C"/>
              <w:spacing w:val="-23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z w:val="22"/>
              <w:szCs w:val="22"/>
            </w:rPr>
            <w:tab/>
          </w:r>
          <w:r>
            <w:rPr>
              <w:rFonts w:hint="default" w:eastAsia="Calibri" w:cs="Calibri" w:asciiTheme="minorAscii" w:hAnsiTheme="minorAscii"/>
              <w:color w:val="00558C"/>
              <w:sz w:val="22"/>
              <w:szCs w:val="22"/>
            </w:rPr>
            <w:t xml:space="preserve">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"bookmark25"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eastAsia="Calibri" w:cs="Calibri" w:asciiTheme="minorAscii" w:hAnsiTheme="minorAscii"/>
              <w:color w:val="00558C"/>
              <w:spacing w:val="-5"/>
              <w:sz w:val="22"/>
              <w:szCs w:val="22"/>
            </w:rPr>
            <w:t>10</w:t>
          </w:r>
          <w:r>
            <w:rPr>
              <w:rFonts w:hint="default" w:eastAsia="Calibri" w:cs="Calibri" w:asciiTheme="minorAscii" w:hAnsiTheme="minorAscii"/>
              <w:color w:val="00558C"/>
              <w:spacing w:val="-5"/>
              <w:sz w:val="22"/>
              <w:szCs w:val="22"/>
            </w:rPr>
            <w:fldChar w:fldCharType="end"/>
          </w:r>
        </w:p>
        <w:p>
          <w:pPr>
            <w:tabs>
              <w:tab w:val="right" w:leader="dot" w:pos="9810"/>
            </w:tabs>
            <w:spacing w:before="130" w:line="188" w:lineRule="auto"/>
            <w:ind w:left="39"/>
            <w:rPr>
              <w:rFonts w:hint="default" w:eastAsia="Calibri" w:cs="Calibri" w:asciiTheme="minorAscii" w:hAnsiTheme="minorAscii"/>
              <w:sz w:val="22"/>
              <w:szCs w:val="22"/>
            </w:rPr>
          </w:pPr>
          <w:r>
            <w:rPr>
              <w:rFonts w:hint="default" w:eastAsia="Calibri" w:cs="Calibri" w:asciiTheme="minorAscii" w:hAnsiTheme="minorAscii"/>
              <w:color w:val="00558C"/>
              <w:spacing w:val="-1"/>
              <w:sz w:val="22"/>
              <w:szCs w:val="22"/>
            </w:rPr>
            <w:t>5.3.</w:t>
          </w:r>
          <w:r>
            <w:rPr>
              <w:rFonts w:hint="default" w:eastAsia="Calibri" w:cs="Calibri" w:asciiTheme="minorAscii" w:hAnsiTheme="minorAscii"/>
              <w:color w:val="00558C"/>
              <w:spacing w:val="5"/>
              <w:sz w:val="22"/>
              <w:szCs w:val="22"/>
            </w:rPr>
            <w:t xml:space="preserve">       </w:t>
          </w:r>
          <w:r>
            <w:rPr>
              <w:rFonts w:hint="default" w:eastAsia="Calibri" w:cs="Calibri" w:asciiTheme="minorAscii" w:hAnsiTheme="minorAscii"/>
              <w:color w:val="00558C"/>
              <w:spacing w:val="-1"/>
              <w:sz w:val="22"/>
              <w:szCs w:val="22"/>
            </w:rPr>
            <w:t>Organization,</w:t>
          </w:r>
          <w:r>
            <w:rPr>
              <w:rFonts w:hint="default" w:eastAsia="Calibri" w:cs="Calibri" w:asciiTheme="minorAscii" w:hAnsiTheme="minorAscii"/>
              <w:color w:val="00558C"/>
              <w:spacing w:val="18"/>
              <w:w w:val="101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pacing w:val="-1"/>
              <w:sz w:val="22"/>
              <w:szCs w:val="22"/>
            </w:rPr>
            <w:t>routines and follow-up</w:t>
          </w:r>
          <w:r>
            <w:rPr>
              <w:rFonts w:hint="default" w:eastAsia="Calibri" w:cs="Calibri" w:asciiTheme="minorAscii" w:hAnsiTheme="minorAscii"/>
              <w:color w:val="00558C"/>
              <w:sz w:val="22"/>
              <w:szCs w:val="22"/>
            </w:rPr>
            <w:tab/>
          </w:r>
          <w:r>
            <w:rPr>
              <w:rFonts w:hint="default" w:eastAsia="Calibri" w:cs="Calibri" w:asciiTheme="minorAscii" w:hAnsiTheme="minorAscii"/>
              <w:color w:val="00558C"/>
              <w:spacing w:val="1"/>
              <w:sz w:val="22"/>
              <w:szCs w:val="22"/>
            </w:rPr>
            <w:t xml:space="preserve">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"bookmark26"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eastAsia="Calibri" w:cs="Calibri" w:asciiTheme="minorAscii" w:hAnsiTheme="minorAscii"/>
              <w:color w:val="00558C"/>
              <w:spacing w:val="-5"/>
              <w:sz w:val="22"/>
              <w:szCs w:val="22"/>
            </w:rPr>
            <w:t>10</w:t>
          </w:r>
          <w:r>
            <w:rPr>
              <w:rFonts w:hint="default" w:eastAsia="Calibri" w:cs="Calibri" w:asciiTheme="minorAscii" w:hAnsiTheme="minorAscii"/>
              <w:color w:val="00558C"/>
              <w:spacing w:val="-5"/>
              <w:sz w:val="22"/>
              <w:szCs w:val="22"/>
            </w:rPr>
            <w:fldChar w:fldCharType="end"/>
          </w:r>
        </w:p>
        <w:p>
          <w:pPr>
            <w:tabs>
              <w:tab w:val="right" w:leader="dot" w:pos="9807"/>
            </w:tabs>
            <w:spacing w:before="93" w:line="186" w:lineRule="auto"/>
            <w:ind w:left="462"/>
            <w:rPr>
              <w:rFonts w:hint="default" w:eastAsia="Calibri" w:cs="Calibri" w:asciiTheme="minorAscii" w:hAnsiTheme="minorAscii"/>
              <w:sz w:val="18"/>
              <w:szCs w:val="18"/>
            </w:rPr>
          </w:pP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>5.3.1.       Yearly</w:t>
          </w:r>
          <w:r>
            <w:rPr>
              <w:rFonts w:hint="default" w:eastAsia="Calibri" w:cs="Calibri" w:asciiTheme="minorAscii" w:hAnsiTheme="minorAscii"/>
              <w:color w:val="00558C"/>
              <w:spacing w:val="5"/>
              <w:sz w:val="18"/>
              <w:szCs w:val="18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pacing w:val="-1"/>
              <w:sz w:val="18"/>
              <w:szCs w:val="18"/>
            </w:rPr>
            <w:t>work</w:t>
          </w:r>
          <w:r>
            <w:rPr>
              <w:rFonts w:hint="default" w:eastAsia="Calibri" w:cs="Calibri" w:asciiTheme="minorAscii" w:hAnsiTheme="minorAscii"/>
              <w:color w:val="00558C"/>
              <w:spacing w:val="13"/>
              <w:w w:val="101"/>
              <w:sz w:val="18"/>
              <w:szCs w:val="18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pacing w:val="-1"/>
              <w:sz w:val="18"/>
              <w:szCs w:val="18"/>
            </w:rPr>
            <w:t xml:space="preserve">programme </w:t>
          </w:r>
          <w:r>
            <w:rPr>
              <w:rFonts w:hint="default" w:eastAsia="Calibri" w:cs="Calibri" w:asciiTheme="minorAscii" w:hAnsiTheme="minorAscii"/>
              <w:color w:val="00558C"/>
              <w:sz w:val="18"/>
              <w:szCs w:val="18"/>
            </w:rPr>
            <w:tab/>
          </w:r>
          <w:r>
            <w:rPr>
              <w:rFonts w:hint="default" w:eastAsia="Calibri" w:cs="Calibri" w:asciiTheme="minorAscii" w:hAnsiTheme="minorAscii"/>
              <w:color w:val="00558C"/>
              <w:spacing w:val="1"/>
              <w:sz w:val="18"/>
              <w:szCs w:val="18"/>
            </w:rPr>
            <w:t xml:space="preserve"> </w:t>
          </w:r>
          <w:r>
            <w:rPr>
              <w:rFonts w:hint="default" w:asciiTheme="minorAscii" w:hAnsiTheme="minorAscii"/>
              <w:sz w:val="22"/>
              <w:szCs w:val="22"/>
            </w:rPr>
            <w:fldChar w:fldCharType="begin"/>
          </w:r>
          <w:r>
            <w:rPr>
              <w:rFonts w:hint="default" w:asciiTheme="minorAscii" w:hAnsiTheme="minorAscii"/>
              <w:sz w:val="22"/>
              <w:szCs w:val="22"/>
            </w:rPr>
            <w:instrText xml:space="preserve"> HYPERLINK \l "bookmark27" </w:instrText>
          </w:r>
          <w:r>
            <w:rPr>
              <w:rFonts w:hint="default" w:asciiTheme="minorAscii" w:hAnsiTheme="minorAscii"/>
              <w:sz w:val="22"/>
              <w:szCs w:val="22"/>
            </w:rPr>
            <w:fldChar w:fldCharType="separate"/>
          </w:r>
          <w:r>
            <w:rPr>
              <w:rFonts w:hint="default" w:eastAsia="Calibri" w:cs="Calibri" w:asciiTheme="minorAscii" w:hAnsiTheme="minorAscii"/>
              <w:color w:val="00558C"/>
              <w:spacing w:val="-4"/>
              <w:sz w:val="22"/>
              <w:szCs w:val="22"/>
            </w:rPr>
            <w:t>10</w:t>
          </w:r>
          <w:r>
            <w:rPr>
              <w:rFonts w:hint="default" w:eastAsia="Calibri" w:cs="Calibri" w:asciiTheme="minorAscii" w:hAnsiTheme="minorAscii"/>
              <w:color w:val="00558C"/>
              <w:spacing w:val="-4"/>
              <w:sz w:val="22"/>
              <w:szCs w:val="22"/>
            </w:rPr>
            <w:fldChar w:fldCharType="end"/>
          </w:r>
        </w:p>
        <w:p>
          <w:pPr>
            <w:tabs>
              <w:tab w:val="right" w:leader="dot" w:pos="9810"/>
            </w:tabs>
            <w:spacing w:before="146" w:line="188" w:lineRule="auto"/>
            <w:ind w:left="39"/>
            <w:rPr>
              <w:rFonts w:hint="default" w:eastAsia="Calibri" w:cs="Calibri" w:asciiTheme="minorAscii" w:hAnsiTheme="minorAscii"/>
              <w:sz w:val="22"/>
              <w:szCs w:val="22"/>
            </w:rPr>
          </w:pPr>
          <w:r>
            <w:rPr>
              <w:rFonts w:hint="default" w:eastAsia="Calibri" w:cs="Calibri" w:asciiTheme="minorAscii" w:hAnsiTheme="minorAscii"/>
              <w:color w:val="00558C"/>
              <w:spacing w:val="-1"/>
              <w:sz w:val="22"/>
              <w:szCs w:val="22"/>
            </w:rPr>
            <w:t>5.4.</w:t>
          </w:r>
          <w:r>
            <w:rPr>
              <w:rFonts w:hint="default" w:eastAsia="Calibri" w:cs="Calibri" w:asciiTheme="minorAscii" w:hAnsiTheme="minorAscii"/>
              <w:color w:val="00558C"/>
              <w:spacing w:val="4"/>
              <w:sz w:val="22"/>
              <w:szCs w:val="22"/>
            </w:rPr>
            <w:t xml:space="preserve">       </w:t>
          </w:r>
          <w:r>
            <w:rPr>
              <w:rFonts w:hint="default" w:eastAsia="Calibri" w:cs="Calibri" w:asciiTheme="minorAscii" w:hAnsiTheme="minorAscii"/>
              <w:color w:val="00558C"/>
              <w:spacing w:val="-1"/>
              <w:sz w:val="22"/>
              <w:szCs w:val="22"/>
            </w:rPr>
            <w:t>Yearly</w:t>
          </w:r>
          <w:r>
            <w:rPr>
              <w:rFonts w:hint="default" w:eastAsia="Calibri" w:cs="Calibri" w:asciiTheme="minorAscii" w:hAnsiTheme="minorAscii"/>
              <w:color w:val="00558C"/>
              <w:spacing w:val="17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pacing w:val="-1"/>
              <w:sz w:val="22"/>
              <w:szCs w:val="22"/>
            </w:rPr>
            <w:t>report of statistics</w:t>
          </w:r>
          <w:r>
            <w:rPr>
              <w:rFonts w:hint="default" w:eastAsia="Calibri" w:cs="Calibri" w:asciiTheme="minorAscii" w:hAnsiTheme="minorAscii"/>
              <w:color w:val="00558C"/>
              <w:spacing w:val="-14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color w:val="00558C"/>
              <w:sz w:val="22"/>
              <w:szCs w:val="22"/>
            </w:rPr>
            <w:tab/>
          </w:r>
          <w:r>
            <w:rPr>
              <w:rFonts w:hint="default" w:eastAsia="Calibri" w:cs="Calibri" w:asciiTheme="minorAscii" w:hAnsiTheme="minorAscii"/>
              <w:color w:val="00558C"/>
              <w:sz w:val="22"/>
              <w:szCs w:val="22"/>
            </w:rPr>
            <w:t xml:space="preserve">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"bookmark28"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eastAsia="Calibri" w:cs="Calibri" w:asciiTheme="minorAscii" w:hAnsiTheme="minorAscii"/>
              <w:color w:val="00558C"/>
              <w:spacing w:val="-5"/>
              <w:sz w:val="22"/>
              <w:szCs w:val="22"/>
            </w:rPr>
            <w:t>10</w:t>
          </w:r>
          <w:r>
            <w:rPr>
              <w:rFonts w:hint="default" w:eastAsia="Calibri" w:cs="Calibri" w:asciiTheme="minorAscii" w:hAnsiTheme="minorAscii"/>
              <w:color w:val="00558C"/>
              <w:spacing w:val="-5"/>
              <w:sz w:val="22"/>
              <w:szCs w:val="22"/>
            </w:rPr>
            <w:fldChar w:fldCharType="end"/>
          </w:r>
        </w:p>
        <w:p>
          <w:pPr>
            <w:tabs>
              <w:tab w:val="right" w:leader="dot" w:pos="9810"/>
            </w:tabs>
            <w:spacing w:before="140" w:line="179" w:lineRule="auto"/>
            <w:ind w:left="38"/>
            <w:rPr>
              <w:rFonts w:hint="default" w:eastAsia="Calibri" w:cs="Calibri" w:asciiTheme="minorAscii" w:hAnsiTheme="minorAscii"/>
              <w:sz w:val="22"/>
              <w:szCs w:val="22"/>
            </w:rPr>
          </w:pP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2"/>
              <w:sz w:val="22"/>
              <w:szCs w:val="22"/>
            </w:rPr>
            <w:t>6.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4"/>
              <w:sz w:val="22"/>
              <w:szCs w:val="22"/>
            </w:rPr>
            <w:t xml:space="preserve">    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2"/>
              <w:sz w:val="22"/>
              <w:szCs w:val="22"/>
            </w:rPr>
            <w:t>DEFINITIONS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z w:val="22"/>
              <w:szCs w:val="22"/>
            </w:rPr>
            <w:tab/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7"/>
              <w:sz w:val="22"/>
              <w:szCs w:val="22"/>
            </w:rPr>
            <w:t xml:space="preserve">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"bookmark29"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4"/>
              <w:sz w:val="22"/>
              <w:szCs w:val="22"/>
            </w:rPr>
            <w:t>11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4"/>
              <w:sz w:val="22"/>
              <w:szCs w:val="22"/>
            </w:rPr>
            <w:fldChar w:fldCharType="end"/>
          </w:r>
        </w:p>
        <w:p>
          <w:pPr>
            <w:tabs>
              <w:tab w:val="right" w:leader="dot" w:pos="9810"/>
            </w:tabs>
            <w:spacing w:before="138" w:line="179" w:lineRule="auto"/>
            <w:ind w:left="37"/>
            <w:rPr>
              <w:rFonts w:hint="default" w:eastAsia="Calibri" w:cs="Calibri" w:asciiTheme="minorAscii" w:hAnsiTheme="minorAscii"/>
              <w:sz w:val="22"/>
              <w:szCs w:val="22"/>
            </w:rPr>
          </w:pP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>7.     ACRONYMS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24"/>
              <w:w w:val="101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z w:val="22"/>
              <w:szCs w:val="22"/>
            </w:rPr>
            <w:tab/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7"/>
              <w:sz w:val="22"/>
              <w:szCs w:val="22"/>
            </w:rPr>
            <w:t xml:space="preserve">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"bookmark30"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4"/>
              <w:sz w:val="22"/>
              <w:szCs w:val="22"/>
            </w:rPr>
            <w:t>11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4"/>
              <w:sz w:val="22"/>
              <w:szCs w:val="22"/>
            </w:rPr>
            <w:fldChar w:fldCharType="end"/>
          </w:r>
        </w:p>
        <w:p>
          <w:pPr>
            <w:tabs>
              <w:tab w:val="right" w:leader="dot" w:pos="9810"/>
            </w:tabs>
            <w:spacing w:before="110" w:line="179" w:lineRule="auto"/>
            <w:ind w:left="31"/>
            <w:rPr>
              <w:rFonts w:hint="default" w:eastAsia="Calibri" w:cs="Calibri" w:asciiTheme="minorAscii" w:hAnsiTheme="minorAscii"/>
              <w:sz w:val="22"/>
              <w:szCs w:val="22"/>
            </w:rPr>
          </w:pPr>
          <w:r>
            <w:rPr>
              <w:rFonts w:hint="default" w:eastAsia="Calibri" w:cs="Calibri" w:asciiTheme="minorAscii" w:hAnsiTheme="minorAscii"/>
              <w:b/>
              <w:bCs/>
              <w:color w:val="00558C"/>
              <w:sz w:val="22"/>
              <w:szCs w:val="22"/>
            </w:rPr>
            <w:t>ANNEX A            EXAMPLES OF C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 xml:space="preserve">ONTRACTS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z w:val="22"/>
              <w:szCs w:val="22"/>
            </w:rPr>
            <w:tab/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4"/>
              <w:sz w:val="22"/>
              <w:szCs w:val="22"/>
            </w:rPr>
            <w:t xml:space="preserve">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"bookmark31"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4"/>
              <w:sz w:val="22"/>
              <w:szCs w:val="22"/>
            </w:rPr>
            <w:t>12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4"/>
              <w:sz w:val="22"/>
              <w:szCs w:val="22"/>
            </w:rPr>
            <w:fldChar w:fldCharType="end"/>
          </w:r>
        </w:p>
        <w:p>
          <w:pPr>
            <w:tabs>
              <w:tab w:val="right" w:leader="dot" w:pos="9810"/>
            </w:tabs>
            <w:spacing w:before="68" w:line="179" w:lineRule="auto"/>
            <w:ind w:left="31"/>
            <w:rPr>
              <w:rFonts w:hint="default" w:eastAsia="Calibri" w:cs="Calibri" w:asciiTheme="minorAscii" w:hAnsiTheme="minorAscii"/>
              <w:sz w:val="22"/>
              <w:szCs w:val="22"/>
            </w:rPr>
          </w:pP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>ANNEX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25"/>
              <w:w w:val="101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>B            AGREEMENT CONCERNING THE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14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>RIGHT TO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13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>EXHIBIT A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14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 xml:space="preserve">LIGHTHOUSE - SWEDEN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z w:val="22"/>
              <w:szCs w:val="22"/>
            </w:rPr>
            <w:tab/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9"/>
              <w:sz w:val="22"/>
              <w:szCs w:val="22"/>
            </w:rPr>
            <w:t xml:space="preserve">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"bookmark32"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4"/>
              <w:sz w:val="22"/>
              <w:szCs w:val="22"/>
            </w:rPr>
            <w:t>18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4"/>
              <w:sz w:val="22"/>
              <w:szCs w:val="22"/>
            </w:rPr>
            <w:fldChar w:fldCharType="end"/>
          </w:r>
        </w:p>
        <w:p>
          <w:pPr>
            <w:tabs>
              <w:tab w:val="right" w:leader="dot" w:pos="9810"/>
            </w:tabs>
            <w:spacing w:before="69" w:line="179" w:lineRule="auto"/>
            <w:ind w:left="31"/>
            <w:rPr>
              <w:rFonts w:hint="default" w:eastAsia="Calibri" w:cs="Calibri" w:asciiTheme="minorAscii" w:hAnsiTheme="minorAscii"/>
              <w:sz w:val="22"/>
              <w:szCs w:val="22"/>
            </w:rPr>
          </w:pP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>ANNEX C            EXAMPLE OF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20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>LIGHTHOUSE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14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>EXHIBITION AND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5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>SAFETY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10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>CHECK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15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>LIST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8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>-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5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>SWEDEN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17"/>
              <w:w w:val="101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z w:val="22"/>
              <w:szCs w:val="22"/>
            </w:rPr>
            <w:tab/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7"/>
              <w:sz w:val="22"/>
              <w:szCs w:val="22"/>
            </w:rPr>
            <w:t xml:space="preserve">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"bookmark33"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2"/>
              <w:sz w:val="22"/>
              <w:szCs w:val="22"/>
            </w:rPr>
            <w:t>21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2"/>
              <w:sz w:val="22"/>
              <w:szCs w:val="22"/>
            </w:rPr>
            <w:fldChar w:fldCharType="end"/>
          </w:r>
        </w:p>
        <w:p>
          <w:pPr>
            <w:tabs>
              <w:tab w:val="right" w:leader="dot" w:pos="9810"/>
            </w:tabs>
            <w:spacing w:before="68" w:line="179" w:lineRule="auto"/>
            <w:ind w:left="31"/>
            <w:rPr>
              <w:rFonts w:hint="default" w:eastAsia="Calibri" w:cs="Calibri" w:asciiTheme="minorAscii" w:hAnsiTheme="minorAscii"/>
              <w:sz w:val="22"/>
              <w:szCs w:val="22"/>
            </w:rPr>
          </w:pP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>ANNEX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14"/>
              <w:w w:val="101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>D            LICENCE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16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>FOR ADDITIONAL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13"/>
              <w:w w:val="101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>USE OF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13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>LIGHTHOUSE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16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>FOR TOURIST ACTIVITY - AUS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2"/>
              <w:sz w:val="22"/>
              <w:szCs w:val="22"/>
            </w:rPr>
            <w:t xml:space="preserve">TRALIA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z w:val="22"/>
              <w:szCs w:val="22"/>
            </w:rPr>
            <w:tab/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6"/>
              <w:sz w:val="22"/>
              <w:szCs w:val="22"/>
            </w:rPr>
            <w:t xml:space="preserve">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"bookmark34"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2"/>
              <w:sz w:val="22"/>
              <w:szCs w:val="22"/>
            </w:rPr>
            <w:t>23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2"/>
              <w:sz w:val="22"/>
              <w:szCs w:val="22"/>
            </w:rPr>
            <w:fldChar w:fldCharType="end"/>
          </w:r>
        </w:p>
        <w:p>
          <w:pPr>
            <w:spacing w:before="68" w:line="179" w:lineRule="auto"/>
            <w:ind w:left="31"/>
            <w:rPr>
              <w:rFonts w:hint="default" w:eastAsia="Calibri" w:cs="Calibri" w:asciiTheme="minorAscii" w:hAnsiTheme="minorAscii"/>
              <w:sz w:val="22"/>
              <w:szCs w:val="22"/>
            </w:rPr>
          </w:pPr>
          <w:r>
            <w:rPr>
              <w:rFonts w:hint="default" w:eastAsia="Calibri" w:cs="Calibri" w:asciiTheme="minorAscii" w:hAnsiTheme="minorAscii"/>
              <w:b/>
              <w:bCs/>
              <w:color w:val="00558C"/>
              <w:sz w:val="22"/>
              <w:szCs w:val="22"/>
            </w:rPr>
            <w:t>ANNEX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14"/>
              <w:w w:val="101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z w:val="22"/>
              <w:szCs w:val="22"/>
            </w:rPr>
            <w:t>E            COMPATIBILI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>TY OF ADDITIONAL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13"/>
              <w:w w:val="101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>USES OF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15"/>
              <w:w w:val="101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>LIGHTHOUSES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6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>WITH THE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16"/>
              <w:w w:val="101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>MARITIME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3"/>
              <w:sz w:val="22"/>
              <w:szCs w:val="22"/>
            </w:rPr>
            <w:t xml:space="preserve"> 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>AIDS TO</w:t>
          </w:r>
        </w:p>
        <w:p>
          <w:pPr>
            <w:tabs>
              <w:tab w:val="right" w:leader="dot" w:pos="9810"/>
            </w:tabs>
            <w:spacing w:before="69" w:line="179" w:lineRule="auto"/>
            <w:ind w:left="1463"/>
            <w:rPr>
              <w:rFonts w:hint="default" w:eastAsia="Calibri" w:cs="Calibri" w:asciiTheme="minorAscii" w:hAnsiTheme="minorAscii"/>
              <w:sz w:val="22"/>
              <w:szCs w:val="22"/>
            </w:rPr>
          </w:pP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-1"/>
              <w:sz w:val="22"/>
              <w:szCs w:val="22"/>
            </w:rPr>
            <w:t>NAVIGATION SERVICE – SPAIN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z w:val="22"/>
              <w:szCs w:val="22"/>
            </w:rPr>
            <w:tab/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"bookmark35"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11"/>
              <w:sz w:val="22"/>
              <w:szCs w:val="22"/>
            </w:rPr>
            <w:t>41</w:t>
          </w:r>
          <w:r>
            <w:rPr>
              <w:rFonts w:hint="default" w:eastAsia="Calibri" w:cs="Calibri" w:asciiTheme="minorAscii" w:hAnsiTheme="minorAscii"/>
              <w:b/>
              <w:bCs/>
              <w:color w:val="00558C"/>
              <w:spacing w:val="11"/>
              <w:sz w:val="22"/>
              <w:szCs w:val="22"/>
            </w:rPr>
            <w:fldChar w:fldCharType="end"/>
          </w:r>
        </w:p>
      </w:sdtContent>
    </w:sdt>
    <w:p>
      <w:pPr>
        <w:spacing w:before="65" w:line="180" w:lineRule="auto"/>
        <w:ind w:left="31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2"/>
          <w:szCs w:val="22"/>
        </w:rPr>
        <w:t>ANNEX</w:t>
      </w:r>
      <w:r>
        <w:rPr>
          <w:rFonts w:hint="default" w:eastAsia="Calibri" w:cs="Calibri" w:asciiTheme="minorAscii" w:hAnsiTheme="minorAscii"/>
          <w:b/>
          <w:bCs/>
          <w:color w:val="00558C"/>
          <w:spacing w:val="20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2"/>
          <w:szCs w:val="22"/>
        </w:rPr>
        <w:t>F            AGREEMENT</w:t>
      </w:r>
      <w:r>
        <w:rPr>
          <w:rFonts w:hint="default" w:eastAsia="Calibri" w:cs="Calibri" w:asciiTheme="minorAscii" w:hAnsiTheme="minorAscii"/>
          <w:b/>
          <w:bCs/>
          <w:color w:val="00558C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2"/>
          <w:szCs w:val="22"/>
        </w:rPr>
        <w:t>FOR SITING THIRD</w:t>
      </w:r>
      <w:r>
        <w:rPr>
          <w:rFonts w:hint="default" w:eastAsia="Calibri" w:cs="Calibri" w:asciiTheme="minorAscii" w:hAnsiTheme="minorAscii"/>
          <w:b/>
          <w:bCs/>
          <w:color w:val="00558C"/>
          <w:spacing w:val="13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2"/>
          <w:szCs w:val="22"/>
        </w:rPr>
        <w:t>PARTY</w:t>
      </w:r>
      <w:r>
        <w:rPr>
          <w:rFonts w:hint="default" w:eastAsia="Calibri" w:cs="Calibri" w:asciiTheme="minorAscii" w:hAnsiTheme="minorAscii"/>
          <w:b/>
          <w:bCs/>
          <w:color w:val="00558C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2"/>
          <w:szCs w:val="22"/>
        </w:rPr>
        <w:t>EQUIPMENT AT A</w:t>
      </w:r>
      <w:r>
        <w:rPr>
          <w:rFonts w:hint="default" w:eastAsia="Calibri" w:cs="Calibri" w:asciiTheme="minorAscii" w:hAnsiTheme="minorAscii"/>
          <w:b/>
          <w:bCs/>
          <w:color w:val="00558C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2"/>
          <w:szCs w:val="22"/>
        </w:rPr>
        <w:t>LIGHTHOUSE – THLS</w:t>
      </w:r>
      <w:r>
        <w:rPr>
          <w:rFonts w:hint="default" w:eastAsia="Calibri" w:cs="Calibri" w:asciiTheme="minorAscii" w:hAnsiTheme="minorAscii"/>
          <w:b/>
          <w:bCs/>
          <w:color w:val="00558C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2"/>
          <w:szCs w:val="22"/>
        </w:rPr>
        <w:t>ENGLAND .</w:t>
      </w:r>
      <w:r>
        <w:rPr>
          <w:rFonts w:hint="default" w:eastAsia="Calibri" w:cs="Calibri" w:asciiTheme="minorAscii" w:hAnsiTheme="minorAscii"/>
          <w:b/>
          <w:bCs/>
          <w:color w:val="00558C"/>
          <w:spacing w:val="-2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2"/>
          <w:szCs w:val="22"/>
        </w:rPr>
        <w:t>43</w:t>
      </w:r>
    </w:p>
    <w:p>
      <w:pPr>
        <w:pStyle w:val="2"/>
        <w:spacing w:line="254" w:lineRule="auto"/>
        <w:rPr>
          <w:rFonts w:hint="default" w:asciiTheme="minorAscii" w:hAnsiTheme="minorAscii"/>
        </w:rPr>
      </w:pPr>
    </w:p>
    <w:p>
      <w:pPr>
        <w:spacing w:before="123" w:line="187" w:lineRule="auto"/>
        <w:ind w:left="56"/>
        <w:rPr>
          <w:rFonts w:hint="default" w:eastAsia="Calibri" w:cs="Calibri" w:asciiTheme="minorAscii" w:hAnsiTheme="minorAscii"/>
          <w:sz w:val="40"/>
          <w:szCs w:val="40"/>
        </w:rPr>
      </w:pPr>
      <w:r>
        <w:rPr>
          <w:rFonts w:hint="default" w:eastAsia="Calibri" w:cs="Calibri" w:asciiTheme="minorAscii" w:hAnsiTheme="minorAscii"/>
          <w:b/>
          <w:bCs/>
          <w:color w:val="009FE3"/>
          <w:spacing w:val="-4"/>
          <w:sz w:val="40"/>
          <w:szCs w:val="40"/>
        </w:rPr>
        <w:t>List of</w:t>
      </w:r>
      <w:r>
        <w:rPr>
          <w:rFonts w:hint="default" w:eastAsia="Calibri" w:cs="Calibri" w:asciiTheme="minorAscii" w:hAnsiTheme="minorAscii"/>
          <w:b/>
          <w:bCs/>
          <w:color w:val="009FE3"/>
          <w:spacing w:val="29"/>
          <w:sz w:val="40"/>
          <w:szCs w:val="40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9FE3"/>
          <w:spacing w:val="-4"/>
          <w:sz w:val="40"/>
          <w:szCs w:val="40"/>
        </w:rPr>
        <w:t>Figures</w:t>
      </w:r>
    </w:p>
    <w:p>
      <w:pPr>
        <w:spacing w:before="223" w:line="288" w:lineRule="exact"/>
        <w:ind w:left="37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i/>
          <w:iCs/>
          <w:color w:val="00558C"/>
          <w:position w:val="3"/>
          <w:sz w:val="22"/>
          <w:szCs w:val="22"/>
        </w:rPr>
        <w:t>Figure</w:t>
      </w:r>
      <w:r>
        <w:rPr>
          <w:rFonts w:hint="default" w:eastAsia="Calibri" w:cs="Calibri" w:asciiTheme="minorAscii" w:hAnsiTheme="minorAscii"/>
          <w:i/>
          <w:iCs/>
          <w:color w:val="00558C"/>
          <w:spacing w:val="1"/>
          <w:position w:val="3"/>
          <w:sz w:val="22"/>
          <w:szCs w:val="22"/>
        </w:rPr>
        <w:t xml:space="preserve"> 1           </w:t>
      </w:r>
      <w:r>
        <w:rPr>
          <w:rFonts w:hint="default" w:eastAsia="Calibri" w:cs="Calibri" w:asciiTheme="minorAscii" w:hAnsiTheme="minorAscii"/>
          <w:i/>
          <w:iCs/>
          <w:color w:val="00558C"/>
          <w:position w:val="3"/>
          <w:sz w:val="22"/>
          <w:szCs w:val="22"/>
        </w:rPr>
        <w:t>Possible</w:t>
      </w:r>
      <w:r>
        <w:rPr>
          <w:rFonts w:hint="default" w:eastAsia="Calibri" w:cs="Calibri" w:asciiTheme="minorAscii" w:hAnsiTheme="minorAscii"/>
          <w:i/>
          <w:iCs/>
          <w:color w:val="00558C"/>
          <w:spacing w:val="1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i/>
          <w:iCs/>
          <w:color w:val="00558C"/>
          <w:position w:val="3"/>
          <w:sz w:val="22"/>
          <w:szCs w:val="22"/>
        </w:rPr>
        <w:t>approach</w:t>
      </w:r>
      <w:r>
        <w:rPr>
          <w:rFonts w:hint="default" w:eastAsia="Calibri" w:cs="Calibri" w:asciiTheme="minorAscii" w:hAnsiTheme="minorAscii"/>
          <w:i/>
          <w:iCs/>
          <w:color w:val="00558C"/>
          <w:spacing w:val="-21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i/>
          <w:iCs/>
          <w:color w:val="00558C"/>
          <w:position w:val="3"/>
          <w:sz w:val="22"/>
          <w:szCs w:val="22"/>
        </w:rPr>
        <w:t>for</w:t>
      </w:r>
      <w:r>
        <w:rPr>
          <w:rFonts w:hint="default" w:eastAsia="Calibri" w:cs="Calibri" w:asciiTheme="minorAscii" w:hAnsiTheme="minorAscii"/>
          <w:i/>
          <w:iCs/>
          <w:color w:val="00558C"/>
          <w:spacing w:val="1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i/>
          <w:iCs/>
          <w:color w:val="00558C"/>
          <w:position w:val="3"/>
          <w:sz w:val="22"/>
          <w:szCs w:val="22"/>
        </w:rPr>
        <w:t>preparation</w:t>
      </w:r>
      <w:r>
        <w:rPr>
          <w:rFonts w:hint="default" w:eastAsia="Calibri" w:cs="Calibri" w:asciiTheme="minorAscii" w:hAnsiTheme="minorAscii"/>
          <w:i/>
          <w:iCs/>
          <w:color w:val="00558C"/>
          <w:spacing w:val="1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i/>
          <w:iCs/>
          <w:color w:val="00558C"/>
          <w:position w:val="3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i/>
          <w:iCs/>
          <w:color w:val="00558C"/>
          <w:spacing w:val="1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i/>
          <w:iCs/>
          <w:color w:val="00558C"/>
          <w:position w:val="3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i/>
          <w:iCs/>
          <w:color w:val="00558C"/>
          <w:spacing w:val="1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i/>
          <w:iCs/>
          <w:color w:val="00558C"/>
          <w:position w:val="3"/>
          <w:sz w:val="22"/>
          <w:szCs w:val="22"/>
        </w:rPr>
        <w:t>lease</w:t>
      </w:r>
      <w:r>
        <w:rPr>
          <w:rFonts w:hint="default" w:eastAsia="Calibri" w:cs="Calibri" w:asciiTheme="minorAscii" w:hAnsiTheme="minorAscii"/>
          <w:i/>
          <w:iCs/>
          <w:color w:val="00558C"/>
          <w:spacing w:val="1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i/>
          <w:iCs/>
          <w:color w:val="00558C"/>
          <w:position w:val="3"/>
          <w:sz w:val="22"/>
          <w:szCs w:val="22"/>
        </w:rPr>
        <w:t>agreement</w:t>
      </w:r>
      <w:r>
        <w:rPr>
          <w:rFonts w:hint="default" w:eastAsia="Calibri" w:cs="Calibri" w:asciiTheme="minorAscii" w:hAnsiTheme="minorAscii"/>
          <w:i/>
          <w:iCs/>
          <w:color w:val="00558C"/>
          <w:spacing w:val="-19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i/>
          <w:iCs/>
          <w:color w:val="00558C"/>
          <w:spacing w:val="1"/>
          <w:position w:val="3"/>
          <w:sz w:val="22"/>
          <w:szCs w:val="22"/>
        </w:rPr>
        <w:t>/</w:t>
      </w:r>
      <w:r>
        <w:rPr>
          <w:rFonts w:hint="default" w:eastAsia="Calibri" w:cs="Calibri" w:asciiTheme="minorAscii" w:hAnsiTheme="minorAscii"/>
          <w:i/>
          <w:iCs/>
          <w:color w:val="00558C"/>
          <w:spacing w:val="-10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i/>
          <w:iCs/>
          <w:color w:val="00558C"/>
          <w:position w:val="3"/>
          <w:sz w:val="22"/>
          <w:szCs w:val="22"/>
        </w:rPr>
        <w:t>contract</w:t>
      </w:r>
      <w:r>
        <w:rPr>
          <w:rFonts w:hint="default" w:eastAsia="Calibri" w:cs="Calibri" w:asciiTheme="minorAscii" w:hAnsiTheme="minorAscii"/>
          <w:i/>
          <w:iCs/>
          <w:color w:val="00558C"/>
          <w:spacing w:val="-16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i/>
          <w:iCs/>
          <w:color w:val="00558C"/>
          <w:spacing w:val="1"/>
          <w:position w:val="3"/>
          <w:sz w:val="22"/>
          <w:szCs w:val="22"/>
        </w:rPr>
        <w:t>...............</w:t>
      </w:r>
      <w:r>
        <w:rPr>
          <w:rFonts w:hint="default" w:eastAsia="Calibri" w:cs="Calibri" w:asciiTheme="minorAscii" w:hAnsiTheme="minorAscii"/>
          <w:i/>
          <w:iCs/>
          <w:color w:val="00558C"/>
          <w:position w:val="3"/>
          <w:sz w:val="22"/>
          <w:szCs w:val="22"/>
        </w:rPr>
        <w:t>..........................</w:t>
      </w:r>
      <w:r>
        <w:rPr>
          <w:rFonts w:hint="default" w:eastAsia="Calibri" w:cs="Calibri" w:asciiTheme="minorAscii" w:hAnsiTheme="minorAscii"/>
          <w:i/>
          <w:iCs/>
          <w:color w:val="00558C"/>
          <w:spacing w:val="-13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i/>
          <w:iCs/>
          <w:color w:val="00558C"/>
          <w:position w:val="3"/>
          <w:sz w:val="22"/>
          <w:szCs w:val="22"/>
        </w:rPr>
        <w:t>4</w:t>
      </w:r>
    </w:p>
    <w:p>
      <w:pPr>
        <w:spacing w:line="288" w:lineRule="exact"/>
        <w:rPr>
          <w:rFonts w:hint="default" w:eastAsia="Calibri" w:cs="Calibri" w:asciiTheme="minorAscii" w:hAnsiTheme="minorAscii"/>
          <w:sz w:val="22"/>
          <w:szCs w:val="22"/>
        </w:rPr>
        <w:sectPr>
          <w:headerReference r:id="rId8" w:type="default"/>
          <w:footerReference r:id="rId9" w:type="default"/>
          <w:pgSz w:w="11907" w:h="16839"/>
          <w:pgMar w:top="2971" w:right="0" w:bottom="1211" w:left="878" w:header="0" w:footer="566" w:gutter="0"/>
          <w:cols w:space="720" w:num="1"/>
        </w:sectPr>
      </w:pPr>
    </w:p>
    <w:p>
      <w:pPr>
        <w:spacing w:before="279" w:line="179" w:lineRule="auto"/>
        <w:ind w:left="49"/>
        <w:outlineLvl w:val="0"/>
        <w:rPr>
          <w:rFonts w:hint="default" w:eastAsia="Calibri" w:cs="Calibri" w:asciiTheme="minorAscii" w:hAnsiTheme="minorAscii"/>
          <w:sz w:val="28"/>
          <w:szCs w:val="28"/>
        </w:rPr>
      </w:pPr>
      <w:r>
        <w:rPr>
          <w:rFonts w:hint="default" w:asciiTheme="minorAscii" w:hAnsiTheme="minorAscii"/>
        </w:rPr>
        <w:pict>
          <v:shape id="_x0000_s1029" o:spid="_x0000_s1029" o:spt="202" type="#_x0000_t202" style="position:absolute;left:0pt;margin-left:44.5pt;margin-top:148.3pt;height:78.1pt;width:320.9pt;mso-position-horizontal-relative:page;mso-position-vertical-relative:page;z-index:25166336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187" w:lineRule="auto"/>
                    <w:ind w:left="22"/>
                    <w:rPr>
                      <w:rFonts w:ascii="Calibri" w:hAnsi="Calibri" w:eastAsia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eastAsia="Calibri" w:cs="Calibri"/>
                      <w:spacing w:val="-1"/>
                      <w:sz w:val="22"/>
                      <w:szCs w:val="22"/>
                    </w:rPr>
                    <w:t>which continue to</w:t>
                  </w:r>
                  <w:r>
                    <w:rPr>
                      <w:rFonts w:ascii="Calibri" w:hAnsi="Calibri" w:eastAsia="Calibri" w:cs="Calibri"/>
                      <w:spacing w:val="19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 w:eastAsia="Calibri" w:cs="Calibri"/>
                      <w:spacing w:val="-1"/>
                      <w:sz w:val="22"/>
                      <w:szCs w:val="22"/>
                    </w:rPr>
                    <w:t>be operational</w:t>
                  </w:r>
                  <w:r>
                    <w:rPr>
                      <w:rFonts w:ascii="Calibri" w:hAnsi="Calibri" w:eastAsia="Calibri" w:cs="Calibri"/>
                      <w:spacing w:val="17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 w:eastAsia="Calibri" w:cs="Calibri"/>
                      <w:spacing w:val="-1"/>
                      <w:sz w:val="22"/>
                      <w:szCs w:val="22"/>
                    </w:rPr>
                    <w:t>Marine Aids to</w:t>
                  </w:r>
                  <w:r>
                    <w:rPr>
                      <w:rFonts w:ascii="Calibri" w:hAnsi="Calibri" w:eastAsia="Calibri" w:cs="Calibri"/>
                      <w:spacing w:val="18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 w:eastAsia="Calibri" w:cs="Calibri"/>
                      <w:spacing w:val="-1"/>
                      <w:sz w:val="22"/>
                      <w:szCs w:val="22"/>
                    </w:rPr>
                    <w:t>Navigati</w:t>
                  </w:r>
                  <w:r>
                    <w:rPr>
                      <w:rFonts w:ascii="Calibri" w:hAnsi="Calibri" w:eastAsia="Calibri" w:cs="Calibri"/>
                      <w:spacing w:val="-2"/>
                      <w:sz w:val="22"/>
                      <w:szCs w:val="22"/>
                    </w:rPr>
                    <w:t>on.</w:t>
                  </w:r>
                </w:p>
                <w:p>
                  <w:pPr>
                    <w:spacing w:before="178" w:line="231" w:lineRule="auto"/>
                    <w:ind w:left="26" w:right="20" w:firstLine="8"/>
                    <w:jc w:val="both"/>
                    <w:rPr>
                      <w:rFonts w:ascii="Calibri" w:hAnsi="Calibri" w:eastAsia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eastAsia="Calibri" w:cs="Calibri"/>
                      <w:spacing w:val="-1"/>
                      <w:sz w:val="22"/>
                      <w:szCs w:val="22"/>
                    </w:rPr>
                    <w:t>Both the</w:t>
                  </w:r>
                  <w:r>
                    <w:rPr>
                      <w:rFonts w:ascii="Calibri" w:hAnsi="Calibri" w:eastAsia="Calibri" w:cs="Calibri"/>
                      <w:spacing w:val="25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 w:eastAsia="Calibri" w:cs="Calibri"/>
                      <w:spacing w:val="-1"/>
                      <w:sz w:val="22"/>
                      <w:szCs w:val="22"/>
                    </w:rPr>
                    <w:t>local</w:t>
                  </w:r>
                  <w:r>
                    <w:rPr>
                      <w:rFonts w:ascii="Calibri" w:hAnsi="Calibri" w:eastAsia="Calibri" w:cs="Calibri"/>
                      <w:spacing w:val="15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 w:eastAsia="Calibri" w:cs="Calibri"/>
                      <w:spacing w:val="-1"/>
                      <w:sz w:val="22"/>
                      <w:szCs w:val="22"/>
                    </w:rPr>
                    <w:t>community</w:t>
                  </w:r>
                  <w:r>
                    <w:rPr>
                      <w:rFonts w:ascii="Calibri" w:hAnsi="Calibri" w:eastAsia="Calibri" w:cs="Calibri"/>
                      <w:spacing w:val="14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 w:eastAsia="Calibri" w:cs="Calibri"/>
                      <w:spacing w:val="-1"/>
                      <w:sz w:val="22"/>
                      <w:szCs w:val="22"/>
                    </w:rPr>
                    <w:t>and tourists</w:t>
                  </w:r>
                  <w:r>
                    <w:rPr>
                      <w:rFonts w:ascii="Calibri" w:hAnsi="Calibri" w:eastAsia="Calibri" w:cs="Calibri"/>
                      <w:spacing w:val="13"/>
                      <w:w w:val="10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 w:eastAsia="Calibri" w:cs="Calibri"/>
                      <w:spacing w:val="-1"/>
                      <w:sz w:val="22"/>
                      <w:szCs w:val="22"/>
                    </w:rPr>
                    <w:t>will</w:t>
                  </w:r>
                  <w:r>
                    <w:rPr>
                      <w:rFonts w:ascii="Calibri" w:hAnsi="Calibri" w:eastAsia="Calibri" w:cs="Calibri"/>
                      <w:spacing w:val="22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 w:eastAsia="Calibri" w:cs="Calibri"/>
                      <w:spacing w:val="-1"/>
                      <w:sz w:val="22"/>
                      <w:szCs w:val="22"/>
                    </w:rPr>
                    <w:t>benefi</w:t>
                  </w:r>
                  <w:r>
                    <w:rPr>
                      <w:rFonts w:ascii="Calibri" w:hAnsi="Calibri" w:eastAsia="Calibri" w:cs="Calibri"/>
                      <w:spacing w:val="-2"/>
                      <w:sz w:val="22"/>
                      <w:szCs w:val="22"/>
                    </w:rPr>
                    <w:t>t from</w:t>
                  </w:r>
                  <w:r>
                    <w:rPr>
                      <w:rFonts w:ascii="Calibri" w:hAnsi="Calibri" w:eastAsia="Calibri" w:cs="Calibri"/>
                      <w:spacing w:val="19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 w:eastAsia="Calibri" w:cs="Calibri"/>
                      <w:spacing w:val="-2"/>
                      <w:sz w:val="22"/>
                      <w:szCs w:val="22"/>
                    </w:rPr>
                    <w:t>any</w:t>
                  </w:r>
                  <w:r>
                    <w:rPr>
                      <w:rFonts w:ascii="Calibri" w:hAnsi="Calibri" w:eastAsia="Calibri" w:cs="Calibri"/>
                      <w:spacing w:val="25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 w:eastAsia="Calibri" w:cs="Calibri"/>
                      <w:spacing w:val="-2"/>
                      <w:sz w:val="22"/>
                      <w:szCs w:val="22"/>
                    </w:rPr>
                    <w:t>lighthouse</w:t>
                  </w:r>
                  <w:r>
                    <w:rPr>
                      <w:rFonts w:ascii="Calibri" w:hAnsi="Calibri" w:eastAsia="Calibri" w:cs="Calibri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 w:eastAsia="Calibri" w:cs="Calibri"/>
                      <w:spacing w:val="-1"/>
                      <w:sz w:val="22"/>
                      <w:szCs w:val="22"/>
                    </w:rPr>
                    <w:t>opening.</w:t>
                  </w:r>
                  <w:r>
                    <w:rPr>
                      <w:rFonts w:ascii="Calibri" w:hAnsi="Calibri" w:eastAsia="Calibri" w:cs="Calibri"/>
                      <w:spacing w:val="38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 w:eastAsia="Calibri" w:cs="Calibri"/>
                      <w:spacing w:val="-1"/>
                      <w:sz w:val="22"/>
                      <w:szCs w:val="22"/>
                    </w:rPr>
                    <w:t>The</w:t>
                  </w:r>
                  <w:r>
                    <w:rPr>
                      <w:rFonts w:ascii="Calibri" w:hAnsi="Calibri" w:eastAsia="Calibri" w:cs="Calibri"/>
                      <w:spacing w:val="4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 w:eastAsia="Calibri" w:cs="Calibri"/>
                      <w:spacing w:val="-1"/>
                      <w:sz w:val="22"/>
                      <w:szCs w:val="22"/>
                    </w:rPr>
                    <w:t>Authority</w:t>
                  </w:r>
                  <w:r>
                    <w:rPr>
                      <w:rFonts w:ascii="Calibri" w:hAnsi="Calibri" w:eastAsia="Calibri" w:cs="Calibri"/>
                      <w:spacing w:val="47"/>
                      <w:w w:val="10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 w:eastAsia="Calibri" w:cs="Calibri"/>
                      <w:spacing w:val="-1"/>
                      <w:sz w:val="22"/>
                      <w:szCs w:val="22"/>
                    </w:rPr>
                    <w:t>also  receives</w:t>
                  </w:r>
                  <w:r>
                    <w:rPr>
                      <w:rFonts w:ascii="Calibri" w:hAnsi="Calibri" w:eastAsia="Calibri" w:cs="Calibri"/>
                      <w:spacing w:val="4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 w:eastAsia="Calibri" w:cs="Calibri"/>
                      <w:spacing w:val="-1"/>
                      <w:sz w:val="22"/>
                      <w:szCs w:val="22"/>
                    </w:rPr>
                    <w:t>the  adde</w:t>
                  </w:r>
                  <w:r>
                    <w:rPr>
                      <w:rFonts w:ascii="Calibri" w:hAnsi="Calibri" w:eastAsia="Calibri" w:cs="Calibri"/>
                      <w:spacing w:val="-2"/>
                      <w:sz w:val="22"/>
                      <w:szCs w:val="22"/>
                    </w:rPr>
                    <w:t>d  benefit  of  improved</w:t>
                  </w:r>
                  <w:r>
                    <w:rPr>
                      <w:rFonts w:ascii="Calibri" w:hAnsi="Calibri" w:eastAsia="Calibri" w:cs="Calibri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 w:eastAsia="Calibri" w:cs="Calibri"/>
                      <w:spacing w:val="-1"/>
                      <w:sz w:val="22"/>
                      <w:szCs w:val="22"/>
                    </w:rPr>
                    <w:t>public</w:t>
                  </w:r>
                  <w:r>
                    <w:rPr>
                      <w:rFonts w:ascii="Calibri" w:hAnsi="Calibri" w:eastAsia="Calibri" w:cs="Calibri"/>
                      <w:spacing w:val="25"/>
                      <w:w w:val="10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 w:eastAsia="Calibri" w:cs="Calibri"/>
                      <w:spacing w:val="-1"/>
                      <w:sz w:val="22"/>
                      <w:szCs w:val="22"/>
                    </w:rPr>
                    <w:t>relations,</w:t>
                  </w:r>
                  <w:r>
                    <w:rPr>
                      <w:rFonts w:ascii="Calibri" w:hAnsi="Calibri" w:eastAsia="Calibri" w:cs="Calibri"/>
                      <w:spacing w:val="14"/>
                      <w:w w:val="10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 w:eastAsia="Calibri" w:cs="Calibri"/>
                      <w:spacing w:val="-1"/>
                      <w:sz w:val="22"/>
                      <w:szCs w:val="22"/>
                    </w:rPr>
                    <w:t>possible funding and/or shared</w:t>
                  </w:r>
                  <w:r>
                    <w:rPr>
                      <w:rFonts w:ascii="Calibri" w:hAnsi="Calibri" w:eastAsia="Calibri" w:cs="Calibri"/>
                      <w:spacing w:val="14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 w:eastAsia="Calibri" w:cs="Calibri"/>
                      <w:spacing w:val="-1"/>
                      <w:sz w:val="22"/>
                      <w:szCs w:val="22"/>
                    </w:rPr>
                    <w:t>maintenance costs.</w:t>
                  </w:r>
                </w:p>
                <w:p>
                  <w:pPr>
                    <w:spacing w:before="149" w:line="187" w:lineRule="auto"/>
                    <w:ind w:left="20"/>
                    <w:rPr>
                      <w:rFonts w:ascii="Calibri" w:hAnsi="Calibri" w:eastAsia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eastAsia="Calibri" w:cs="Calibri"/>
                      <w:spacing w:val="-1"/>
                      <w:sz w:val="22"/>
                      <w:szCs w:val="22"/>
                    </w:rPr>
                    <w:t>Various</w:t>
                  </w:r>
                  <w:r>
                    <w:rPr>
                      <w:rFonts w:ascii="Calibri" w:hAnsi="Calibri" w:eastAsia="Calibri" w:cs="Calibri"/>
                      <w:spacing w:val="15"/>
                      <w:w w:val="10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 w:eastAsia="Calibri" w:cs="Calibri"/>
                      <w:spacing w:val="-1"/>
                      <w:sz w:val="22"/>
                      <w:szCs w:val="22"/>
                    </w:rPr>
                    <w:t>national authorities</w:t>
                  </w:r>
                  <w:r>
                    <w:rPr>
                      <w:rFonts w:ascii="Calibri" w:hAnsi="Calibri" w:eastAsia="Calibri" w:cs="Calibri"/>
                      <w:spacing w:val="14"/>
                      <w:w w:val="10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 w:eastAsia="Calibri" w:cs="Calibri"/>
                      <w:spacing w:val="-1"/>
                      <w:sz w:val="22"/>
                      <w:szCs w:val="22"/>
                    </w:rPr>
                    <w:t>have chosen to sell</w:t>
                  </w:r>
                  <w:r>
                    <w:rPr>
                      <w:rFonts w:ascii="Calibri" w:hAnsi="Calibri" w:eastAsia="Calibri" w:cs="Calibri"/>
                      <w:spacing w:val="12"/>
                      <w:w w:val="10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 w:eastAsia="Calibri" w:cs="Calibri"/>
                      <w:spacing w:val="-1"/>
                      <w:sz w:val="22"/>
                      <w:szCs w:val="22"/>
                    </w:rPr>
                    <w:t xml:space="preserve">lighthouses </w:t>
                  </w:r>
                  <w:r>
                    <w:rPr>
                      <w:rFonts w:ascii="Calibri" w:hAnsi="Calibri" w:eastAsia="Calibri" w:cs="Calibri"/>
                      <w:spacing w:val="-2"/>
                      <w:sz w:val="22"/>
                      <w:szCs w:val="22"/>
                    </w:rPr>
                    <w:t>or</w:t>
                  </w:r>
                  <w:r>
                    <w:rPr>
                      <w:rFonts w:ascii="Calibri" w:hAnsi="Calibri" w:eastAsia="Calibri" w:cs="Calibri"/>
                      <w:spacing w:val="14"/>
                      <w:w w:val="10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 w:eastAsia="Calibri" w:cs="Calibri"/>
                      <w:spacing w:val="-2"/>
                      <w:sz w:val="22"/>
                      <w:szCs w:val="22"/>
                    </w:rPr>
                    <w:t>buildings</w:t>
                  </w:r>
                </w:p>
              </w:txbxContent>
            </v:textbox>
          </v:shape>
        </w:pict>
      </w:r>
      <w:r>
        <w:rPr>
          <w:rFonts w:hint="default" w:asciiTheme="minorAscii" w:hAnsiTheme="minorAscii"/>
        </w:rPr>
        <w:pict>
          <v:shape id="_x0000_s1030" o:spid="_x0000_s1030" o:spt="202" type="#_x0000_t202" style="position:absolute;left:0pt;margin-left:92.1pt;margin-top:472.5pt;height:23.4pt;width:45.3pt;mso-position-horizontal-relative:page;mso-position-vertical-relative:page;z-index:2516674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7"/>
                    <w:tblW w:w="850" w:type="dxa"/>
                    <w:tblInd w:w="2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850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none" w:color="auto" w:sz="0" w:space="0"/>
                        <w:insideV w:val="none" w:color="auto" w:sz="0" w:space="0"/>
                      </w:tblBorders>
                    </w:tblPrEx>
                    <w:trPr>
                      <w:trHeight w:val="397" w:hRule="atLeast"/>
                    </w:trPr>
                    <w:tc>
                      <w:tcPr>
                        <w:tcW w:w="850" w:type="dxa"/>
                        <w:vAlign w:val="top"/>
                      </w:tcPr>
                      <w:p>
                        <w:pPr>
                          <w:pStyle w:val="8"/>
                          <w:spacing w:before="131" w:line="179" w:lineRule="auto"/>
                          <w:ind w:left="144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START</w:t>
                        </w:r>
                      </w:p>
                    </w:tc>
                  </w:tr>
                </w:tbl>
                <w:p>
                  <w:pPr>
                    <w:pStyle w:val="2"/>
                  </w:pPr>
                </w:p>
              </w:txbxContent>
            </v:textbox>
          </v:shape>
        </w:pict>
      </w:r>
      <w:r>
        <w:rPr>
          <w:rFonts w:hint="default" w:asciiTheme="minorAscii" w:hAnsiTheme="minorAscii"/>
        </w:rPr>
        <w:pict>
          <v:shape id="_x0000_s1031" o:spid="_x0000_s1031" style="position:absolute;left:0pt;margin-left:154.4pt;margin-top:478.05pt;height:11.85pt;width:128.75pt;mso-position-horizontal-relative:page;mso-position-vertical-relative:page;z-index:251664384;mso-width-relative:page;mso-height-relative:page;" filled="f" stroked="t" coordsize="2575,237" o:allowincell="f" path="m7,61l2455,61,2455,5,2568,118,2455,231,2455,175,7,175,7,61xe">
            <v:fill on="f" focussize="0,0"/>
            <v:stroke color="#000000" joinstyle="miter"/>
            <v:imagedata o:title=""/>
            <o:lock v:ext="edit"/>
          </v:shape>
        </w:pict>
      </w:r>
      <w:r>
        <w:rPr>
          <w:rFonts w:hint="default" w:asciiTheme="minorAscii" w:hAnsiTheme="minorAscii"/>
        </w:rPr>
        <w:pict>
          <v:shape id="_x0000_s1032" o:spid="_x0000_s1032" o:spt="202" type="#_x0000_t202" style="position:absolute;left:0pt;margin-left:459.95pt;margin-top:602.7pt;height:23.4pt;width:46.8pt;mso-position-horizontal-relative:page;mso-position-vertical-relative:page;z-index:25166643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7"/>
                    <w:tblW w:w="880" w:type="dxa"/>
                    <w:tblInd w:w="2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880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none" w:color="auto" w:sz="0" w:space="0"/>
                        <w:insideV w:val="none" w:color="auto" w:sz="0" w:space="0"/>
                      </w:tblBorders>
                    </w:tblPrEx>
                    <w:trPr>
                      <w:trHeight w:val="397" w:hRule="atLeast"/>
                    </w:trPr>
                    <w:tc>
                      <w:tcPr>
                        <w:tcW w:w="880" w:type="dxa"/>
                        <w:vAlign w:val="top"/>
                      </w:tcPr>
                      <w:p>
                        <w:pPr>
                          <w:pStyle w:val="8"/>
                          <w:spacing w:before="131" w:line="179" w:lineRule="auto"/>
                          <w:ind w:left="156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FINISH</w:t>
                        </w:r>
                      </w:p>
                    </w:tc>
                  </w:tr>
                </w:tbl>
                <w:p>
                  <w:pPr>
                    <w:pStyle w:val="2"/>
                  </w:pPr>
                </w:p>
              </w:txbxContent>
            </v:textbox>
          </v:shape>
        </w:pict>
      </w:r>
      <w:r>
        <w:rPr>
          <w:rFonts w:hint="default" w:asciiTheme="minorAscii" w:hAnsiTheme="minorAscii"/>
        </w:rPr>
        <w:pict>
          <v:shape id="_x0000_s1033" o:spid="_x0000_s1033" style="position:absolute;left:0pt;margin-left:316.95pt;margin-top:603.8pt;height:10.3pt;width:132pt;mso-position-horizontal-relative:page;mso-position-vertical-relative:page;z-index:251665408;mso-width-relative:page;mso-height-relative:page;" filled="f" stroked="t" coordsize="2640,206" o:allowincell="f" path="m7,53l2536,53,2536,5,2634,102,2536,199,2536,151,7,151,7,53xe">
            <v:fill on="f" focussize="0,0"/>
            <v:stroke color="#000000" joinstyle="miter"/>
            <v:imagedata o:title=""/>
            <o:lock v:ext="edit"/>
          </v:shape>
        </w:pict>
      </w:r>
      <w:bookmarkStart w:id="0" w:name="bookmark36"/>
      <w:bookmarkEnd w:id="0"/>
      <w:bookmarkStart w:id="1" w:name="bookmark3"/>
      <w:bookmarkEnd w:id="1"/>
      <w:r>
        <w:rPr>
          <w:rFonts w:hint="default" w:eastAsia="Calibri" w:cs="Calibri" w:asciiTheme="minorAscii" w:hAnsiTheme="minorAscii"/>
          <w:b/>
          <w:bCs/>
          <w:color w:val="00558C"/>
          <w:spacing w:val="-2"/>
          <w:sz w:val="28"/>
          <w:szCs w:val="28"/>
        </w:rPr>
        <w:t>1.        INTRODUCTION</w:t>
      </w:r>
    </w:p>
    <w:p>
      <w:pPr>
        <w:pStyle w:val="2"/>
        <w:spacing w:line="435" w:lineRule="auto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557530</wp:posOffset>
            </wp:positionH>
            <wp:positionV relativeFrom="page">
              <wp:posOffset>1276350</wp:posOffset>
            </wp:positionV>
            <wp:extent cx="935990" cy="12065"/>
            <wp:effectExtent l="0" t="0" r="0" b="0"/>
            <wp:wrapNone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935736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67" w:line="223" w:lineRule="auto"/>
        <w:ind w:left="38" w:right="770" w:firstLine="9"/>
        <w:jc w:val="both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Lighthouses</w:t>
      </w:r>
      <w:r>
        <w:rPr>
          <w:rFonts w:hint="default" w:eastAsia="Calibri" w:cs="Calibri" w:asciiTheme="minorAscii" w:hAnsiTheme="minorAscii"/>
          <w:spacing w:val="3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are</w:t>
      </w:r>
      <w:r>
        <w:rPr>
          <w:rFonts w:hint="default" w:eastAsia="Calibri" w:cs="Calibri" w:asciiTheme="minorAscii" w:hAnsiTheme="minorAscii"/>
          <w:spacing w:val="3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</w:t>
      </w:r>
      <w:r>
        <w:rPr>
          <w:rFonts w:hint="default" w:eastAsia="Calibri" w:cs="Calibri" w:asciiTheme="minorAscii" w:hAnsiTheme="minorAscii"/>
          <w:spacing w:val="3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unique</w:t>
      </w:r>
      <w:r>
        <w:rPr>
          <w:rFonts w:hint="default" w:eastAsia="Calibri" w:cs="Calibri" w:asciiTheme="minorAscii" w:hAnsiTheme="minorAscii"/>
          <w:spacing w:val="30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and</w:t>
      </w:r>
      <w:r>
        <w:rPr>
          <w:rFonts w:hint="default" w:eastAsia="Calibri" w:cs="Calibri" w:asciiTheme="minorAscii" w:hAnsiTheme="minorAscii"/>
          <w:spacing w:val="3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intimate</w:t>
      </w:r>
      <w:r>
        <w:rPr>
          <w:rFonts w:hint="default" w:eastAsia="Calibri" w:cs="Calibri" w:asciiTheme="minorAscii" w:hAnsiTheme="minorAscii"/>
          <w:spacing w:val="3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part</w:t>
      </w:r>
      <w:r>
        <w:rPr>
          <w:rFonts w:hint="default" w:eastAsia="Calibri" w:cs="Calibri" w:asciiTheme="minorAscii" w:hAnsiTheme="minorAscii"/>
          <w:spacing w:val="3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spacing w:val="3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</w:t>
      </w:r>
      <w:r>
        <w:rPr>
          <w:rFonts w:hint="default" w:eastAsia="Calibri" w:cs="Calibri" w:asciiTheme="minorAscii" w:hAnsiTheme="minorAscii"/>
          <w:spacing w:val="31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country’s</w:t>
      </w:r>
      <w:r>
        <w:rPr>
          <w:rFonts w:hint="default" w:eastAsia="Calibri" w:cs="Calibri" w:asciiTheme="minorAscii" w:hAnsiTheme="minorAscii"/>
          <w:spacing w:val="3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maritime</w:t>
      </w:r>
      <w:r>
        <w:rPr>
          <w:rFonts w:hint="default" w:eastAsia="Calibri" w:cs="Calibri" w:asciiTheme="minorAscii" w:hAnsiTheme="minorAscii"/>
          <w:spacing w:val="39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heri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tage.</w:t>
      </w:r>
      <w:r>
        <w:rPr>
          <w:rFonts w:hint="default" w:eastAsia="Calibri" w:cs="Calibri" w:asciiTheme="minorAscii" w:hAnsiTheme="minorAscii"/>
          <w:spacing w:val="40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Lighthouses</w:t>
      </w:r>
      <w:r>
        <w:rPr>
          <w:rFonts w:hint="default" w:eastAsia="Calibri" w:cs="Calibri" w:asciiTheme="minorAscii" w:hAnsiTheme="minorAscii"/>
          <w:spacing w:val="2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which</w:t>
      </w:r>
      <w:r>
        <w:rPr>
          <w:rFonts w:hint="default" w:eastAsia="Calibri" w:cs="Calibri" w:asciiTheme="minorAscii" w:hAnsiTheme="minorAscii"/>
          <w:spacing w:val="3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have</w:t>
      </w:r>
      <w:r>
        <w:rPr>
          <w:rFonts w:hint="default" w:eastAsia="Calibri" w:cs="Calibri" w:asciiTheme="minorAscii" w:hAnsiTheme="minorAscii"/>
          <w:spacing w:val="3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been</w:t>
      </w:r>
      <w:r>
        <w:rPr>
          <w:rFonts w:hint="default" w:eastAsia="Calibri" w:cs="Calibri" w:asciiTheme="minorAscii" w:hAnsiTheme="minorAscii"/>
          <w:spacing w:val="3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de-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manned</w:t>
      </w:r>
      <w:r>
        <w:rPr>
          <w:rFonts w:hint="default" w:eastAsia="Calibri" w:cs="Calibri" w:asciiTheme="minorAscii" w:hAnsiTheme="minorAscii"/>
          <w:spacing w:val="19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may</w:t>
      </w:r>
      <w:r>
        <w:rPr>
          <w:rFonts w:hint="default" w:eastAsia="Calibri" w:cs="Calibri" w:asciiTheme="minorAscii" w:hAnsiTheme="minorAscii"/>
          <w:spacing w:val="20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have</w:t>
      </w:r>
      <w:r>
        <w:rPr>
          <w:rFonts w:hint="default" w:eastAsia="Calibri" w:cs="Calibri" w:asciiTheme="minorAscii" w:hAnsiTheme="minorAscii"/>
          <w:spacing w:val="1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some</w:t>
      </w:r>
      <w:r>
        <w:rPr>
          <w:rFonts w:hint="default" w:eastAsia="Calibri" w:cs="Calibri" w:asciiTheme="minorAscii" w:hAnsiTheme="minorAscii"/>
          <w:spacing w:val="2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buildings that</w:t>
      </w:r>
      <w:r>
        <w:rPr>
          <w:rFonts w:hint="default" w:eastAsia="Calibri" w:cs="Calibri" w:asciiTheme="minorAscii" w:hAnsiTheme="minorAscii"/>
          <w:spacing w:val="13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are</w:t>
      </w:r>
      <w:r>
        <w:rPr>
          <w:rFonts w:hint="default" w:eastAsia="Calibri" w:cs="Calibri" w:asciiTheme="minorAscii" w:hAnsiTheme="minorAscii"/>
          <w:spacing w:val="2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not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in</w:t>
      </w:r>
      <w:r>
        <w:rPr>
          <w:rFonts w:hint="default" w:eastAsia="Calibri" w:cs="Calibri" w:asciiTheme="minorAscii" w:hAnsiTheme="minorAscii"/>
          <w:spacing w:val="1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active</w:t>
      </w:r>
      <w:r>
        <w:rPr>
          <w:rFonts w:hint="default" w:eastAsia="Calibri" w:cs="Calibri" w:asciiTheme="minorAscii" w:hAnsiTheme="minorAscii"/>
          <w:spacing w:val="19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use</w:t>
      </w:r>
      <w:r>
        <w:rPr>
          <w:rFonts w:hint="default" w:eastAsia="Calibri" w:cs="Calibri" w:asciiTheme="minorAscii" w:hAnsiTheme="minorAscii"/>
          <w:spacing w:val="2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by the</w:t>
      </w:r>
      <w:r>
        <w:rPr>
          <w:rFonts w:hint="default" w:eastAsia="Calibri" w:cs="Calibri" w:asciiTheme="minorAscii" w:hAnsiTheme="minorAscii"/>
          <w:spacing w:val="2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lighthouse</w:t>
      </w:r>
      <w:r>
        <w:rPr>
          <w:rFonts w:hint="default" w:eastAsia="Calibri" w:cs="Calibri" w:asciiTheme="minorAscii" w:hAnsiTheme="minorAscii"/>
          <w:spacing w:val="13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authority. These</w:t>
      </w:r>
      <w:r>
        <w:rPr>
          <w:rFonts w:hint="default" w:eastAsia="Calibri" w:cs="Calibri" w:asciiTheme="minorAscii" w:hAnsiTheme="minorAscii"/>
          <w:spacing w:val="2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building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s</w:t>
      </w:r>
      <w:r>
        <w:rPr>
          <w:rFonts w:hint="default" w:eastAsia="Calibri" w:cs="Calibri" w:asciiTheme="minorAscii" w:hAnsiTheme="minorAscii"/>
          <w:spacing w:val="1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are</w:t>
      </w:r>
      <w:r>
        <w:rPr>
          <w:rFonts w:hint="default" w:eastAsia="Calibri" w:cs="Calibri" w:asciiTheme="minorAscii" w:hAnsiTheme="minorAscii"/>
          <w:spacing w:val="13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often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of great value</w:t>
      </w:r>
      <w:r>
        <w:rPr>
          <w:rFonts w:hint="default" w:eastAsia="Calibri" w:cs="Calibri" w:asciiTheme="minorAscii" w:hAnsiTheme="minorAscii"/>
          <w:spacing w:val="13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either</w:t>
      </w:r>
      <w:r>
        <w:rPr>
          <w:rFonts w:hint="default" w:eastAsia="Calibri" w:cs="Calibri" w:asciiTheme="minorAscii" w:hAnsiTheme="minorAscii"/>
          <w:spacing w:val="1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economically,</w:t>
      </w:r>
      <w:r>
        <w:rPr>
          <w:rFonts w:hint="default" w:eastAsia="Calibri" w:cs="Calibri" w:asciiTheme="minorAscii" w:hAnsiTheme="minorAscii"/>
          <w:spacing w:val="1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as</w:t>
      </w:r>
      <w:r>
        <w:rPr>
          <w:rFonts w:hint="default" w:eastAsia="Calibri" w:cs="Calibri" w:asciiTheme="minorAscii" w:hAnsiTheme="minorAscii"/>
          <w:spacing w:val="19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heritage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monuments or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</w:t>
      </w:r>
      <w:r>
        <w:rPr>
          <w:rFonts w:hint="default" w:eastAsia="Calibri" w:cs="Calibri" w:asciiTheme="minorAscii" w:hAnsiTheme="minorAscii"/>
          <w:spacing w:val="1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social</w:t>
      </w:r>
      <w:r>
        <w:rPr>
          <w:rFonts w:hint="default" w:eastAsia="Calibri" w:cs="Calibri" w:asciiTheme="minorAscii" w:hAnsiTheme="minorAscii"/>
          <w:spacing w:val="1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context. This</w:t>
      </w:r>
      <w:r>
        <w:rPr>
          <w:rFonts w:hint="default" w:eastAsia="Calibri" w:cs="Calibri" w:asciiTheme="minorAscii" w:hAnsiTheme="minorAscii"/>
          <w:spacing w:val="1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ten</w:t>
      </w:r>
      <w:r>
        <w:rPr>
          <w:rFonts w:hint="default" w:eastAsia="Calibri" w:cs="Calibri" w:asciiTheme="minorAscii" w:hAnsiTheme="minorAscii"/>
          <w:spacing w:val="1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applies to</w:t>
      </w:r>
      <w:r>
        <w:rPr>
          <w:rFonts w:hint="default" w:eastAsia="Calibri" w:cs="Calibri" w:asciiTheme="minorAscii" w:hAnsiTheme="minorAscii"/>
          <w:spacing w:val="2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lighthouses</w:t>
      </w:r>
    </w:p>
    <w:p>
      <w:pPr>
        <w:spacing w:line="145" w:lineRule="exact"/>
        <w:rPr>
          <w:rFonts w:hint="default" w:asciiTheme="minorAscii" w:hAnsiTheme="minorAscii"/>
        </w:rPr>
      </w:pPr>
    </w:p>
    <w:tbl>
      <w:tblPr>
        <w:tblStyle w:val="7"/>
        <w:tblW w:w="3600" w:type="dxa"/>
        <w:tblInd w:w="658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0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1249" w:hRule="atLeast"/>
        </w:trPr>
        <w:tc>
          <w:tcPr>
            <w:tcW w:w="3600" w:type="dxa"/>
            <w:vAlign w:val="top"/>
          </w:tcPr>
          <w:p>
            <w:pPr>
              <w:pStyle w:val="8"/>
              <w:spacing w:before="128" w:line="214" w:lineRule="auto"/>
              <w:ind w:left="149" w:right="638" w:firstLine="12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In this document the</w:t>
            </w:r>
            <w:r>
              <w:rPr>
                <w:rFonts w:hint="default" w:asciiTheme="minorAscii" w:hAnsiTheme="minorAscii"/>
                <w:spacing w:val="30"/>
                <w:w w:val="101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use</w:t>
            </w:r>
            <w:r>
              <w:rPr>
                <w:rFonts w:hint="default" w:asciiTheme="minorAscii" w:hAnsiTheme="minorAscii"/>
                <w:spacing w:val="8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of the</w:t>
            </w:r>
            <w:r>
              <w:rPr>
                <w:rFonts w:hint="default" w:asciiTheme="minorAscii" w:hAnsiTheme="minorAscii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word</w:t>
            </w:r>
            <w:r>
              <w:rPr>
                <w:rFonts w:hint="default" w:asciiTheme="minorAscii" w:hAnsiTheme="minorAscii"/>
                <w:spacing w:val="30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lighthouse</w:t>
            </w:r>
            <w:r>
              <w:rPr>
                <w:rFonts w:hint="default" w:asciiTheme="minorAscii" w:hAnsiTheme="minorAscii"/>
                <w:spacing w:val="17"/>
                <w:w w:val="101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refers to the</w:t>
            </w:r>
          </w:p>
          <w:p>
            <w:pPr>
              <w:pStyle w:val="8"/>
              <w:spacing w:before="58" w:line="214" w:lineRule="auto"/>
              <w:ind w:left="154" w:right="551" w:firstLine="6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1"/>
                <w:sz w:val="22"/>
                <w:szCs w:val="22"/>
              </w:rPr>
              <w:t>lighthouse, associated</w:t>
            </w:r>
            <w:r>
              <w:rPr>
                <w:rFonts w:hint="default" w:asciiTheme="minorAscii" w:hAnsiTheme="minorAscii"/>
                <w:spacing w:val="16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1"/>
                <w:sz w:val="22"/>
                <w:szCs w:val="22"/>
              </w:rPr>
              <w:t>buildin</w:t>
            </w: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gs,</w:t>
            </w:r>
            <w:r>
              <w:rPr>
                <w:rFonts w:hint="default" w:asciiTheme="minorAscii" w:hAnsiTheme="minorAscii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equipment,</w:t>
            </w:r>
            <w:r>
              <w:rPr>
                <w:rFonts w:hint="default" w:asciiTheme="minorAscii" w:hAnsiTheme="minorAscii"/>
                <w:spacing w:val="27"/>
                <w:w w:val="101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property and</w:t>
            </w:r>
            <w:r>
              <w:rPr>
                <w:rFonts w:hint="default" w:asciiTheme="minorAscii" w:hAnsiTheme="minorAscii"/>
                <w:spacing w:val="16"/>
                <w:w w:val="101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land.</w:t>
            </w:r>
          </w:p>
        </w:tc>
      </w:tr>
    </w:tbl>
    <w:p>
      <w:pPr>
        <w:spacing w:before="215" w:line="214" w:lineRule="auto"/>
        <w:ind w:left="44" w:right="774" w:hanging="13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to</w:t>
      </w:r>
      <w:r>
        <w:rPr>
          <w:rFonts w:hint="default" w:eastAsia="Calibri" w:cs="Calibri" w:asciiTheme="minorAscii" w:hAnsiTheme="minorAscii"/>
          <w:spacing w:val="5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reduce</w:t>
      </w:r>
      <w:r>
        <w:rPr>
          <w:rFonts w:hint="default" w:eastAsia="Calibri" w:cs="Calibri" w:asciiTheme="minorAscii" w:hAnsiTheme="minorAscii"/>
          <w:spacing w:val="23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their</w:t>
      </w:r>
      <w:r>
        <w:rPr>
          <w:rFonts w:hint="default" w:eastAsia="Calibri" w:cs="Calibri" w:asciiTheme="minorAscii" w:hAnsiTheme="minorAscii"/>
          <w:spacing w:val="3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maintenance</w:t>
      </w:r>
      <w:r>
        <w:rPr>
          <w:rFonts w:hint="default" w:eastAsia="Calibri" w:cs="Calibri" w:asciiTheme="minorAscii" w:hAnsiTheme="minorAscii"/>
          <w:spacing w:val="3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costs.</w:t>
      </w:r>
      <w:r>
        <w:rPr>
          <w:rFonts w:hint="default" w:eastAsia="Calibri" w:cs="Calibri" w:asciiTheme="minorAscii" w:hAnsiTheme="minorAscii"/>
          <w:spacing w:val="29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Cost</w:t>
      </w:r>
      <w:r>
        <w:rPr>
          <w:rFonts w:hint="default" w:eastAsia="Calibri" w:cs="Calibri" w:asciiTheme="minorAscii" w:hAnsiTheme="minorAscii"/>
          <w:spacing w:val="3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reduction</w:t>
      </w:r>
      <w:r>
        <w:rPr>
          <w:rFonts w:hint="default" w:eastAsia="Calibri" w:cs="Calibri" w:asciiTheme="minorAscii" w:hAnsiTheme="minorAscii"/>
          <w:spacing w:val="33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is</w:t>
      </w:r>
      <w:r>
        <w:rPr>
          <w:rFonts w:hint="default" w:eastAsia="Calibri" w:cs="Calibri" w:asciiTheme="minorAscii" w:hAnsiTheme="minorAscii"/>
          <w:spacing w:val="2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also</w:t>
      </w:r>
      <w:r>
        <w:rPr>
          <w:rFonts w:hint="default" w:eastAsia="Calibri" w:cs="Calibri" w:asciiTheme="minorAscii" w:hAnsiTheme="minorAscii"/>
          <w:spacing w:val="3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possible</w:t>
      </w:r>
      <w:r>
        <w:rPr>
          <w:rFonts w:hint="default" w:eastAsia="Calibri" w:cs="Calibri" w:asciiTheme="minorAscii" w:hAnsiTheme="minorAscii"/>
          <w:spacing w:val="23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through</w:t>
      </w:r>
      <w:r>
        <w:rPr>
          <w:rFonts w:hint="default" w:eastAsia="Calibri" w:cs="Calibri" w:asciiTheme="minorAscii" w:hAnsiTheme="minorAscii"/>
          <w:spacing w:val="3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leasing</w:t>
      </w:r>
      <w:r>
        <w:rPr>
          <w:rFonts w:hint="default" w:eastAsia="Calibri" w:cs="Calibri" w:asciiTheme="minorAscii" w:hAnsiTheme="minorAscii"/>
          <w:spacing w:val="2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schemes</w:t>
      </w:r>
      <w:r>
        <w:rPr>
          <w:rFonts w:hint="default" w:eastAsia="Calibri" w:cs="Calibri" w:asciiTheme="minorAscii" w:hAnsiTheme="minorAscii"/>
          <w:spacing w:val="2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where</w:t>
      </w:r>
      <w:r>
        <w:rPr>
          <w:rFonts w:hint="default" w:eastAsia="Calibri" w:cs="Calibri" w:asciiTheme="minorAscii" w:hAnsiTheme="minorAscii"/>
          <w:spacing w:val="3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ownership</w:t>
      </w:r>
      <w:r>
        <w:rPr>
          <w:rFonts w:hint="default" w:eastAsia="Calibri" w:cs="Calibri" w:asciiTheme="minorAscii" w:hAnsiTheme="minorAscii"/>
          <w:spacing w:val="3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is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retained to control development and to</w:t>
      </w:r>
      <w:r>
        <w:rPr>
          <w:rFonts w:hint="default" w:eastAsia="Calibri" w:cs="Calibri" w:asciiTheme="minorAscii" w:hAnsiTheme="minorAscii"/>
          <w:spacing w:val="1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ensure</w:t>
      </w:r>
      <w:r>
        <w:rPr>
          <w:rFonts w:hint="default" w:eastAsia="Calibri" w:cs="Calibri" w:asciiTheme="minorAscii" w:hAnsiTheme="minorAscii"/>
          <w:spacing w:val="1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its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heritage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status.</w:t>
      </w:r>
    </w:p>
    <w:p>
      <w:pPr>
        <w:spacing w:before="177" w:line="236" w:lineRule="auto"/>
        <w:ind w:left="37" w:right="768" w:hanging="3"/>
        <w:jc w:val="both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When</w:t>
      </w:r>
      <w:r>
        <w:rPr>
          <w:rFonts w:hint="default" w:eastAsia="Calibri" w:cs="Calibri" w:asciiTheme="minorAscii" w:hAnsiTheme="minorAscii"/>
          <w:spacing w:val="4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leasing</w:t>
      </w:r>
      <w:r>
        <w:rPr>
          <w:rFonts w:hint="default" w:eastAsia="Calibri" w:cs="Calibri" w:asciiTheme="minorAscii" w:hAnsiTheme="minorAscii"/>
          <w:spacing w:val="3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lighthouses,</w:t>
      </w:r>
      <w:r>
        <w:rPr>
          <w:rFonts w:hint="default" w:eastAsia="Calibri" w:cs="Calibri" w:asciiTheme="minorAscii" w:hAnsiTheme="minorAscii"/>
          <w:spacing w:val="2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external</w:t>
      </w:r>
      <w:r>
        <w:rPr>
          <w:rFonts w:hint="default" w:eastAsia="Calibri" w:cs="Calibri" w:asciiTheme="minorAscii" w:hAnsiTheme="minorAscii"/>
          <w:spacing w:val="2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organizations</w:t>
      </w:r>
      <w:r>
        <w:rPr>
          <w:rFonts w:hint="default" w:eastAsia="Calibri" w:cs="Calibri" w:asciiTheme="minorAscii" w:hAnsiTheme="minorAscii"/>
          <w:spacing w:val="2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can</w:t>
      </w:r>
      <w:r>
        <w:rPr>
          <w:rFonts w:hint="default" w:eastAsia="Calibri" w:cs="Calibri" w:asciiTheme="minorAscii" w:hAnsiTheme="minorAscii"/>
          <w:spacing w:val="2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administer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2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site,</w:t>
      </w:r>
      <w:r>
        <w:rPr>
          <w:rFonts w:hint="default" w:eastAsia="Calibri" w:cs="Calibri" w:asciiTheme="minorAscii" w:hAnsiTheme="minorAscii"/>
          <w:spacing w:val="2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and</w:t>
      </w:r>
      <w:r>
        <w:rPr>
          <w:rFonts w:hint="default" w:eastAsia="Calibri" w:cs="Calibri" w:asciiTheme="minorAscii" w:hAnsiTheme="minorAscii"/>
          <w:spacing w:val="20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this</w:t>
      </w:r>
      <w:r>
        <w:rPr>
          <w:rFonts w:hint="default" w:eastAsia="Calibri" w:cs="Calibri" w:asciiTheme="minorAscii" w:hAnsiTheme="minorAscii"/>
          <w:spacing w:val="3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may</w:t>
      </w:r>
      <w:r>
        <w:rPr>
          <w:rFonts w:hint="default" w:eastAsia="Calibri" w:cs="Calibri" w:asciiTheme="minorAscii" w:hAnsiTheme="minorAscii"/>
          <w:spacing w:val="3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2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</w:t>
      </w:r>
      <w:r>
        <w:rPr>
          <w:rFonts w:hint="default" w:eastAsia="Calibri" w:cs="Calibri" w:asciiTheme="minorAscii" w:hAnsiTheme="minorAscii"/>
          <w:spacing w:val="2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way</w:t>
      </w:r>
      <w:r>
        <w:rPr>
          <w:rFonts w:hint="default" w:eastAsia="Calibri" w:cs="Calibri" w:asciiTheme="minorAscii" w:hAnsiTheme="minorAscii"/>
          <w:spacing w:val="21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to</w:t>
      </w:r>
      <w:r>
        <w:rPr>
          <w:rFonts w:hint="default" w:eastAsia="Calibri" w:cs="Calibri" w:asciiTheme="minorAscii" w:hAnsiTheme="minorAscii"/>
          <w:spacing w:val="28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allow</w:t>
      </w:r>
      <w:r>
        <w:rPr>
          <w:rFonts w:hint="default" w:eastAsia="Calibri" w:cs="Calibri" w:asciiTheme="minorAscii" w:hAnsiTheme="minorAscii"/>
          <w:spacing w:val="3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public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access to the</w:t>
      </w:r>
      <w:r>
        <w:rPr>
          <w:rFonts w:hint="default" w:eastAsia="Calibri" w:cs="Calibri" w:asciiTheme="minorAscii" w:hAnsiTheme="minorAscii"/>
          <w:spacing w:val="2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lighthouse. The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opening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</w:t>
      </w:r>
      <w:r>
        <w:rPr>
          <w:rFonts w:hint="default" w:eastAsia="Calibri" w:cs="Calibri" w:asciiTheme="minorAscii" w:hAnsiTheme="minorAscii"/>
          <w:spacing w:val="2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lighthouse</w:t>
      </w:r>
      <w:r>
        <w:rPr>
          <w:rFonts w:hint="default" w:eastAsia="Calibri" w:cs="Calibri" w:asciiTheme="minorAscii" w:hAnsiTheme="minorAscii"/>
          <w:spacing w:val="1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will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allow</w:t>
      </w:r>
      <w:r>
        <w:rPr>
          <w:rFonts w:hint="default" w:eastAsia="Calibri" w:cs="Calibri" w:asciiTheme="minorAscii" w:hAnsiTheme="minorAscii"/>
          <w:spacing w:val="2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people to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enjoy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as</w:t>
      </w:r>
      <w:r>
        <w:rPr>
          <w:rFonts w:hint="default" w:eastAsia="Calibri" w:cs="Calibri" w:asciiTheme="minorAscii" w:hAnsiTheme="minorAscii"/>
          <w:spacing w:val="13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well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as</w:t>
      </w:r>
      <w:r>
        <w:rPr>
          <w:rFonts w:hint="default" w:eastAsia="Calibri" w:cs="Calibri" w:asciiTheme="minorAscii" w:hAnsiTheme="minorAscii"/>
          <w:spacing w:val="2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understand the</w:t>
      </w:r>
      <w:r>
        <w:rPr>
          <w:rFonts w:hint="default" w:eastAsia="Calibri" w:cs="Calibri" w:asciiTheme="minorAscii" w:hAnsiTheme="minorAscii"/>
          <w:spacing w:val="2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history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and</w:t>
      </w:r>
      <w:r>
        <w:rPr>
          <w:rFonts w:hint="default" w:eastAsia="Calibri" w:cs="Calibri" w:asciiTheme="minorAscii" w:hAnsiTheme="minorAscii"/>
          <w:spacing w:val="2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importance</w:t>
      </w:r>
      <w:r>
        <w:rPr>
          <w:rFonts w:hint="default" w:eastAsia="Calibri" w:cs="Calibri" w:asciiTheme="minorAscii" w:hAnsiTheme="minorAscii"/>
          <w:spacing w:val="20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spacing w:val="13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3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lighthouse,</w:t>
      </w:r>
      <w:r>
        <w:rPr>
          <w:rFonts w:hint="default" w:eastAsia="Calibri" w:cs="Calibri" w:asciiTheme="minorAscii" w:hAnsiTheme="minorAscii"/>
          <w:spacing w:val="2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as</w:t>
      </w:r>
      <w:r>
        <w:rPr>
          <w:rFonts w:hint="default" w:eastAsia="Calibri" w:cs="Calibri" w:asciiTheme="minorAscii" w:hAnsiTheme="minorAscii"/>
          <w:spacing w:val="29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part</w:t>
      </w:r>
      <w:r>
        <w:rPr>
          <w:rFonts w:hint="default" w:eastAsia="Calibri" w:cs="Calibri" w:asciiTheme="minorAscii" w:hAnsiTheme="minorAscii"/>
          <w:spacing w:val="20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spacing w:val="1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29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local,</w:t>
      </w:r>
      <w:r>
        <w:rPr>
          <w:rFonts w:hint="default" w:eastAsia="Calibri" w:cs="Calibri" w:asciiTheme="minorAscii" w:hAnsiTheme="minorAscii"/>
          <w:spacing w:val="29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national</w:t>
      </w:r>
      <w:r>
        <w:rPr>
          <w:rFonts w:hint="default" w:eastAsia="Calibri" w:cs="Calibri" w:asciiTheme="minorAscii" w:hAnsiTheme="minorAscii"/>
          <w:spacing w:val="2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and</w:t>
      </w:r>
      <w:r>
        <w:rPr>
          <w:rFonts w:hint="default" w:eastAsia="Calibri" w:cs="Calibri" w:asciiTheme="minorAscii" w:hAnsiTheme="minorAscii"/>
          <w:spacing w:val="2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international</w:t>
      </w:r>
      <w:r>
        <w:rPr>
          <w:rFonts w:hint="default" w:eastAsia="Calibri" w:cs="Calibri" w:asciiTheme="minorAscii" w:hAnsiTheme="minorAscii"/>
          <w:spacing w:val="2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cultural</w:t>
      </w:r>
      <w:r>
        <w:rPr>
          <w:rFonts w:hint="default" w:eastAsia="Calibri" w:cs="Calibri" w:asciiTheme="minorAscii" w:hAnsiTheme="minorAscii"/>
          <w:spacing w:val="2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history.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</w:t>
      </w:r>
      <w:r>
        <w:rPr>
          <w:rFonts w:hint="default" w:eastAsia="Calibri" w:cs="Calibri" w:asciiTheme="minorAscii" w:hAnsiTheme="minorAscii"/>
          <w:spacing w:val="28"/>
          <w:w w:val="10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lease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for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lighthouse</w:t>
      </w:r>
      <w:r>
        <w:rPr>
          <w:rFonts w:hint="default" w:eastAsia="Calibri" w:cs="Calibri" w:asciiTheme="minorAscii" w:hAnsiTheme="minorAscii"/>
          <w:spacing w:val="4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must</w:t>
      </w:r>
      <w:r>
        <w:rPr>
          <w:rFonts w:hint="default" w:eastAsia="Calibri" w:cs="Calibri" w:asciiTheme="minorAscii" w:hAnsiTheme="minorAscii"/>
          <w:spacing w:val="3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3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established</w:t>
      </w:r>
      <w:r>
        <w:rPr>
          <w:rFonts w:hint="default" w:eastAsia="Calibri" w:cs="Calibri" w:asciiTheme="minorAscii" w:hAnsiTheme="minorAscii"/>
          <w:spacing w:val="3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by</w:t>
      </w:r>
      <w:r>
        <w:rPr>
          <w:rFonts w:hint="default" w:eastAsia="Calibri" w:cs="Calibri" w:asciiTheme="minorAscii" w:hAnsiTheme="minorAscii"/>
          <w:spacing w:val="3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agreements</w:t>
      </w:r>
      <w:r>
        <w:rPr>
          <w:rFonts w:hint="default" w:eastAsia="Calibri" w:cs="Calibri" w:asciiTheme="minorAscii" w:hAnsiTheme="minorAscii"/>
          <w:spacing w:val="2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/</w:t>
      </w:r>
      <w:r>
        <w:rPr>
          <w:rFonts w:hint="default" w:eastAsia="Calibri" w:cs="Calibri" w:asciiTheme="minorAscii" w:hAnsiTheme="minorAscii"/>
          <w:spacing w:val="3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contracts</w:t>
      </w:r>
      <w:r>
        <w:rPr>
          <w:rFonts w:hint="default" w:eastAsia="Calibri" w:cs="Calibri" w:asciiTheme="minorAscii" w:hAnsiTheme="minorAscii"/>
          <w:spacing w:val="2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which</w:t>
      </w:r>
      <w:r>
        <w:rPr>
          <w:rFonts w:hint="default" w:eastAsia="Calibri" w:cs="Calibri" w:asciiTheme="minorAscii" w:hAnsiTheme="minorAscii"/>
          <w:spacing w:val="31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are</w:t>
      </w:r>
      <w:r>
        <w:rPr>
          <w:rFonts w:hint="default" w:eastAsia="Calibri" w:cs="Calibri" w:asciiTheme="minorAscii" w:hAnsiTheme="minorAscii"/>
          <w:spacing w:val="3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based</w:t>
      </w:r>
      <w:r>
        <w:rPr>
          <w:rFonts w:hint="default" w:eastAsia="Calibri" w:cs="Calibri" w:asciiTheme="minorAscii" w:hAnsiTheme="minorAscii"/>
          <w:spacing w:val="31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on</w:t>
      </w:r>
      <w:r>
        <w:rPr>
          <w:rFonts w:hint="default" w:eastAsia="Calibri" w:cs="Calibri" w:asciiTheme="minorAscii" w:hAnsiTheme="minorAscii"/>
          <w:spacing w:val="3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legal</w:t>
      </w:r>
      <w:r>
        <w:rPr>
          <w:rFonts w:hint="default" w:eastAsia="Calibri" w:cs="Calibri" w:asciiTheme="minorAscii" w:hAnsiTheme="minorAscii"/>
          <w:spacing w:val="38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pre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mise.</w:t>
      </w:r>
      <w:r>
        <w:rPr>
          <w:rFonts w:hint="default" w:eastAsia="Calibri" w:cs="Calibri" w:asciiTheme="minorAscii" w:hAnsiTheme="minorAscii"/>
          <w:spacing w:val="4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It</w:t>
      </w:r>
      <w:r>
        <w:rPr>
          <w:rFonts w:hint="default" w:eastAsia="Calibri" w:cs="Calibri" w:asciiTheme="minorAscii" w:hAnsiTheme="minorAscii"/>
          <w:spacing w:val="3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is</w:t>
      </w:r>
      <w:r>
        <w:rPr>
          <w:rFonts w:hint="default" w:eastAsia="Calibri" w:cs="Calibri" w:asciiTheme="minorAscii" w:hAnsiTheme="minorAscii"/>
          <w:spacing w:val="3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important</w:t>
      </w:r>
      <w:r>
        <w:rPr>
          <w:rFonts w:hint="default" w:eastAsia="Calibri" w:cs="Calibri" w:asciiTheme="minorAscii" w:hAnsiTheme="minorAscii"/>
          <w:spacing w:val="2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to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consider  who</w:t>
      </w:r>
      <w:r>
        <w:rPr>
          <w:rFonts w:hint="default" w:eastAsia="Calibri" w:cs="Calibri" w:asciiTheme="minorAscii" w:hAnsiTheme="minorAscii"/>
          <w:spacing w:val="13"/>
          <w:sz w:val="22"/>
          <w:szCs w:val="22"/>
        </w:rPr>
        <w:t xml:space="preserve">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may</w:t>
      </w:r>
      <w:r>
        <w:rPr>
          <w:rFonts w:hint="default" w:eastAsia="Calibri" w:cs="Calibri" w:asciiTheme="minorAscii" w:hAnsiTheme="minorAscii"/>
          <w:spacing w:val="13"/>
          <w:sz w:val="22"/>
          <w:szCs w:val="22"/>
        </w:rPr>
        <w:t xml:space="preserve">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be  a   party  to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such  a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contract,</w:t>
      </w:r>
      <w:r>
        <w:rPr>
          <w:rFonts w:hint="default" w:eastAsia="Calibri" w:cs="Calibri" w:asciiTheme="minorAscii" w:hAnsiTheme="minorAscii"/>
          <w:spacing w:val="5"/>
          <w:sz w:val="22"/>
          <w:szCs w:val="22"/>
        </w:rPr>
        <w:t xml:space="preserve"> 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   purpose  for</w:t>
      </w:r>
      <w:r>
        <w:rPr>
          <w:rFonts w:hint="default" w:eastAsia="Calibri" w:cs="Calibri" w:asciiTheme="minorAscii" w:hAnsiTheme="minorAscii"/>
          <w:spacing w:val="6"/>
          <w:sz w:val="22"/>
          <w:szCs w:val="22"/>
        </w:rPr>
        <w:t xml:space="preserve"> 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   lease  and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other   principles  for</w:t>
      </w:r>
      <w:r>
        <w:rPr>
          <w:rFonts w:hint="default" w:eastAsia="Calibri" w:cs="Calibri" w:asciiTheme="minorAscii" w:hAnsiTheme="minorAscii"/>
          <w:spacing w:val="5"/>
          <w:sz w:val="22"/>
          <w:szCs w:val="22"/>
        </w:rPr>
        <w:t xml:space="preserve"> 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agreements/contracts at the</w:t>
      </w:r>
      <w:r>
        <w:rPr>
          <w:rFonts w:hint="default" w:eastAsia="Calibri" w:cs="Calibri" w:asciiTheme="minorAscii" w:hAnsiTheme="minorAscii"/>
          <w:spacing w:val="2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lighthouses.</w:t>
      </w:r>
    </w:p>
    <w:p>
      <w:pPr>
        <w:pStyle w:val="2"/>
        <w:spacing w:line="298" w:lineRule="auto"/>
        <w:rPr>
          <w:rFonts w:hint="default" w:asciiTheme="minorAscii" w:hAnsiTheme="minorAscii"/>
        </w:rPr>
      </w:pPr>
    </w:p>
    <w:p>
      <w:pPr>
        <w:spacing w:before="67" w:line="223" w:lineRule="auto"/>
        <w:ind w:left="38" w:right="770" w:hanging="1"/>
        <w:jc w:val="both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i/>
          <w:iCs/>
          <w:spacing w:val="-1"/>
          <w:sz w:val="22"/>
          <w:szCs w:val="22"/>
        </w:rPr>
        <w:t xml:space="preserve">IMPORTANT!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 attached examples of agreements in the annexes to this document ar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e for guidance only and may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not</w:t>
      </w:r>
      <w:r>
        <w:rPr>
          <w:rFonts w:hint="default" w:eastAsia="Calibri" w:cs="Calibri" w:asciiTheme="minorAscii" w:hAnsiTheme="minorAscii"/>
          <w:spacing w:val="2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appropriate</w:t>
      </w:r>
      <w:r>
        <w:rPr>
          <w:rFonts w:hint="default" w:eastAsia="Calibri" w:cs="Calibri" w:asciiTheme="minorAscii" w:hAnsiTheme="minorAscii"/>
          <w:spacing w:val="1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for</w:t>
      </w:r>
      <w:r>
        <w:rPr>
          <w:rFonts w:hint="default" w:eastAsia="Calibri" w:cs="Calibri" w:asciiTheme="minorAscii" w:hAnsiTheme="minorAscii"/>
          <w:spacing w:val="2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use</w:t>
      </w:r>
      <w:r>
        <w:rPr>
          <w:rFonts w:hint="default" w:eastAsia="Calibri" w:cs="Calibri" w:asciiTheme="minorAscii" w:hAnsiTheme="minorAscii"/>
          <w:spacing w:val="19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under</w:t>
      </w:r>
      <w:r>
        <w:rPr>
          <w:rFonts w:hint="default" w:eastAsia="Calibri" w:cs="Calibri" w:asciiTheme="minorAscii" w:hAnsiTheme="minorAscii"/>
          <w:spacing w:val="2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local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or</w:t>
      </w:r>
      <w:r>
        <w:rPr>
          <w:rFonts w:hint="default" w:eastAsia="Calibri" w:cs="Calibri" w:asciiTheme="minorAscii" w:hAnsiTheme="minorAscii"/>
          <w:spacing w:val="2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national</w:t>
      </w:r>
      <w:r>
        <w:rPr>
          <w:rFonts w:hint="default" w:eastAsia="Calibri" w:cs="Calibri" w:asciiTheme="minorAscii" w:hAnsiTheme="minorAscii"/>
          <w:spacing w:val="2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laws. There</w:t>
      </w:r>
      <w:r>
        <w:rPr>
          <w:rFonts w:hint="default" w:eastAsia="Calibri" w:cs="Calibri" w:asciiTheme="minorAscii" w:hAnsiTheme="minorAscii"/>
          <w:spacing w:val="2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may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also</w:t>
      </w:r>
      <w:r>
        <w:rPr>
          <w:rFonts w:hint="default" w:eastAsia="Calibri" w:cs="Calibri" w:asciiTheme="minorAscii" w:hAnsiTheme="minorAscii"/>
          <w:spacing w:val="2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site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specific</w:t>
      </w:r>
      <w:r>
        <w:rPr>
          <w:rFonts w:hint="default" w:eastAsia="Calibri" w:cs="Calibri" w:asciiTheme="minorAscii" w:hAnsiTheme="minorAscii"/>
          <w:spacing w:val="2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issues that</w:t>
      </w:r>
      <w:r>
        <w:rPr>
          <w:rFonts w:hint="default" w:eastAsia="Calibri" w:cs="Calibri" w:asciiTheme="minorAscii" w:hAnsiTheme="minorAscii"/>
          <w:spacing w:val="1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will</w:t>
      </w:r>
      <w:r>
        <w:rPr>
          <w:rFonts w:hint="default" w:eastAsia="Calibri" w:cs="Calibri" w:asciiTheme="minorAscii" w:hAnsiTheme="minorAscii"/>
          <w:spacing w:val="21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need to</w:t>
      </w:r>
      <w:r>
        <w:rPr>
          <w:rFonts w:hint="default" w:eastAsia="Calibri" w:cs="Calibri" w:asciiTheme="minorAscii" w:hAnsiTheme="minorAscii"/>
          <w:spacing w:val="2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considered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(for example,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heritage or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 xml:space="preserve"> environmental orders).</w:t>
      </w:r>
    </w:p>
    <w:p>
      <w:pPr>
        <w:spacing w:before="179" w:line="188" w:lineRule="auto"/>
        <w:ind w:left="47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National administrations should seek</w:t>
      </w:r>
      <w:r>
        <w:rPr>
          <w:rFonts w:hint="default" w:eastAsia="Calibri" w:cs="Calibri" w:asciiTheme="minorAscii" w:hAnsiTheme="minorAscii"/>
          <w:spacing w:val="3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professional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legal advice when</w:t>
      </w:r>
      <w:r>
        <w:rPr>
          <w:rFonts w:hint="default" w:eastAsia="Calibri" w:cs="Calibri" w:asciiTheme="minorAscii" w:hAnsiTheme="minorAscii"/>
          <w:spacing w:val="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formalising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any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agreements.</w:t>
      </w:r>
    </w:p>
    <w:p>
      <w:pPr>
        <w:spacing w:before="176" w:line="227" w:lineRule="auto"/>
        <w:ind w:left="45" w:right="1234" w:hanging="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z w:val="22"/>
          <w:szCs w:val="22"/>
        </w:rPr>
        <w:t>Contract for the Comple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mentary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use of</w:t>
      </w:r>
      <w:r>
        <w:rPr>
          <w:rFonts w:hint="default" w:eastAsia="Calibri" w:cs="Calibri" w:asciiTheme="minorAscii" w:hAnsiTheme="minorAscii"/>
          <w:spacing w:val="1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Lighthouses – Consider the following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approach for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preparation</w:t>
      </w:r>
      <w:r>
        <w:rPr>
          <w:rFonts w:hint="default" w:eastAsia="Calibri" w:cs="Calibri" w:asciiTheme="minorAscii" w:hAnsiTheme="minorAscii"/>
          <w:spacing w:val="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of the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lease agreement/contract</w:t>
      </w:r>
      <w:r>
        <w:rPr>
          <w:rFonts w:hint="default" w:eastAsia="Calibri" w:cs="Calibri" w:asciiTheme="minorAscii" w:hAnsiTheme="minorAscii"/>
          <w:spacing w:val="-2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:</w:t>
      </w:r>
    </w:p>
    <w:p>
      <w:pPr>
        <w:spacing w:before="232"/>
        <w:rPr>
          <w:rFonts w:hint="default" w:asciiTheme="minorAscii" w:hAnsiTheme="minorAscii"/>
        </w:rPr>
      </w:pPr>
    </w:p>
    <w:tbl>
      <w:tblPr>
        <w:tblStyle w:val="7"/>
        <w:tblW w:w="3764" w:type="dxa"/>
        <w:tblInd w:w="541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6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412" w:hRule="atLeast"/>
        </w:trPr>
        <w:tc>
          <w:tcPr>
            <w:tcW w:w="3764" w:type="dxa"/>
            <w:vAlign w:val="top"/>
          </w:tcPr>
          <w:p>
            <w:pPr>
              <w:pStyle w:val="8"/>
              <w:spacing w:before="131" w:line="185" w:lineRule="auto"/>
              <w:ind w:left="151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3"/>
                <w:sz w:val="22"/>
                <w:szCs w:val="22"/>
              </w:rPr>
              <w:t>WHO</w:t>
            </w:r>
            <w:r>
              <w:rPr>
                <w:rFonts w:hint="default" w:asciiTheme="minorAscii" w:hAnsiTheme="minorAscii"/>
                <w:spacing w:val="24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3"/>
                <w:sz w:val="22"/>
                <w:szCs w:val="22"/>
              </w:rPr>
              <w:t>CAN</w:t>
            </w:r>
            <w:r>
              <w:rPr>
                <w:rFonts w:hint="default" w:asciiTheme="minorAscii" w:hAnsiTheme="minorAscii"/>
                <w:spacing w:val="18"/>
                <w:w w:val="101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3"/>
                <w:sz w:val="22"/>
                <w:szCs w:val="22"/>
              </w:rPr>
              <w:t>BE THE</w:t>
            </w:r>
            <w:r>
              <w:rPr>
                <w:rFonts w:hint="default" w:asciiTheme="minorAscii" w:hAnsiTheme="minorAscii"/>
                <w:spacing w:val="17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3"/>
                <w:sz w:val="22"/>
                <w:szCs w:val="22"/>
              </w:rPr>
              <w:t>LESEE OR</w:t>
            </w:r>
            <w:r>
              <w:rPr>
                <w:rFonts w:hint="default" w:asciiTheme="minorAscii" w:hAnsiTheme="minorAscii"/>
                <w:spacing w:val="19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3"/>
                <w:sz w:val="22"/>
                <w:szCs w:val="22"/>
              </w:rPr>
              <w:t>PARTNER?</w:t>
            </w:r>
          </w:p>
        </w:tc>
      </w:tr>
    </w:tbl>
    <w:p>
      <w:pPr>
        <w:spacing w:before="120"/>
        <w:rPr>
          <w:rFonts w:hint="default" w:asciiTheme="minorAscii" w:hAnsiTheme="minorAscii"/>
        </w:rPr>
      </w:pPr>
    </w:p>
    <w:tbl>
      <w:tblPr>
        <w:tblStyle w:val="7"/>
        <w:tblW w:w="4466" w:type="dxa"/>
        <w:tblInd w:w="373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6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412" w:hRule="atLeast"/>
        </w:trPr>
        <w:tc>
          <w:tcPr>
            <w:tcW w:w="4466" w:type="dxa"/>
            <w:vAlign w:val="top"/>
          </w:tcPr>
          <w:p>
            <w:pPr>
              <w:pStyle w:val="8"/>
              <w:spacing w:before="131" w:line="185" w:lineRule="auto"/>
              <w:ind w:left="151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WHAT</w:t>
            </w:r>
            <w:r>
              <w:rPr>
                <w:rFonts w:hint="default" w:asciiTheme="minorAscii" w:hAnsiTheme="minorAscii"/>
                <w:spacing w:val="32"/>
                <w:w w:val="101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KIND</w:t>
            </w:r>
            <w:r>
              <w:rPr>
                <w:rFonts w:hint="default" w:asciiTheme="minorAscii" w:hAnsiTheme="minorAscii"/>
                <w:spacing w:val="12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OF AGREEMENT</w:t>
            </w:r>
            <w:r>
              <w:rPr>
                <w:rFonts w:hint="default" w:asciiTheme="minorAscii" w:hAnsiTheme="minorAscii"/>
                <w:spacing w:val="19"/>
                <w:w w:val="101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IS APPROPRIATE?</w:t>
            </w:r>
          </w:p>
        </w:tc>
      </w:tr>
    </w:tbl>
    <w:p>
      <w:pPr>
        <w:spacing w:before="216"/>
        <w:rPr>
          <w:rFonts w:hint="default" w:asciiTheme="minorAscii" w:hAnsiTheme="minorAscii"/>
        </w:rPr>
      </w:pPr>
    </w:p>
    <w:tbl>
      <w:tblPr>
        <w:tblStyle w:val="7"/>
        <w:tblW w:w="4242" w:type="dxa"/>
        <w:tblInd w:w="175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97" w:hRule="atLeast"/>
        </w:trPr>
        <w:tc>
          <w:tcPr>
            <w:tcW w:w="4242" w:type="dxa"/>
            <w:vAlign w:val="top"/>
          </w:tcPr>
          <w:p>
            <w:pPr>
              <w:pStyle w:val="8"/>
              <w:spacing w:before="124" w:line="185" w:lineRule="auto"/>
              <w:ind w:left="144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z w:val="22"/>
                <w:szCs w:val="22"/>
              </w:rPr>
              <w:t>WHAT SHOULD THE AGREEMENT CO</w:t>
            </w:r>
            <w:r>
              <w:rPr>
                <w:rFonts w:hint="default" w:asciiTheme="minorAscii" w:hAnsiTheme="minorAscii"/>
                <w:spacing w:val="-1"/>
                <w:sz w:val="22"/>
                <w:szCs w:val="22"/>
              </w:rPr>
              <w:t>NTAIN?</w:t>
            </w:r>
          </w:p>
        </w:tc>
      </w:tr>
    </w:tbl>
    <w:p>
      <w:pPr>
        <w:spacing w:before="230"/>
        <w:rPr>
          <w:rFonts w:hint="default" w:asciiTheme="minorAscii" w:hAnsiTheme="minorAscii"/>
        </w:rPr>
      </w:pPr>
    </w:p>
    <w:tbl>
      <w:tblPr>
        <w:tblStyle w:val="7"/>
        <w:tblW w:w="3692" w:type="dxa"/>
        <w:tblInd w:w="103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9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97" w:hRule="atLeast"/>
        </w:trPr>
        <w:tc>
          <w:tcPr>
            <w:tcW w:w="3692" w:type="dxa"/>
            <w:vAlign w:val="top"/>
          </w:tcPr>
          <w:p>
            <w:pPr>
              <w:pStyle w:val="8"/>
              <w:spacing w:before="131" w:line="179" w:lineRule="auto"/>
              <w:ind w:left="156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1"/>
                <w:sz w:val="22"/>
                <w:szCs w:val="22"/>
              </w:rPr>
              <w:t>HOW TO ADMINISTER THE CONTRACT</w:t>
            </w:r>
          </w:p>
        </w:tc>
      </w:tr>
    </w:tbl>
    <w:p>
      <w:pPr>
        <w:spacing w:before="238" w:line="288" w:lineRule="exact"/>
        <w:ind w:left="1612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i/>
          <w:iCs/>
          <w:color w:val="575756"/>
          <w:position w:val="3"/>
          <w:sz w:val="22"/>
          <w:szCs w:val="22"/>
        </w:rPr>
        <w:t>Figure</w:t>
      </w:r>
      <w:r>
        <w:rPr>
          <w:rFonts w:hint="default" w:eastAsia="Calibri" w:cs="Calibri" w:asciiTheme="minorAscii" w:hAnsiTheme="minorAscii"/>
          <w:i/>
          <w:iCs/>
          <w:color w:val="575756"/>
          <w:spacing w:val="5"/>
          <w:position w:val="3"/>
          <w:sz w:val="22"/>
          <w:szCs w:val="22"/>
        </w:rPr>
        <w:t xml:space="preserve"> 1     </w:t>
      </w:r>
      <w:r>
        <w:rPr>
          <w:rFonts w:hint="default" w:eastAsia="Calibri" w:cs="Calibri" w:asciiTheme="minorAscii" w:hAnsiTheme="minorAscii"/>
          <w:i/>
          <w:iCs/>
          <w:color w:val="575756"/>
          <w:position w:val="3"/>
          <w:sz w:val="22"/>
          <w:szCs w:val="22"/>
        </w:rPr>
        <w:t>Possible</w:t>
      </w:r>
      <w:r>
        <w:rPr>
          <w:rFonts w:hint="default" w:eastAsia="Calibri" w:cs="Calibri" w:asciiTheme="minorAscii" w:hAnsiTheme="minorAscii"/>
          <w:i/>
          <w:iCs/>
          <w:color w:val="575756"/>
          <w:spacing w:val="5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i/>
          <w:iCs/>
          <w:color w:val="575756"/>
          <w:position w:val="3"/>
          <w:sz w:val="22"/>
          <w:szCs w:val="22"/>
        </w:rPr>
        <w:t>approach</w:t>
      </w:r>
      <w:r>
        <w:rPr>
          <w:rFonts w:hint="default" w:eastAsia="Calibri" w:cs="Calibri" w:asciiTheme="minorAscii" w:hAnsiTheme="minorAscii"/>
          <w:i/>
          <w:iCs/>
          <w:color w:val="575756"/>
          <w:spacing w:val="-16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i/>
          <w:iCs/>
          <w:color w:val="575756"/>
          <w:position w:val="3"/>
          <w:sz w:val="22"/>
          <w:szCs w:val="22"/>
        </w:rPr>
        <w:t>for</w:t>
      </w:r>
      <w:r>
        <w:rPr>
          <w:rFonts w:hint="default" w:eastAsia="Calibri" w:cs="Calibri" w:asciiTheme="minorAscii" w:hAnsiTheme="minorAscii"/>
          <w:i/>
          <w:iCs/>
          <w:color w:val="575756"/>
          <w:spacing w:val="5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i/>
          <w:iCs/>
          <w:color w:val="575756"/>
          <w:position w:val="3"/>
          <w:sz w:val="22"/>
          <w:szCs w:val="22"/>
        </w:rPr>
        <w:t>preparation</w:t>
      </w:r>
      <w:r>
        <w:rPr>
          <w:rFonts w:hint="default" w:eastAsia="Calibri" w:cs="Calibri" w:asciiTheme="minorAscii" w:hAnsiTheme="minorAscii"/>
          <w:i/>
          <w:iCs/>
          <w:color w:val="575756"/>
          <w:spacing w:val="8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i/>
          <w:iCs/>
          <w:color w:val="575756"/>
          <w:position w:val="3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i/>
          <w:iCs/>
          <w:color w:val="575756"/>
          <w:spacing w:val="-8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i/>
          <w:iCs/>
          <w:color w:val="575756"/>
          <w:position w:val="3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i/>
          <w:iCs/>
          <w:color w:val="575756"/>
          <w:spacing w:val="5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i/>
          <w:iCs/>
          <w:color w:val="575756"/>
          <w:position w:val="3"/>
          <w:sz w:val="22"/>
          <w:szCs w:val="22"/>
        </w:rPr>
        <w:t>lease</w:t>
      </w:r>
      <w:r>
        <w:rPr>
          <w:rFonts w:hint="default" w:eastAsia="Calibri" w:cs="Calibri" w:asciiTheme="minorAscii" w:hAnsiTheme="minorAscii"/>
          <w:i/>
          <w:iCs/>
          <w:color w:val="575756"/>
          <w:spacing w:val="10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i/>
          <w:iCs/>
          <w:color w:val="575756"/>
          <w:position w:val="3"/>
          <w:sz w:val="22"/>
          <w:szCs w:val="22"/>
        </w:rPr>
        <w:t>agreement</w:t>
      </w:r>
      <w:r>
        <w:rPr>
          <w:rFonts w:hint="default" w:eastAsia="Calibri" w:cs="Calibri" w:asciiTheme="minorAscii" w:hAnsiTheme="minorAscii"/>
          <w:i/>
          <w:iCs/>
          <w:color w:val="575756"/>
          <w:spacing w:val="-19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i/>
          <w:iCs/>
          <w:color w:val="575756"/>
          <w:spacing w:val="5"/>
          <w:position w:val="3"/>
          <w:sz w:val="22"/>
          <w:szCs w:val="22"/>
        </w:rPr>
        <w:t>/</w:t>
      </w:r>
      <w:r>
        <w:rPr>
          <w:rFonts w:hint="default" w:eastAsia="Calibri" w:cs="Calibri" w:asciiTheme="minorAscii" w:hAnsiTheme="minorAscii"/>
          <w:i/>
          <w:iCs/>
          <w:color w:val="575756"/>
          <w:spacing w:val="-11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i/>
          <w:iCs/>
          <w:color w:val="575756"/>
          <w:position w:val="3"/>
          <w:sz w:val="22"/>
          <w:szCs w:val="22"/>
        </w:rPr>
        <w:t>contract</w:t>
      </w:r>
    </w:p>
    <w:p>
      <w:pPr>
        <w:spacing w:line="288" w:lineRule="exact"/>
        <w:rPr>
          <w:rFonts w:hint="default" w:eastAsia="Calibri" w:cs="Calibri" w:asciiTheme="minorAscii" w:hAnsiTheme="minorAscii"/>
          <w:sz w:val="22"/>
          <w:szCs w:val="22"/>
        </w:rPr>
        <w:sectPr>
          <w:headerReference r:id="rId10" w:type="default"/>
          <w:footerReference r:id="rId11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spacing w:before="29" w:line="186" w:lineRule="auto"/>
        <w:ind w:left="40"/>
        <w:outlineLvl w:val="0"/>
        <w:rPr>
          <w:rFonts w:hint="default" w:eastAsia="Calibri" w:cs="Calibri" w:asciiTheme="minorAscii" w:hAnsiTheme="minorAscii"/>
          <w:sz w:val="28"/>
          <w:szCs w:val="28"/>
        </w:rPr>
      </w:pPr>
      <w:r>
        <w:rPr>
          <w:rFonts w:hint="default" w:asciiTheme="minorAscii" w:hAnsiTheme="minorAscii"/>
        </w:rP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557530</wp:posOffset>
            </wp:positionH>
            <wp:positionV relativeFrom="page">
              <wp:posOffset>1104900</wp:posOffset>
            </wp:positionV>
            <wp:extent cx="935990" cy="12065"/>
            <wp:effectExtent l="0" t="0" r="0" b="0"/>
            <wp:wrapNone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935736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" w:name="bookmark4"/>
      <w:bookmarkEnd w:id="2"/>
      <w:bookmarkStart w:id="3" w:name="bookmark5"/>
      <w:bookmarkEnd w:id="3"/>
      <w:bookmarkStart w:id="4" w:name="bookmark6"/>
      <w:bookmarkEnd w:id="4"/>
      <w:bookmarkStart w:id="5" w:name="bookmark7"/>
      <w:bookmarkEnd w:id="5"/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8"/>
          <w:szCs w:val="28"/>
        </w:rPr>
        <w:t>2.       WHO</w:t>
      </w:r>
      <w:r>
        <w:rPr>
          <w:rFonts w:hint="default" w:eastAsia="Calibri" w:cs="Calibri" w:asciiTheme="minorAscii" w:hAnsiTheme="minorAscii"/>
          <w:b/>
          <w:bCs/>
          <w:color w:val="00558C"/>
          <w:spacing w:val="9"/>
          <w:sz w:val="28"/>
          <w:szCs w:val="2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8"/>
          <w:szCs w:val="28"/>
        </w:rPr>
        <w:t>CAN</w:t>
      </w:r>
      <w:r>
        <w:rPr>
          <w:rFonts w:hint="default" w:eastAsia="Calibri" w:cs="Calibri" w:asciiTheme="minorAscii" w:hAnsiTheme="minorAscii"/>
          <w:b/>
          <w:bCs/>
          <w:color w:val="00558C"/>
          <w:spacing w:val="18"/>
          <w:w w:val="101"/>
          <w:sz w:val="28"/>
          <w:szCs w:val="2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8"/>
          <w:szCs w:val="28"/>
        </w:rPr>
        <w:t>BE</w:t>
      </w:r>
      <w:r>
        <w:rPr>
          <w:rFonts w:hint="default" w:eastAsia="Calibri" w:cs="Calibri" w:asciiTheme="minorAscii" w:hAnsiTheme="minorAscii"/>
          <w:b/>
          <w:bCs/>
          <w:color w:val="00558C"/>
          <w:spacing w:val="2"/>
          <w:sz w:val="28"/>
          <w:szCs w:val="2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8"/>
          <w:szCs w:val="28"/>
        </w:rPr>
        <w:t>A</w:t>
      </w:r>
      <w:r>
        <w:rPr>
          <w:rFonts w:hint="default" w:eastAsia="Calibri" w:cs="Calibri" w:asciiTheme="minorAscii" w:hAnsiTheme="minorAscii"/>
          <w:b/>
          <w:bCs/>
          <w:color w:val="00558C"/>
          <w:spacing w:val="16"/>
          <w:sz w:val="28"/>
          <w:szCs w:val="2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8"/>
          <w:szCs w:val="28"/>
        </w:rPr>
        <w:t>LESSEE</w:t>
      </w:r>
      <w:r>
        <w:rPr>
          <w:rFonts w:hint="default" w:eastAsia="Calibri" w:cs="Calibri" w:asciiTheme="minorAscii" w:hAnsiTheme="minorAscii"/>
          <w:b/>
          <w:bCs/>
          <w:color w:val="00558C"/>
          <w:spacing w:val="10"/>
          <w:sz w:val="28"/>
          <w:szCs w:val="2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8"/>
          <w:szCs w:val="28"/>
        </w:rPr>
        <w:t>OR</w:t>
      </w:r>
      <w:r>
        <w:rPr>
          <w:rFonts w:hint="default" w:eastAsia="Calibri" w:cs="Calibri" w:asciiTheme="minorAscii" w:hAnsiTheme="minorAscii"/>
          <w:b/>
          <w:bCs/>
          <w:color w:val="00558C"/>
          <w:spacing w:val="18"/>
          <w:w w:val="101"/>
          <w:sz w:val="28"/>
          <w:szCs w:val="2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8"/>
          <w:szCs w:val="28"/>
        </w:rPr>
        <w:t>PARTNER</w:t>
      </w:r>
      <w:r>
        <w:rPr>
          <w:rFonts w:hint="default" w:eastAsia="Calibri" w:cs="Calibri" w:asciiTheme="minorAscii" w:hAnsiTheme="minorAscii"/>
          <w:b/>
          <w:bCs/>
          <w:color w:val="00558C"/>
          <w:spacing w:val="10"/>
          <w:sz w:val="28"/>
          <w:szCs w:val="2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8"/>
          <w:szCs w:val="28"/>
        </w:rPr>
        <w:t>OF</w:t>
      </w:r>
      <w:r>
        <w:rPr>
          <w:rFonts w:hint="default" w:eastAsia="Calibri" w:cs="Calibri" w:asciiTheme="minorAscii" w:hAnsiTheme="minorAscii"/>
          <w:b/>
          <w:bCs/>
          <w:color w:val="00558C"/>
          <w:spacing w:val="3"/>
          <w:sz w:val="28"/>
          <w:szCs w:val="2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8"/>
          <w:szCs w:val="28"/>
        </w:rPr>
        <w:t>A</w:t>
      </w:r>
      <w:r>
        <w:rPr>
          <w:rFonts w:hint="default" w:eastAsia="Calibri" w:cs="Calibri" w:asciiTheme="minorAscii" w:hAnsiTheme="minorAscii"/>
          <w:b/>
          <w:bCs/>
          <w:color w:val="00558C"/>
          <w:spacing w:val="16"/>
          <w:w w:val="101"/>
          <w:sz w:val="28"/>
          <w:szCs w:val="2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8"/>
          <w:szCs w:val="28"/>
        </w:rPr>
        <w:t>LIGHTHOU</w:t>
      </w:r>
      <w:r>
        <w:rPr>
          <w:rFonts w:hint="default" w:eastAsia="Calibri" w:cs="Calibri" w:asciiTheme="minorAscii" w:hAnsiTheme="minorAscii"/>
          <w:b/>
          <w:bCs/>
          <w:color w:val="00558C"/>
          <w:spacing w:val="-2"/>
          <w:sz w:val="28"/>
          <w:szCs w:val="28"/>
        </w:rPr>
        <w:t>SE</w:t>
      </w:r>
      <w:r>
        <w:rPr>
          <w:rFonts w:hint="default" w:eastAsia="Calibri" w:cs="Calibri" w:asciiTheme="minorAscii" w:hAnsiTheme="minorAscii"/>
          <w:b/>
          <w:bCs/>
          <w:color w:val="00558C"/>
          <w:spacing w:val="1"/>
          <w:sz w:val="28"/>
          <w:szCs w:val="2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-2"/>
          <w:sz w:val="28"/>
          <w:szCs w:val="28"/>
        </w:rPr>
        <w:t>AGREEMENT?</w:t>
      </w:r>
    </w:p>
    <w:p>
      <w:pPr>
        <w:pStyle w:val="2"/>
        <w:spacing w:line="436" w:lineRule="auto"/>
        <w:rPr>
          <w:rFonts w:hint="default" w:asciiTheme="minorAscii" w:hAnsiTheme="minorAscii"/>
        </w:rPr>
      </w:pPr>
    </w:p>
    <w:p>
      <w:pPr>
        <w:spacing w:before="67" w:line="227" w:lineRule="auto"/>
        <w:ind w:left="37" w:right="771" w:hanging="7"/>
        <w:jc w:val="both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20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lighthouse authority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has to consider what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kind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lessees they</w:t>
      </w:r>
      <w:r>
        <w:rPr>
          <w:rFonts w:hint="default" w:eastAsia="Calibri" w:cs="Calibri" w:asciiTheme="minorAscii" w:hAnsiTheme="minorAscii"/>
          <w:spacing w:val="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want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or follow</w:t>
      </w:r>
      <w:r>
        <w:rPr>
          <w:rFonts w:hint="default" w:eastAsia="Calibri" w:cs="Calibri" w:asciiTheme="minorAscii" w:hAnsiTheme="minorAscii"/>
          <w:spacing w:val="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what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government</w:t>
      </w:r>
      <w:r>
        <w:rPr>
          <w:rFonts w:hint="default" w:eastAsia="Calibri" w:cs="Calibri" w:asciiTheme="minorAscii" w:hAnsiTheme="minorAscii"/>
          <w:spacing w:val="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guidance</w:t>
      </w:r>
      <w:r>
        <w:rPr>
          <w:rFonts w:hint="default" w:eastAsia="Calibri" w:cs="Calibri" w:asciiTheme="minorAscii" w:hAnsiTheme="minorAscii"/>
          <w:spacing w:val="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that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may  exist.  There  can  be  different  types  of  stakeholders,</w:t>
      </w:r>
      <w:r>
        <w:rPr>
          <w:rFonts w:hint="default" w:eastAsia="Calibri" w:cs="Calibri" w:asciiTheme="minorAscii" w:hAnsiTheme="minorAscii"/>
          <w:spacing w:val="3"/>
          <w:sz w:val="22"/>
          <w:szCs w:val="22"/>
        </w:rPr>
        <w:t xml:space="preserve">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e.g.,  other</w:t>
      </w:r>
      <w:r>
        <w:rPr>
          <w:rFonts w:hint="default" w:eastAsia="Calibri" w:cs="Calibri" w:asciiTheme="minorAscii" w:hAnsiTheme="minorAscii"/>
          <w:spacing w:val="5"/>
          <w:sz w:val="22"/>
          <w:szCs w:val="22"/>
        </w:rPr>
        <w:t xml:space="preserve">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public</w:t>
      </w:r>
      <w:r>
        <w:rPr>
          <w:rFonts w:hint="default" w:eastAsia="Calibri" w:cs="Calibri" w:asciiTheme="minorAscii" w:hAnsiTheme="minorAscii"/>
          <w:spacing w:val="3"/>
          <w:sz w:val="22"/>
          <w:szCs w:val="22"/>
        </w:rPr>
        <w:t xml:space="preserve">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authorities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or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services,</w:t>
      </w:r>
      <w:r>
        <w:rPr>
          <w:rFonts w:hint="default" w:eastAsia="Calibri" w:cs="Calibri" w:asciiTheme="minorAscii" w:hAnsiTheme="minorAscii"/>
          <w:spacing w:val="5"/>
          <w:sz w:val="22"/>
          <w:szCs w:val="22"/>
        </w:rPr>
        <w:t xml:space="preserve">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municip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al</w:t>
      </w:r>
      <w:r>
        <w:rPr>
          <w:rFonts w:hint="default" w:eastAsia="Calibri" w:cs="Calibri" w:asciiTheme="minorAscii" w:hAnsiTheme="minorAscii"/>
          <w:spacing w:val="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authorities,</w:t>
      </w:r>
      <w:r>
        <w:rPr>
          <w:rFonts w:hint="default" w:eastAsia="Calibri" w:cs="Calibri" w:asciiTheme="minorAscii" w:hAnsiTheme="minorAscii"/>
          <w:spacing w:val="3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non-governmental</w:t>
      </w:r>
      <w:r>
        <w:rPr>
          <w:rFonts w:hint="default" w:eastAsia="Calibri" w:cs="Calibri" w:asciiTheme="minorAscii" w:hAnsiTheme="minorAscii"/>
          <w:spacing w:val="2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organizations,</w:t>
      </w:r>
      <w:r>
        <w:rPr>
          <w:rFonts w:hint="default" w:eastAsia="Calibri" w:cs="Calibri" w:asciiTheme="minorAscii" w:hAnsiTheme="minorAscii"/>
          <w:spacing w:val="33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local</w:t>
      </w:r>
      <w:r>
        <w:rPr>
          <w:rFonts w:hint="default" w:eastAsia="Calibri" w:cs="Calibri" w:asciiTheme="minorAscii" w:hAnsiTheme="minorAscii"/>
          <w:spacing w:val="2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community</w:t>
      </w:r>
      <w:r>
        <w:rPr>
          <w:rFonts w:hint="default" w:eastAsia="Calibri" w:cs="Calibri" w:asciiTheme="minorAscii" w:hAnsiTheme="minorAscii"/>
          <w:spacing w:val="2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organiz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ations</w:t>
      </w:r>
      <w:r>
        <w:rPr>
          <w:rFonts w:hint="default" w:eastAsia="Calibri" w:cs="Calibri" w:asciiTheme="minorAscii" w:hAnsiTheme="minorAscii"/>
          <w:spacing w:val="2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or</w:t>
      </w:r>
      <w:r>
        <w:rPr>
          <w:rFonts w:hint="default" w:eastAsia="Calibri" w:cs="Calibri" w:asciiTheme="minorAscii" w:hAnsiTheme="minorAscii"/>
          <w:spacing w:val="3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private</w:t>
      </w:r>
      <w:r>
        <w:rPr>
          <w:rFonts w:hint="default" w:eastAsia="Calibri" w:cs="Calibri" w:asciiTheme="minorAscii" w:hAnsiTheme="minorAscii"/>
          <w:spacing w:val="2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companies.</w:t>
      </w:r>
      <w:r>
        <w:rPr>
          <w:rFonts w:hint="default" w:eastAsia="Calibri" w:cs="Calibri" w:asciiTheme="minorAscii" w:hAnsiTheme="minorAscii"/>
          <w:spacing w:val="2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Which</w:t>
      </w:r>
      <w:r>
        <w:rPr>
          <w:rFonts w:hint="default" w:eastAsia="Calibri" w:cs="Calibri" w:asciiTheme="minorAscii" w:hAnsiTheme="minorAscii"/>
          <w:spacing w:val="21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one</w:t>
      </w:r>
      <w:r>
        <w:rPr>
          <w:rFonts w:hint="default" w:eastAsia="Calibri" w:cs="Calibri" w:asciiTheme="minorAscii" w:hAnsiTheme="minorAscii"/>
          <w:spacing w:val="3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is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chosen, depends on</w:t>
      </w:r>
      <w:r>
        <w:rPr>
          <w:rFonts w:hint="default" w:eastAsia="Calibri" w:cs="Calibri" w:asciiTheme="minorAscii" w:hAnsiTheme="minorAscii"/>
          <w:spacing w:val="2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many aspects – for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instance:</w:t>
      </w:r>
    </w:p>
    <w:p>
      <w:pPr>
        <w:spacing w:before="191" w:line="177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z w:val="22"/>
          <w:szCs w:val="22"/>
        </w:rPr>
        <w:t>How are the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maintenance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responsibilities allocat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ed?</w:t>
      </w:r>
    </w:p>
    <w:p>
      <w:pPr>
        <w:spacing w:before="188" w:line="177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z w:val="22"/>
          <w:szCs w:val="22"/>
        </w:rPr>
        <w:t>How accessible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is 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lighth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ouse?</w:t>
      </w:r>
    </w:p>
    <w:p>
      <w:pPr>
        <w:spacing w:before="191" w:line="177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2"/>
          <w:sz w:val="22"/>
          <w:szCs w:val="22"/>
        </w:rPr>
        <w:t>.</w:t>
      </w:r>
      <w:r>
        <w:rPr>
          <w:rFonts w:hint="default" w:eastAsia="Symbol" w:cs="Symbol" w:asciiTheme="minorAscii" w:hAnsiTheme="minorAscii"/>
          <w:color w:val="00558C"/>
          <w:spacing w:val="11"/>
          <w:sz w:val="22"/>
          <w:szCs w:val="22"/>
        </w:rPr>
        <w:t xml:space="preserve">     </w:t>
      </w:r>
      <w:r>
        <w:rPr>
          <w:rFonts w:hint="default" w:eastAsia="Calibri" w:cs="Calibri" w:asciiTheme="minorAscii" w:hAnsiTheme="minorAscii"/>
          <w:sz w:val="22"/>
          <w:szCs w:val="22"/>
        </w:rPr>
        <w:t>Are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there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any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operational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restrictions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to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access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>?</w:t>
      </w:r>
    </w:p>
    <w:p>
      <w:pPr>
        <w:spacing w:before="190" w:line="178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z w:val="22"/>
          <w:szCs w:val="22"/>
        </w:rPr>
        <w:t>What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potential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has the site for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new complementary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use?</w:t>
      </w:r>
    </w:p>
    <w:p>
      <w:pPr>
        <w:spacing w:before="190" w:line="178" w:lineRule="auto"/>
        <w:ind w:left="606"/>
        <w:rPr>
          <w:ins w:id="6" w:author="Jiang" w:date="2023-08-11T10:45:07Z"/>
          <w:rFonts w:hint="default" w:eastAsia="Calibri" w:cs="Calibri" w:asciiTheme="minorAscii" w:hAnsiTheme="minorAscii"/>
          <w:spacing w:val="-1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-1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What type of</w:t>
      </w:r>
      <w:r>
        <w:rPr>
          <w:rFonts w:hint="default" w:eastAsia="Calibri" w:cs="Calibri" w:asciiTheme="minorAscii" w:hAnsiTheme="minorAscii"/>
          <w:spacing w:val="31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new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use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is acceptable to the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authority or</w:t>
      </w:r>
      <w:r>
        <w:rPr>
          <w:rFonts w:hint="default" w:eastAsia="Calibri" w:cs="Calibri" w:asciiTheme="minorAscii" w:hAnsiTheme="minorAscii"/>
          <w:spacing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to</w:t>
      </w:r>
      <w:r>
        <w:rPr>
          <w:rFonts w:hint="default" w:eastAsia="Calibri" w:cs="Calibri" w:asciiTheme="minorAscii" w:hAnsiTheme="minorAscii"/>
          <w:spacing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8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local</w:t>
      </w:r>
      <w:r>
        <w:rPr>
          <w:rFonts w:hint="default" w:eastAsia="Calibri" w:cs="Calibri" w:asciiTheme="minorAscii" w:hAnsiTheme="minorAscii"/>
          <w:spacing w:val="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community?</w:t>
      </w:r>
    </w:p>
    <w:p>
      <w:pPr>
        <w:spacing w:before="190" w:line="178" w:lineRule="auto"/>
        <w:ind w:left="606"/>
        <w:rPr>
          <w:rFonts w:hint="default" w:eastAsia="宋体" w:cs="Calibri" w:asciiTheme="minorAscii" w:hAnsiTheme="minorAscii"/>
          <w:spacing w:val="-1"/>
          <w:sz w:val="22"/>
          <w:szCs w:val="22"/>
          <w:lang w:val="en-US" w:eastAsia="zh-CN"/>
        </w:rPr>
      </w:pPr>
      <w:ins w:id="7" w:author="Jiang" w:date="2023-08-11T10:45:13Z">
        <w:r>
          <w:rPr>
            <w:rFonts w:hint="default" w:eastAsia="Symbol" w:cs="Symbol" w:asciiTheme="minorAscii" w:hAnsiTheme="minorAscii"/>
            <w:color w:val="00558C"/>
            <w:spacing w:val="-1"/>
            <w:sz w:val="22"/>
            <w:szCs w:val="22"/>
          </w:rPr>
          <w:t xml:space="preserve">.      </w:t>
        </w:r>
      </w:ins>
      <w:ins w:id="8" w:author="Jiang" w:date="2023-08-11T10:45:33Z">
        <w:r>
          <w:rPr>
            <w:rFonts w:hint="default" w:eastAsia="宋体" w:cs="Calibri" w:asciiTheme="minorAscii" w:hAnsiTheme="minorAscii"/>
            <w:color w:val="000000"/>
            <w:spacing w:val="0"/>
            <w:sz w:val="22"/>
            <w:szCs w:val="22"/>
            <w:lang w:val="en-US" w:eastAsia="zh-CN"/>
          </w:rPr>
          <w:t>Do</w:t>
        </w:r>
      </w:ins>
      <w:ins w:id="9" w:author="Jiang" w:date="2023-09-01T14:41:27Z">
        <w:r>
          <w:rPr>
            <w:rFonts w:hint="eastAsia" w:eastAsia="宋体" w:cs="Calibri" w:asciiTheme="minorAscii" w:hAnsiTheme="minorAscii"/>
            <w:color w:val="000000"/>
            <w:spacing w:val="0"/>
            <w:sz w:val="22"/>
            <w:szCs w:val="22"/>
            <w:lang w:val="en-US" w:eastAsia="zh-CN"/>
          </w:rPr>
          <w:t>es</w:t>
        </w:r>
      </w:ins>
      <w:ins w:id="10" w:author="Jiang" w:date="2023-08-11T10:45:33Z">
        <w:r>
          <w:rPr>
            <w:rFonts w:hint="default" w:eastAsia="Calibri" w:cs="Calibri" w:asciiTheme="minorAscii" w:hAnsiTheme="minorAscii"/>
            <w:color w:val="000000"/>
            <w:spacing w:val="0"/>
            <w:sz w:val="22"/>
            <w:szCs w:val="22"/>
          </w:rPr>
          <w:t xml:space="preserve"> the renovation and opening of the lighthouse match with local planning </w:t>
        </w:r>
      </w:ins>
      <w:ins w:id="11" w:author="Jiang" w:date="2023-09-01T09:39:34Z">
        <w:r>
          <w:rPr>
            <w:rFonts w:hint="eastAsia" w:eastAsia="宋体" w:cs="Calibri" w:asciiTheme="minorAscii" w:hAnsiTheme="minorAscii"/>
            <w:color w:val="000000"/>
            <w:spacing w:val="0"/>
            <w:sz w:val="22"/>
            <w:szCs w:val="22"/>
            <w:lang w:val="en-US" w:eastAsia="zh-CN"/>
          </w:rPr>
          <w:t>including</w:t>
        </w:r>
      </w:ins>
      <w:ins w:id="12" w:author="Jiang" w:date="2023-08-11T10:45:33Z">
        <w:r>
          <w:rPr>
            <w:rFonts w:hint="default" w:eastAsia="Calibri" w:cs="Calibri" w:asciiTheme="minorAscii" w:hAnsiTheme="minorAscii"/>
            <w:color w:val="000000"/>
            <w:spacing w:val="0"/>
            <w:sz w:val="22"/>
            <w:szCs w:val="22"/>
          </w:rPr>
          <w:t xml:space="preserve"> the local cultural tourism industry</w:t>
        </w:r>
      </w:ins>
      <w:ins w:id="13" w:author="Jiang" w:date="2023-08-11T10:45:40Z">
        <w:r>
          <w:rPr>
            <w:rFonts w:hint="default" w:eastAsia="宋体" w:cs="Calibri" w:asciiTheme="minorAscii" w:hAnsiTheme="minorAscii"/>
            <w:color w:val="000000"/>
            <w:spacing w:val="0"/>
            <w:sz w:val="22"/>
            <w:szCs w:val="22"/>
            <w:lang w:val="en-US" w:eastAsia="zh-CN"/>
          </w:rPr>
          <w:t>?</w:t>
        </w:r>
      </w:ins>
    </w:p>
    <w:p>
      <w:pPr>
        <w:spacing w:before="191" w:line="177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-1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Is the</w:t>
      </w:r>
      <w:r>
        <w:rPr>
          <w:rFonts w:hint="default" w:eastAsia="Calibri" w:cs="Calibri" w:asciiTheme="minorAscii" w:hAnsiTheme="minorAscii"/>
          <w:spacing w:val="30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lighthouse situated</w:t>
      </w:r>
      <w:r>
        <w:rPr>
          <w:rFonts w:hint="default" w:eastAsia="Calibri" w:cs="Calibri" w:asciiTheme="minorAscii" w:hAnsiTheme="minorAscii"/>
          <w:spacing w:val="1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 an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attractive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area,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and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are there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other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tourist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attractions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nearby?</w:t>
      </w:r>
    </w:p>
    <w:p>
      <w:pPr>
        <w:spacing w:before="189" w:line="177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z w:val="22"/>
          <w:szCs w:val="22"/>
        </w:rPr>
        <w:t>Is there another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lighthou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se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open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nearby?</w:t>
      </w:r>
    </w:p>
    <w:p>
      <w:pPr>
        <w:spacing w:before="191" w:line="177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-1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Is the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lighthouse or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its surroundings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controlled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by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heritage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or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other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legal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regulations?</w:t>
      </w:r>
    </w:p>
    <w:p>
      <w:pPr>
        <w:spacing w:before="191" w:line="177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z w:val="22"/>
          <w:szCs w:val="22"/>
        </w:rPr>
        <w:t>Can the</w:t>
      </w:r>
      <w:r>
        <w:rPr>
          <w:rFonts w:hint="default" w:eastAsia="Calibri" w:cs="Calibri" w:asciiTheme="minorAscii" w:hAnsiTheme="minorAscii"/>
          <w:spacing w:val="18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lessee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be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 joint venture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partner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 other aspects?</w:t>
      </w:r>
    </w:p>
    <w:p>
      <w:pPr>
        <w:spacing w:before="192" w:line="177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z w:val="22"/>
          <w:szCs w:val="22"/>
        </w:rPr>
        <w:t>Can the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lessee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undertake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marketing w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ithin the agreement?</w:t>
      </w:r>
    </w:p>
    <w:p>
      <w:pPr>
        <w:pStyle w:val="2"/>
        <w:spacing w:line="241" w:lineRule="auto"/>
        <w:rPr>
          <w:rFonts w:hint="default" w:asciiTheme="minorAscii" w:hAnsiTheme="minorAscii"/>
        </w:rPr>
      </w:pPr>
    </w:p>
    <w:p>
      <w:pPr>
        <w:spacing w:before="85" w:line="179" w:lineRule="auto"/>
        <w:ind w:left="40"/>
        <w:outlineLvl w:val="0"/>
        <w:rPr>
          <w:rFonts w:hint="default" w:eastAsia="Calibri" w:cs="Calibri" w:asciiTheme="minorAscii" w:hAnsiTheme="minorAscii"/>
          <w:sz w:val="28"/>
          <w:szCs w:val="28"/>
        </w:rPr>
      </w:pP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8"/>
          <w:szCs w:val="28"/>
        </w:rPr>
        <w:t>3.</w:t>
      </w:r>
      <w:r>
        <w:rPr>
          <w:rFonts w:hint="default" w:eastAsia="Calibri" w:cs="Calibri" w:asciiTheme="minorAscii" w:hAnsiTheme="minorAscii"/>
          <w:b/>
          <w:bCs/>
          <w:color w:val="00558C"/>
          <w:spacing w:val="8"/>
          <w:sz w:val="28"/>
          <w:szCs w:val="28"/>
        </w:rPr>
        <w:t xml:space="preserve">       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8"/>
          <w:szCs w:val="28"/>
        </w:rPr>
        <w:t>TYPE OF AGREEMENTS</w:t>
      </w:r>
    </w:p>
    <w:p>
      <w:pPr>
        <w:pStyle w:val="2"/>
        <w:spacing w:line="435" w:lineRule="auto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557530</wp:posOffset>
            </wp:positionH>
            <wp:positionV relativeFrom="page">
              <wp:posOffset>5383530</wp:posOffset>
            </wp:positionV>
            <wp:extent cx="935990" cy="12065"/>
            <wp:effectExtent l="0" t="0" r="0" b="0"/>
            <wp:wrapNone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935736" cy="121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68" w:line="223" w:lineRule="auto"/>
        <w:ind w:left="38" w:right="769" w:hanging="8"/>
        <w:jc w:val="both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  type  of  the  agreement  will</w:t>
      </w:r>
      <w:r>
        <w:rPr>
          <w:rFonts w:hint="default" w:eastAsia="Calibri" w:cs="Calibri" w:asciiTheme="minorAscii" w:hAnsiTheme="minorAscii"/>
          <w:spacing w:val="5"/>
          <w:sz w:val="22"/>
          <w:szCs w:val="22"/>
        </w:rPr>
        <w:t xml:space="preserve">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depend</w:t>
      </w:r>
      <w:r>
        <w:rPr>
          <w:rFonts w:hint="default" w:eastAsia="Calibri" w:cs="Calibri" w:asciiTheme="minorAscii" w:hAnsiTheme="minorAscii"/>
          <w:spacing w:val="4"/>
          <w:sz w:val="22"/>
          <w:szCs w:val="22"/>
        </w:rPr>
        <w:t xml:space="preserve">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on  the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proposed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use</w:t>
      </w:r>
      <w:r>
        <w:rPr>
          <w:rFonts w:hint="default" w:eastAsia="Calibri" w:cs="Calibri" w:asciiTheme="minorAscii" w:hAnsiTheme="minorAscii"/>
          <w:spacing w:val="4"/>
          <w:sz w:val="22"/>
          <w:szCs w:val="22"/>
        </w:rPr>
        <w:t xml:space="preserve">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and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particular</w:t>
      </w:r>
      <w:r>
        <w:rPr>
          <w:rFonts w:hint="default" w:eastAsia="Calibri" w:cs="Calibri" w:asciiTheme="minorAscii" w:hAnsiTheme="minorAscii"/>
          <w:spacing w:val="5"/>
          <w:sz w:val="22"/>
          <w:szCs w:val="22"/>
        </w:rPr>
        <w:t xml:space="preserve">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site</w:t>
      </w:r>
      <w:r>
        <w:rPr>
          <w:rFonts w:hint="default" w:eastAsia="Calibri" w:cs="Calibri" w:asciiTheme="minorAscii" w:hAnsiTheme="minorAscii"/>
          <w:spacing w:val="4"/>
          <w:sz w:val="22"/>
          <w:szCs w:val="22"/>
        </w:rPr>
        <w:t xml:space="preserve"> 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specific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requirements</w:t>
      </w:r>
      <w:r>
        <w:rPr>
          <w:rFonts w:hint="default" w:eastAsia="Calibri" w:cs="Calibri" w:asciiTheme="minorAscii" w:hAnsiTheme="minorAscii"/>
          <w:spacing w:val="6"/>
          <w:sz w:val="22"/>
          <w:szCs w:val="22"/>
        </w:rPr>
        <w:t xml:space="preserve"> 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and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restrictions.</w:t>
      </w:r>
      <w:r>
        <w:rPr>
          <w:rFonts w:hint="default" w:eastAsia="Calibri" w:cs="Calibri" w:asciiTheme="minorAscii" w:hAnsiTheme="minorAscii"/>
          <w:spacing w:val="3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These</w:t>
      </w:r>
      <w:r>
        <w:rPr>
          <w:rFonts w:hint="default" w:eastAsia="Calibri" w:cs="Calibri" w:asciiTheme="minorAscii" w:hAnsiTheme="minorAscii"/>
          <w:spacing w:val="4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agreements</w:t>
      </w:r>
      <w:r>
        <w:rPr>
          <w:rFonts w:hint="default" w:eastAsia="Calibri" w:cs="Calibri" w:asciiTheme="minorAscii" w:hAnsiTheme="minorAscii"/>
          <w:spacing w:val="4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are</w:t>
      </w:r>
      <w:r>
        <w:rPr>
          <w:rFonts w:hint="default" w:eastAsia="Calibri" w:cs="Calibri" w:asciiTheme="minorAscii" w:hAnsiTheme="minorAscii"/>
          <w:spacing w:val="4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generally  used</w:t>
      </w:r>
      <w:r>
        <w:rPr>
          <w:rFonts w:hint="default" w:eastAsia="Calibri" w:cs="Calibri" w:asciiTheme="minorAscii" w:hAnsiTheme="minorAscii"/>
          <w:spacing w:val="41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when</w:t>
      </w:r>
      <w:r>
        <w:rPr>
          <w:rFonts w:hint="default" w:eastAsia="Calibri" w:cs="Calibri" w:asciiTheme="minorAscii" w:hAnsiTheme="minorAscii"/>
          <w:spacing w:val="39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  lighthouse  is  still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 xml:space="preserve">  operational  as  most  lighthouse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authorities are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unlikely to</w:t>
      </w:r>
      <w:r>
        <w:rPr>
          <w:rFonts w:hint="default" w:eastAsia="Calibri" w:cs="Calibri" w:asciiTheme="minorAscii" w:hAnsiTheme="minorAscii"/>
          <w:spacing w:val="18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retain sites where there</w:t>
      </w:r>
      <w:r>
        <w:rPr>
          <w:rFonts w:hint="default" w:eastAsia="Calibri" w:cs="Calibri" w:asciiTheme="minorAscii" w:hAnsiTheme="minorAscii"/>
          <w:spacing w:val="1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is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no operational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arine Aid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to</w:t>
      </w:r>
      <w:r>
        <w:rPr>
          <w:rFonts w:hint="default" w:eastAsia="Calibri" w:cs="Calibri" w:asciiTheme="minorAscii" w:hAnsiTheme="minorAscii"/>
          <w:spacing w:val="2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Navigation.</w:t>
      </w:r>
    </w:p>
    <w:p>
      <w:pPr>
        <w:spacing w:before="191" w:line="177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3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z w:val="22"/>
          <w:szCs w:val="22"/>
        </w:rPr>
        <w:t>Partnership</w:t>
      </w:r>
      <w:r>
        <w:rPr>
          <w:rFonts w:hint="default" w:eastAsia="Calibri" w:cs="Calibri" w:asciiTheme="minorAscii" w:hAnsiTheme="minorAscii"/>
          <w:spacing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agreement</w:t>
      </w:r>
    </w:p>
    <w:p>
      <w:pPr>
        <w:spacing w:before="191" w:line="176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z w:val="22"/>
          <w:szCs w:val="22"/>
        </w:rPr>
        <w:t>Full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maintenance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lease</w:t>
      </w:r>
    </w:p>
    <w:p>
      <w:pPr>
        <w:spacing w:before="192" w:line="176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z w:val="22"/>
          <w:szCs w:val="22"/>
        </w:rPr>
        <w:t>Shared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maintenance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lease</w:t>
      </w:r>
    </w:p>
    <w:p>
      <w:pPr>
        <w:spacing w:before="190" w:line="177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z w:val="22"/>
          <w:szCs w:val="22"/>
        </w:rPr>
        <w:t>License agreement for</w:t>
      </w:r>
      <w:r>
        <w:rPr>
          <w:rFonts w:hint="default" w:eastAsia="Calibri" w:cs="Calibri" w:asciiTheme="minorAscii" w:hAnsiTheme="minorAscii"/>
          <w:spacing w:val="19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public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access</w:t>
      </w:r>
    </w:p>
    <w:p>
      <w:pPr>
        <w:spacing w:before="192" w:line="177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z w:val="22"/>
          <w:szCs w:val="22"/>
        </w:rPr>
        <w:t>Management agreements for</w:t>
      </w:r>
      <w:r>
        <w:rPr>
          <w:rFonts w:hint="default" w:eastAsia="Calibri" w:cs="Calibri" w:asciiTheme="minorAscii" w:hAnsiTheme="minorAscii"/>
          <w:spacing w:val="1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public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access</w:t>
      </w:r>
    </w:p>
    <w:p>
      <w:pPr>
        <w:spacing w:before="320" w:line="186" w:lineRule="auto"/>
        <w:ind w:left="33"/>
        <w:outlineLvl w:val="0"/>
        <w:rPr>
          <w:rFonts w:hint="default" w:eastAsia="Calibri" w:cs="Calibri" w:asciiTheme="minorAscii" w:hAnsiTheme="minorAscii"/>
          <w:sz w:val="28"/>
          <w:szCs w:val="28"/>
        </w:rPr>
      </w:pPr>
      <w:bookmarkStart w:id="6" w:name="bookmark37"/>
      <w:bookmarkEnd w:id="6"/>
      <w:r>
        <w:rPr>
          <w:rFonts w:hint="default" w:eastAsia="Calibri" w:cs="Calibri" w:asciiTheme="minorAscii" w:hAnsiTheme="minorAscii"/>
          <w:b/>
          <w:bCs/>
          <w:color w:val="00558C"/>
          <w:sz w:val="28"/>
          <w:szCs w:val="28"/>
        </w:rPr>
        <w:t>4.</w:t>
      </w:r>
      <w:r>
        <w:rPr>
          <w:rFonts w:hint="default" w:eastAsia="Calibri" w:cs="Calibri" w:asciiTheme="minorAscii" w:hAnsiTheme="minorAscii"/>
          <w:b/>
          <w:bCs/>
          <w:color w:val="00558C"/>
          <w:spacing w:val="7"/>
          <w:sz w:val="28"/>
          <w:szCs w:val="28"/>
        </w:rPr>
        <w:t xml:space="preserve">       </w:t>
      </w:r>
      <w:r>
        <w:rPr>
          <w:rFonts w:hint="default" w:eastAsia="Calibri" w:cs="Calibri" w:asciiTheme="minorAscii" w:hAnsiTheme="minorAscii"/>
          <w:b/>
          <w:bCs/>
          <w:color w:val="00558C"/>
          <w:sz w:val="28"/>
          <w:szCs w:val="28"/>
        </w:rPr>
        <w:t>WHAT SHOULD THE AGREEME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8"/>
          <w:szCs w:val="28"/>
        </w:rPr>
        <w:t>NT CONTAIN?</w:t>
      </w:r>
    </w:p>
    <w:p>
      <w:pPr>
        <w:pStyle w:val="2"/>
        <w:spacing w:line="361" w:lineRule="auto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557530</wp:posOffset>
            </wp:positionH>
            <wp:positionV relativeFrom="page">
              <wp:posOffset>7793355</wp:posOffset>
            </wp:positionV>
            <wp:extent cx="935990" cy="12065"/>
            <wp:effectExtent l="0" t="0" r="0" b="0"/>
            <wp:wrapNone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935736" cy="12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67" w:line="296" w:lineRule="exact"/>
        <w:ind w:left="47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1"/>
          <w:position w:val="3"/>
          <w:sz w:val="22"/>
          <w:szCs w:val="22"/>
        </w:rPr>
        <w:t>Lease agreement/contract for</w:t>
      </w:r>
      <w:r>
        <w:rPr>
          <w:rFonts w:hint="default" w:eastAsia="Calibri" w:cs="Calibri" w:asciiTheme="minorAscii" w:hAnsiTheme="minorAscii"/>
          <w:spacing w:val="14"/>
          <w:w w:val="101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position w:val="3"/>
          <w:sz w:val="22"/>
          <w:szCs w:val="22"/>
        </w:rPr>
        <w:t>management of a</w:t>
      </w:r>
      <w:r>
        <w:rPr>
          <w:rFonts w:hint="default" w:eastAsia="Calibri" w:cs="Calibri" w:asciiTheme="minorAscii" w:hAnsiTheme="minorAscii"/>
          <w:spacing w:val="17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position w:val="3"/>
          <w:sz w:val="22"/>
          <w:szCs w:val="22"/>
        </w:rPr>
        <w:t>lighthouse or</w:t>
      </w:r>
      <w:r>
        <w:rPr>
          <w:rFonts w:hint="default" w:eastAsia="Calibri" w:cs="Calibri" w:asciiTheme="minorAscii" w:hAnsiTheme="minorAscii"/>
          <w:spacing w:val="17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position w:val="3"/>
          <w:sz w:val="22"/>
          <w:szCs w:val="22"/>
        </w:rPr>
        <w:t>part</w:t>
      </w:r>
      <w:r>
        <w:rPr>
          <w:rFonts w:hint="default" w:eastAsia="Calibri" w:cs="Calibri" w:asciiTheme="minorAscii" w:hAnsiTheme="minorAscii"/>
          <w:spacing w:val="11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position w:val="3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spacing w:val="-2"/>
          <w:position w:val="3"/>
          <w:sz w:val="22"/>
          <w:szCs w:val="22"/>
        </w:rPr>
        <w:t xml:space="preserve"> a</w:t>
      </w:r>
      <w:r>
        <w:rPr>
          <w:rFonts w:hint="default" w:eastAsia="Calibri" w:cs="Calibri" w:asciiTheme="minorAscii" w:hAnsiTheme="minorAscii"/>
          <w:spacing w:val="17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position w:val="3"/>
          <w:sz w:val="22"/>
          <w:szCs w:val="22"/>
        </w:rPr>
        <w:t>lighthouse</w:t>
      </w:r>
      <w:r>
        <w:rPr>
          <w:rFonts w:hint="default" w:eastAsia="Calibri" w:cs="Calibri" w:asciiTheme="minorAscii" w:hAnsiTheme="minorAscii"/>
          <w:spacing w:val="9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position w:val="3"/>
          <w:sz w:val="22"/>
          <w:szCs w:val="22"/>
        </w:rPr>
        <w:t>station.</w:t>
      </w:r>
    </w:p>
    <w:p>
      <w:pPr>
        <w:spacing w:before="304" w:line="179" w:lineRule="auto"/>
        <w:ind w:left="33"/>
        <w:outlineLvl w:val="1"/>
        <w:rPr>
          <w:rFonts w:hint="default" w:eastAsia="Calibri" w:cs="Calibri" w:asciiTheme="minorAscii" w:hAnsiTheme="minorAscii"/>
          <w:sz w:val="24"/>
          <w:szCs w:val="24"/>
        </w:rPr>
      </w:pP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4"/>
          <w:szCs w:val="24"/>
        </w:rPr>
        <w:t>4.1.         WHAT SHOULD</w:t>
      </w:r>
      <w:r>
        <w:rPr>
          <w:rFonts w:hint="default" w:eastAsia="Calibri" w:cs="Calibri" w:asciiTheme="minorAscii" w:hAnsiTheme="minorAscii"/>
          <w:b/>
          <w:bCs/>
          <w:color w:val="00558C"/>
          <w:spacing w:val="17"/>
          <w:sz w:val="24"/>
          <w:szCs w:val="24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4"/>
          <w:szCs w:val="24"/>
        </w:rPr>
        <w:t>BE</w:t>
      </w:r>
      <w:r>
        <w:rPr>
          <w:rFonts w:hint="default" w:eastAsia="Calibri" w:cs="Calibri" w:asciiTheme="minorAscii" w:hAnsiTheme="minorAscii"/>
          <w:b/>
          <w:bCs/>
          <w:color w:val="00558C"/>
          <w:spacing w:val="18"/>
          <w:sz w:val="24"/>
          <w:szCs w:val="24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4"/>
          <w:szCs w:val="24"/>
        </w:rPr>
        <w:t>INCLUDED</w:t>
      </w:r>
      <w:r>
        <w:rPr>
          <w:rFonts w:hint="default" w:eastAsia="Calibri" w:cs="Calibri" w:asciiTheme="minorAscii" w:hAnsiTheme="minorAscii"/>
          <w:b/>
          <w:bCs/>
          <w:color w:val="00558C"/>
          <w:spacing w:val="18"/>
          <w:sz w:val="24"/>
          <w:szCs w:val="24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4"/>
          <w:szCs w:val="24"/>
        </w:rPr>
        <w:t>IN AN AGREEMENT OR A CONTRACT</w:t>
      </w:r>
    </w:p>
    <w:p>
      <w:pPr>
        <w:pStyle w:val="2"/>
        <w:spacing w:line="399" w:lineRule="auto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drawing>
          <wp:anchor distT="0" distB="0" distL="0" distR="0" simplePos="0" relativeHeight="251672576" behindDoc="0" locked="0" layoutInCell="0" allowOverlap="1">
            <wp:simplePos x="0" y="0"/>
            <wp:positionH relativeFrom="page">
              <wp:posOffset>557530</wp:posOffset>
            </wp:positionH>
            <wp:positionV relativeFrom="page">
              <wp:posOffset>8600440</wp:posOffset>
            </wp:positionV>
            <wp:extent cx="937260" cy="6350"/>
            <wp:effectExtent l="0" t="0" r="0" b="0"/>
            <wp:wrapNone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68" w:line="177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-1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Both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parties’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rights and duties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have to</w:t>
      </w:r>
      <w:r>
        <w:rPr>
          <w:rFonts w:hint="default" w:eastAsia="Calibri" w:cs="Calibri" w:asciiTheme="minorAscii" w:hAnsiTheme="minorAscii"/>
          <w:spacing w:val="18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clearly</w:t>
      </w:r>
      <w:r>
        <w:rPr>
          <w:rFonts w:hint="default" w:eastAsia="Calibri" w:cs="Calibri" w:asciiTheme="minorAscii" w:hAnsiTheme="minorAscii"/>
          <w:spacing w:val="1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describ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ed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and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defined;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and</w:t>
      </w:r>
    </w:p>
    <w:p>
      <w:pPr>
        <w:spacing w:before="190" w:line="209" w:lineRule="auto"/>
        <w:ind w:left="1033" w:right="784" w:hanging="427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-1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some of the following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points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have to</w:t>
      </w:r>
      <w:r>
        <w:rPr>
          <w:rFonts w:hint="default" w:eastAsia="Calibri" w:cs="Calibri" w:asciiTheme="minorAscii" w:hAnsiTheme="minorAscii"/>
          <w:spacing w:val="18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1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included</w:t>
      </w:r>
      <w:r>
        <w:rPr>
          <w:rFonts w:hint="default" w:eastAsia="Calibri" w:cs="Calibri" w:asciiTheme="minorAscii" w:hAnsiTheme="minorAscii"/>
          <w:spacing w:val="1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 a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contr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act,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and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all</w:t>
      </w:r>
      <w:r>
        <w:rPr>
          <w:rFonts w:hint="default" w:eastAsia="Calibri" w:cs="Calibri" w:asciiTheme="minorAscii" w:hAnsiTheme="minorAscii"/>
          <w:spacing w:val="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should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at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least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considered for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inclusion.</w:t>
      </w:r>
    </w:p>
    <w:p>
      <w:pPr>
        <w:spacing w:line="209" w:lineRule="auto"/>
        <w:rPr>
          <w:rFonts w:hint="default" w:eastAsia="Calibri" w:cs="Calibri" w:asciiTheme="minorAscii" w:hAnsiTheme="minorAscii"/>
          <w:sz w:val="22"/>
          <w:szCs w:val="22"/>
        </w:rPr>
        <w:sectPr>
          <w:footerReference r:id="rId12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spacing w:line="26" w:lineRule="exact"/>
        <w:rPr>
          <w:rFonts w:hint="default" w:asciiTheme="minorAscii" w:hAnsiTheme="minorAscii"/>
        </w:rPr>
      </w:pPr>
    </w:p>
    <w:tbl>
      <w:tblPr>
        <w:tblStyle w:val="7"/>
        <w:tblW w:w="8343" w:type="dxa"/>
        <w:tblInd w:w="32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8"/>
        <w:gridCol w:w="3616"/>
        <w:gridCol w:w="3839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</w:tblPrEx>
        <w:trPr>
          <w:trHeight w:val="274" w:hRule="atLeast"/>
        </w:trPr>
        <w:tc>
          <w:tcPr>
            <w:tcW w:w="888" w:type="dxa"/>
            <w:vAlign w:val="top"/>
          </w:tcPr>
          <w:p>
            <w:pPr>
              <w:pStyle w:val="8"/>
              <w:spacing w:before="11" w:line="178" w:lineRule="auto"/>
              <w:rPr>
                <w:rFonts w:hint="default" w:asciiTheme="minorAscii" w:hAnsiTheme="minorAscii"/>
                <w:sz w:val="22"/>
                <w:szCs w:val="22"/>
              </w:rPr>
            </w:pPr>
            <w:bookmarkStart w:id="7" w:name="bookmark38"/>
            <w:bookmarkEnd w:id="7"/>
            <w:bookmarkStart w:id="8" w:name="bookmark9"/>
            <w:bookmarkEnd w:id="8"/>
            <w:bookmarkStart w:id="9" w:name="bookmark10"/>
            <w:bookmarkEnd w:id="9"/>
            <w:bookmarkStart w:id="10" w:name="bookmark8"/>
            <w:bookmarkEnd w:id="10"/>
            <w:bookmarkStart w:id="11" w:name="bookmark11"/>
            <w:bookmarkEnd w:id="11"/>
            <w:r>
              <w:rPr>
                <w:rFonts w:hint="default" w:asciiTheme="minorAscii" w:hAnsiTheme="minorAscii"/>
                <w:b/>
                <w:bCs/>
                <w:color w:val="00558C"/>
                <w:spacing w:val="-1"/>
                <w:sz w:val="22"/>
                <w:szCs w:val="22"/>
              </w:rPr>
              <w:t>4.1.1.</w:t>
            </w:r>
          </w:p>
        </w:tc>
        <w:tc>
          <w:tcPr>
            <w:tcW w:w="3616" w:type="dxa"/>
            <w:vAlign w:val="top"/>
          </w:tcPr>
          <w:p>
            <w:pPr>
              <w:pStyle w:val="8"/>
              <w:spacing w:before="1" w:line="176" w:lineRule="auto"/>
              <w:ind w:left="116"/>
              <w:outlineLvl w:val="2"/>
              <w:rPr>
                <w:rFonts w:hint="default" w:asciiTheme="minorAscii" w:hAnsiTheme="minorAscii"/>
                <w:sz w:val="18"/>
                <w:szCs w:val="18"/>
              </w:rPr>
            </w:pPr>
            <w:r>
              <w:rPr>
                <w:rFonts w:hint="default" w:asciiTheme="minorAscii" w:hAnsiTheme="minorAscii"/>
                <w:b/>
                <w:bCs/>
                <w:color w:val="00558C"/>
                <w:spacing w:val="4"/>
                <w:sz w:val="24"/>
                <w:szCs w:val="24"/>
              </w:rPr>
              <w:t>P</w:t>
            </w:r>
            <w:r>
              <w:rPr>
                <w:rFonts w:hint="default" w:asciiTheme="minorAscii" w:hAnsiTheme="minorAscii"/>
                <w:b/>
                <w:bCs/>
                <w:color w:val="00558C"/>
                <w:spacing w:val="4"/>
                <w:sz w:val="18"/>
                <w:szCs w:val="18"/>
              </w:rPr>
              <w:t>ARTIES TO THE AGREEMENT</w:t>
            </w:r>
          </w:p>
        </w:tc>
        <w:tc>
          <w:tcPr>
            <w:tcW w:w="3839" w:type="dxa"/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</w:tblPrEx>
        <w:trPr>
          <w:trHeight w:val="410" w:hRule="atLeast"/>
        </w:trPr>
        <w:tc>
          <w:tcPr>
            <w:tcW w:w="888" w:type="dxa"/>
            <w:vAlign w:val="top"/>
          </w:tcPr>
          <w:p>
            <w:pPr>
              <w:pStyle w:val="8"/>
              <w:spacing w:before="130" w:line="178" w:lineRule="auto"/>
              <w:ind w:left="15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3"/>
                <w:sz w:val="22"/>
                <w:szCs w:val="22"/>
              </w:rPr>
              <w:t>Lessor:</w:t>
            </w:r>
          </w:p>
        </w:tc>
        <w:tc>
          <w:tcPr>
            <w:tcW w:w="3616" w:type="dxa"/>
            <w:vAlign w:val="top"/>
          </w:tcPr>
          <w:p>
            <w:pPr>
              <w:pStyle w:val="8"/>
              <w:spacing w:before="132" w:line="177" w:lineRule="auto"/>
              <w:ind w:left="259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4"/>
                <w:sz w:val="22"/>
                <w:szCs w:val="22"/>
              </w:rPr>
              <w:t>Name:</w:t>
            </w:r>
          </w:p>
        </w:tc>
        <w:tc>
          <w:tcPr>
            <w:tcW w:w="3839" w:type="dxa"/>
            <w:vAlign w:val="top"/>
          </w:tcPr>
          <w:p>
            <w:pPr>
              <w:pStyle w:val="8"/>
              <w:spacing w:before="120" w:line="187" w:lineRule="auto"/>
              <w:ind w:left="1174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Organization</w:t>
            </w:r>
            <w:r>
              <w:rPr>
                <w:rFonts w:hint="default" w:asciiTheme="minorAscii" w:hAnsiTheme="minorAscii"/>
                <w:spacing w:val="28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number: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</w:tblPrEx>
        <w:trPr>
          <w:trHeight w:val="777" w:hRule="atLeast"/>
        </w:trPr>
        <w:tc>
          <w:tcPr>
            <w:tcW w:w="888" w:type="dxa"/>
            <w:vAlign w:val="top"/>
          </w:tcPr>
          <w:p>
            <w:pPr>
              <w:pStyle w:val="8"/>
              <w:spacing w:before="100" w:line="186" w:lineRule="auto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1"/>
                <w:sz w:val="22"/>
                <w:szCs w:val="22"/>
              </w:rPr>
              <w:t>Address:</w:t>
            </w:r>
          </w:p>
        </w:tc>
        <w:tc>
          <w:tcPr>
            <w:tcW w:w="3616" w:type="dxa"/>
            <w:vAlign w:val="top"/>
          </w:tcPr>
          <w:p>
            <w:pPr>
              <w:pStyle w:val="8"/>
              <w:spacing w:before="99" w:line="389" w:lineRule="exact"/>
              <w:ind w:left="259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2"/>
                <w:position w:val="16"/>
                <w:sz w:val="22"/>
                <w:szCs w:val="22"/>
              </w:rPr>
              <w:t>Postal address:</w:t>
            </w:r>
          </w:p>
          <w:p>
            <w:pPr>
              <w:pStyle w:val="8"/>
              <w:spacing w:before="1" w:line="186" w:lineRule="auto"/>
              <w:ind w:left="242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z w:val="22"/>
                <w:szCs w:val="22"/>
              </w:rPr>
              <w:t>Telephone:</w:t>
            </w:r>
          </w:p>
        </w:tc>
        <w:tc>
          <w:tcPr>
            <w:tcW w:w="3839" w:type="dxa"/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</w:tblPrEx>
        <w:trPr>
          <w:trHeight w:val="759" w:hRule="atLeast"/>
        </w:trPr>
        <w:tc>
          <w:tcPr>
            <w:tcW w:w="888" w:type="dxa"/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</w:p>
        </w:tc>
        <w:tc>
          <w:tcPr>
            <w:tcW w:w="3616" w:type="dxa"/>
            <w:vAlign w:val="top"/>
          </w:tcPr>
          <w:p>
            <w:pPr>
              <w:pStyle w:val="8"/>
              <w:spacing w:before="99" w:line="390" w:lineRule="exact"/>
              <w:ind w:left="242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position w:val="16"/>
                <w:sz w:val="22"/>
                <w:szCs w:val="22"/>
              </w:rPr>
              <w:t>Telefax</w:t>
            </w:r>
            <w:r>
              <w:rPr>
                <w:rFonts w:hint="default" w:asciiTheme="minorAscii" w:hAnsiTheme="minorAscii"/>
                <w:spacing w:val="1"/>
                <w:position w:val="16"/>
                <w:sz w:val="22"/>
                <w:szCs w:val="22"/>
              </w:rPr>
              <w:t>:</w:t>
            </w:r>
          </w:p>
          <w:p>
            <w:pPr>
              <w:pStyle w:val="8"/>
              <w:spacing w:line="186" w:lineRule="auto"/>
              <w:ind w:left="259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3"/>
                <w:sz w:val="22"/>
                <w:szCs w:val="22"/>
              </w:rPr>
              <w:t>E-mail:</w:t>
            </w:r>
          </w:p>
        </w:tc>
        <w:tc>
          <w:tcPr>
            <w:tcW w:w="3839" w:type="dxa"/>
            <w:vAlign w:val="top"/>
          </w:tcPr>
          <w:p>
            <w:pPr>
              <w:pStyle w:val="8"/>
              <w:spacing w:before="109" w:line="179" w:lineRule="auto"/>
              <w:ind w:left="1174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Contact</w:t>
            </w:r>
            <w:r>
              <w:rPr>
                <w:rFonts w:hint="default" w:asciiTheme="minorAscii" w:hAnsiTheme="minorAscii"/>
                <w:spacing w:val="19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person: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</w:tblPrEx>
        <w:trPr>
          <w:trHeight w:val="1184" w:hRule="atLeast"/>
        </w:trPr>
        <w:tc>
          <w:tcPr>
            <w:tcW w:w="888" w:type="dxa"/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</w:p>
        </w:tc>
        <w:tc>
          <w:tcPr>
            <w:tcW w:w="3616" w:type="dxa"/>
            <w:vAlign w:val="top"/>
          </w:tcPr>
          <w:p>
            <w:pPr>
              <w:pStyle w:val="8"/>
              <w:spacing w:before="129" w:line="178" w:lineRule="auto"/>
              <w:ind w:left="259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3"/>
                <w:sz w:val="22"/>
                <w:szCs w:val="22"/>
              </w:rPr>
              <w:t>Lessee:</w:t>
            </w:r>
          </w:p>
          <w:p>
            <w:pPr>
              <w:pStyle w:val="8"/>
              <w:spacing w:before="180" w:line="186" w:lineRule="auto"/>
              <w:ind w:left="245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1"/>
                <w:sz w:val="22"/>
                <w:szCs w:val="22"/>
              </w:rPr>
              <w:t>Address:</w:t>
            </w:r>
          </w:p>
          <w:p>
            <w:pPr>
              <w:pStyle w:val="8"/>
              <w:spacing w:before="179" w:line="187" w:lineRule="auto"/>
              <w:ind w:left="242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z w:val="22"/>
                <w:szCs w:val="22"/>
              </w:rPr>
              <w:t>Telephone:</w:t>
            </w:r>
          </w:p>
        </w:tc>
        <w:tc>
          <w:tcPr>
            <w:tcW w:w="3839" w:type="dxa"/>
            <w:vAlign w:val="top"/>
          </w:tcPr>
          <w:p>
            <w:pPr>
              <w:pStyle w:val="8"/>
              <w:spacing w:before="119" w:line="389" w:lineRule="exact"/>
              <w:jc w:val="right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2"/>
                <w:position w:val="16"/>
                <w:sz w:val="22"/>
                <w:szCs w:val="22"/>
              </w:rPr>
              <w:t>Name:</w:t>
            </w:r>
            <w:r>
              <w:rPr>
                <w:rFonts w:hint="default" w:asciiTheme="minorAscii" w:hAnsiTheme="minorAscii"/>
                <w:spacing w:val="16"/>
                <w:w w:val="101"/>
                <w:position w:val="16"/>
                <w:sz w:val="22"/>
                <w:szCs w:val="22"/>
              </w:rPr>
              <w:t xml:space="preserve">  </w:t>
            </w:r>
            <w:r>
              <w:rPr>
                <w:rFonts w:hint="default" w:asciiTheme="minorAscii" w:hAnsiTheme="minorAscii"/>
                <w:spacing w:val="-2"/>
                <w:position w:val="16"/>
                <w:sz w:val="22"/>
                <w:szCs w:val="22"/>
              </w:rPr>
              <w:t>Organization</w:t>
            </w:r>
            <w:r>
              <w:rPr>
                <w:rFonts w:hint="default" w:asciiTheme="minorAscii" w:hAnsiTheme="minorAscii"/>
                <w:spacing w:val="16"/>
                <w:w w:val="101"/>
                <w:position w:val="16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  <w:position w:val="16"/>
                <w:sz w:val="22"/>
                <w:szCs w:val="22"/>
              </w:rPr>
              <w:t>number:</w:t>
            </w:r>
          </w:p>
          <w:p>
            <w:pPr>
              <w:pStyle w:val="8"/>
              <w:spacing w:line="186" w:lineRule="auto"/>
              <w:ind w:left="1182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Postal address: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</w:tblPrEx>
        <w:trPr>
          <w:trHeight w:val="640" w:hRule="atLeast"/>
        </w:trPr>
        <w:tc>
          <w:tcPr>
            <w:tcW w:w="888" w:type="dxa"/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</w:p>
        </w:tc>
        <w:tc>
          <w:tcPr>
            <w:tcW w:w="3616" w:type="dxa"/>
            <w:vAlign w:val="top"/>
          </w:tcPr>
          <w:p>
            <w:pPr>
              <w:pStyle w:val="8"/>
              <w:spacing w:before="98" w:line="382" w:lineRule="exact"/>
              <w:ind w:left="242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position w:val="16"/>
                <w:sz w:val="22"/>
                <w:szCs w:val="22"/>
              </w:rPr>
              <w:t>Telefax</w:t>
            </w:r>
            <w:r>
              <w:rPr>
                <w:rFonts w:hint="default" w:asciiTheme="minorAscii" w:hAnsiTheme="minorAscii"/>
                <w:spacing w:val="1"/>
                <w:position w:val="16"/>
                <w:sz w:val="22"/>
                <w:szCs w:val="22"/>
              </w:rPr>
              <w:t>:</w:t>
            </w:r>
          </w:p>
          <w:p>
            <w:pPr>
              <w:pStyle w:val="8"/>
              <w:spacing w:line="149" w:lineRule="exact"/>
              <w:ind w:left="259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3"/>
                <w:position w:val="-3"/>
                <w:sz w:val="22"/>
                <w:szCs w:val="22"/>
              </w:rPr>
              <w:t>E-mail:</w:t>
            </w:r>
          </w:p>
        </w:tc>
        <w:tc>
          <w:tcPr>
            <w:tcW w:w="3839" w:type="dxa"/>
            <w:vAlign w:val="top"/>
          </w:tcPr>
          <w:p>
            <w:pPr>
              <w:pStyle w:val="8"/>
              <w:spacing w:before="108" w:line="179" w:lineRule="auto"/>
              <w:ind w:left="1174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Contact</w:t>
            </w:r>
            <w:r>
              <w:rPr>
                <w:rFonts w:hint="default" w:asciiTheme="minorAscii" w:hAnsiTheme="minorAscii"/>
                <w:spacing w:val="19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person:</w:t>
            </w:r>
          </w:p>
        </w:tc>
      </w:tr>
    </w:tbl>
    <w:p>
      <w:pPr>
        <w:spacing w:before="235" w:line="214" w:lineRule="auto"/>
        <w:ind w:left="38" w:right="772" w:firstLine="8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Each</w:t>
      </w:r>
      <w:r>
        <w:rPr>
          <w:rFonts w:hint="default" w:eastAsia="Calibri" w:cs="Calibri" w:asciiTheme="minorAscii" w:hAnsiTheme="minorAscii"/>
          <w:spacing w:val="19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party shall designate a contact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person who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can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contacted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as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and</w:t>
      </w:r>
      <w:r>
        <w:rPr>
          <w:rFonts w:hint="default" w:eastAsia="Calibri" w:cs="Calibri" w:asciiTheme="minorAscii" w:hAnsiTheme="minorAscii"/>
          <w:spacing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when</w:t>
      </w:r>
      <w:r>
        <w:rPr>
          <w:rFonts w:hint="default" w:eastAsia="Calibri" w:cs="Calibri" w:asciiTheme="minorAscii" w:hAnsiTheme="minorAscii"/>
          <w:spacing w:val="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need</w:t>
      </w:r>
      <w:r>
        <w:rPr>
          <w:rFonts w:hint="default" w:eastAsia="Calibri" w:cs="Calibri" w:asciiTheme="minorAscii" w:hAnsiTheme="minorAscii"/>
          <w:spacing w:val="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arises.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Each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party</w:t>
      </w:r>
      <w:r>
        <w:rPr>
          <w:rFonts w:hint="default" w:eastAsia="Calibri" w:cs="Calibri" w:asciiTheme="minorAscii" w:hAnsiTheme="minorAscii"/>
          <w:spacing w:val="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shall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at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all times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keep the other</w:t>
      </w:r>
      <w:r>
        <w:rPr>
          <w:rFonts w:hint="default" w:eastAsia="Calibri" w:cs="Calibri" w:asciiTheme="minorAscii" w:hAnsiTheme="minorAscii"/>
          <w:spacing w:val="1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informed of the</w:t>
      </w:r>
      <w:r>
        <w:rPr>
          <w:rFonts w:hint="default" w:eastAsia="Calibri" w:cs="Calibri" w:asciiTheme="minorAscii" w:hAnsiTheme="minorAscii"/>
          <w:spacing w:val="1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identity of</w:t>
      </w:r>
      <w:r>
        <w:rPr>
          <w:rFonts w:hint="default" w:eastAsia="Calibri" w:cs="Calibri" w:asciiTheme="minorAscii" w:hAnsiTheme="minorAscii"/>
          <w:spacing w:val="1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 xml:space="preserve">its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contact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person.</w:t>
      </w:r>
    </w:p>
    <w:p>
      <w:pPr>
        <w:spacing w:before="195" w:line="178" w:lineRule="auto"/>
        <w:ind w:left="32"/>
        <w:outlineLvl w:val="2"/>
        <w:rPr>
          <w:rFonts w:hint="default" w:eastAsia="Calibri" w:cs="Calibri" w:asciiTheme="minorAscii" w:hAnsiTheme="minorAscii"/>
          <w:sz w:val="18"/>
          <w:szCs w:val="18"/>
        </w:rPr>
      </w:pPr>
      <w:r>
        <w:rPr>
          <w:rFonts w:hint="default" w:eastAsia="Calibri" w:cs="Calibri" w:asciiTheme="minorAscii" w:hAnsiTheme="minorAscii"/>
          <w:b/>
          <w:bCs/>
          <w:color w:val="00558C"/>
          <w:spacing w:val="7"/>
          <w:sz w:val="22"/>
          <w:szCs w:val="22"/>
        </w:rPr>
        <w:t xml:space="preserve">4.1.2.         </w:t>
      </w:r>
      <w:r>
        <w:rPr>
          <w:rFonts w:hint="default" w:eastAsia="Calibri" w:cs="Calibri" w:asciiTheme="minorAscii" w:hAnsiTheme="minorAscii"/>
          <w:b/>
          <w:bCs/>
          <w:color w:val="00558C"/>
          <w:sz w:val="24"/>
          <w:szCs w:val="24"/>
        </w:rPr>
        <w:t>A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GREEMENT</w:t>
      </w:r>
      <w:r>
        <w:rPr>
          <w:rFonts w:hint="default" w:eastAsia="Calibri" w:cs="Calibri" w:asciiTheme="minorAscii" w:hAnsiTheme="minorAscii"/>
          <w:b/>
          <w:bCs/>
          <w:color w:val="00558C"/>
          <w:spacing w:val="28"/>
          <w:w w:val="102"/>
          <w:sz w:val="18"/>
          <w:szCs w:val="1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DOCUMENTS</w:t>
      </w:r>
    </w:p>
    <w:p>
      <w:pPr>
        <w:spacing w:before="178" w:line="214" w:lineRule="auto"/>
        <w:ind w:left="38" w:right="772" w:hanging="8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There</w:t>
      </w:r>
      <w:r>
        <w:rPr>
          <w:rFonts w:hint="default" w:eastAsia="Calibri" w:cs="Calibri" w:asciiTheme="minorAscii" w:hAnsiTheme="minorAscii"/>
          <w:spacing w:val="28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must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be a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list of all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relevant documents and</w:t>
      </w:r>
      <w:r>
        <w:rPr>
          <w:rFonts w:hint="default" w:eastAsia="Calibri" w:cs="Calibri" w:asciiTheme="minorAscii" w:hAnsiTheme="minorAscii"/>
          <w:spacing w:val="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annexes that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are to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1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included</w:t>
      </w:r>
      <w:r>
        <w:rPr>
          <w:rFonts w:hint="default" w:eastAsia="Calibri" w:cs="Calibri" w:asciiTheme="minorAscii" w:hAnsiTheme="minorAscii"/>
          <w:spacing w:val="1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in the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agreement,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as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well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as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contract document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itself, such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s:</w:t>
      </w:r>
    </w:p>
    <w:p>
      <w:pPr>
        <w:spacing w:before="199" w:line="170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9"/>
          <w:sz w:val="22"/>
          <w:szCs w:val="22"/>
        </w:rPr>
        <w:t>.</w:t>
      </w:r>
      <w:r>
        <w:rPr>
          <w:rFonts w:hint="default" w:eastAsia="Symbol" w:cs="Symbol" w:asciiTheme="minorAscii" w:hAnsiTheme="minorAscii"/>
          <w:color w:val="00558C"/>
          <w:spacing w:val="10"/>
          <w:sz w:val="22"/>
          <w:szCs w:val="22"/>
        </w:rPr>
        <w:t xml:space="preserve">     </w:t>
      </w:r>
      <w:r>
        <w:rPr>
          <w:rFonts w:hint="default" w:eastAsia="Calibri" w:cs="Calibri" w:asciiTheme="minorAscii" w:hAnsiTheme="minorAscii"/>
          <w:sz w:val="22"/>
          <w:szCs w:val="22"/>
        </w:rPr>
        <w:t>A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site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map</w:t>
      </w:r>
    </w:p>
    <w:p>
      <w:pPr>
        <w:spacing w:before="193" w:line="176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2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z w:val="22"/>
          <w:szCs w:val="22"/>
        </w:rPr>
        <w:t>Heritage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designation</w:t>
      </w:r>
    </w:p>
    <w:p>
      <w:pPr>
        <w:spacing w:before="188" w:line="177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3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z w:val="22"/>
          <w:szCs w:val="22"/>
        </w:rPr>
        <w:t>Environmental</w:t>
      </w:r>
      <w:r>
        <w:rPr>
          <w:rFonts w:hint="default" w:eastAsia="Calibri" w:cs="Calibri" w:asciiTheme="minorAscii" w:hAnsiTheme="minorAscii"/>
          <w:spacing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designation</w:t>
      </w:r>
    </w:p>
    <w:p>
      <w:pPr>
        <w:spacing w:before="192" w:line="177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z w:val="22"/>
          <w:szCs w:val="22"/>
        </w:rPr>
        <w:t>Building or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planning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restricti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ons</w:t>
      </w:r>
    </w:p>
    <w:p>
      <w:pPr>
        <w:spacing w:before="191" w:line="177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15"/>
          <w:sz w:val="22"/>
          <w:szCs w:val="22"/>
        </w:rPr>
        <w:t>.</w:t>
      </w:r>
      <w:r>
        <w:rPr>
          <w:rFonts w:hint="default" w:eastAsia="Symbol" w:cs="Symbol" w:asciiTheme="minorAscii" w:hAnsiTheme="minorAscii"/>
          <w:color w:val="00558C"/>
          <w:spacing w:val="10"/>
          <w:sz w:val="22"/>
          <w:szCs w:val="22"/>
        </w:rPr>
        <w:t xml:space="preserve">     </w:t>
      </w:r>
      <w:r>
        <w:rPr>
          <w:rFonts w:hint="default" w:eastAsia="Calibri" w:cs="Calibri" w:asciiTheme="minorAscii" w:hAnsiTheme="minorAscii"/>
          <w:sz w:val="22"/>
          <w:szCs w:val="22"/>
        </w:rPr>
        <w:t>Work</w:t>
      </w:r>
      <w:r>
        <w:rPr>
          <w:rFonts w:hint="default" w:eastAsia="Calibri" w:cs="Calibri" w:asciiTheme="minorAscii" w:hAnsiTheme="minorAscii"/>
          <w:spacing w:val="19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programme</w:t>
      </w:r>
    </w:p>
    <w:p>
      <w:pPr>
        <w:spacing w:before="191" w:line="177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1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z w:val="22"/>
          <w:szCs w:val="22"/>
        </w:rPr>
        <w:t>Insurance</w:t>
      </w:r>
      <w:r>
        <w:rPr>
          <w:rFonts w:hint="default" w:eastAsia="Calibri" w:cs="Calibri" w:asciiTheme="minorAscii" w:hAnsiTheme="minorAscii"/>
          <w:spacing w:val="2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responsibilities</w:t>
      </w:r>
    </w:p>
    <w:p>
      <w:pPr>
        <w:spacing w:before="190" w:line="178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z w:val="22"/>
          <w:szCs w:val="22"/>
        </w:rPr>
        <w:t>Health and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safety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risk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asses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sment</w:t>
      </w:r>
    </w:p>
    <w:p>
      <w:pPr>
        <w:spacing w:before="195" w:line="177" w:lineRule="auto"/>
        <w:ind w:left="32"/>
        <w:outlineLvl w:val="2"/>
        <w:rPr>
          <w:rFonts w:hint="default" w:eastAsia="Calibri" w:cs="Calibri" w:asciiTheme="minorAscii" w:hAnsiTheme="minorAscii"/>
          <w:sz w:val="18"/>
          <w:szCs w:val="18"/>
        </w:rPr>
      </w:pPr>
      <w:r>
        <w:rPr>
          <w:rFonts w:hint="default" w:eastAsia="Calibri" w:cs="Calibri" w:asciiTheme="minorAscii" w:hAnsiTheme="minorAscii"/>
          <w:b/>
          <w:bCs/>
          <w:color w:val="00558C"/>
          <w:spacing w:val="5"/>
          <w:sz w:val="22"/>
          <w:szCs w:val="22"/>
        </w:rPr>
        <w:t xml:space="preserve">4.1.3.         </w:t>
      </w:r>
      <w:r>
        <w:rPr>
          <w:rFonts w:hint="default" w:eastAsia="Calibri" w:cs="Calibri" w:asciiTheme="minorAscii" w:hAnsiTheme="minorAscii"/>
          <w:b/>
          <w:bCs/>
          <w:color w:val="00558C"/>
          <w:sz w:val="24"/>
          <w:szCs w:val="24"/>
        </w:rPr>
        <w:t>L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EASE</w:t>
      </w:r>
      <w:r>
        <w:rPr>
          <w:rFonts w:hint="default" w:eastAsia="Calibri" w:cs="Calibri" w:asciiTheme="minorAscii" w:hAnsiTheme="minorAscii"/>
          <w:b/>
          <w:bCs/>
          <w:color w:val="00558C"/>
          <w:spacing w:val="20"/>
          <w:sz w:val="18"/>
          <w:szCs w:val="1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PROPERTY</w:t>
      </w:r>
    </w:p>
    <w:p>
      <w:pPr>
        <w:spacing w:before="176" w:line="215" w:lineRule="auto"/>
        <w:ind w:left="45" w:right="771" w:hanging="15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5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agreement</w:t>
      </w:r>
      <w:r>
        <w:rPr>
          <w:rFonts w:hint="default" w:eastAsia="Calibri" w:cs="Calibri" w:asciiTheme="minorAscii" w:hAnsiTheme="minorAscii"/>
          <w:spacing w:val="31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should</w:t>
      </w:r>
      <w:r>
        <w:rPr>
          <w:rFonts w:hint="default" w:eastAsia="Calibri" w:cs="Calibri" w:asciiTheme="minorAscii" w:hAnsiTheme="minorAscii"/>
          <w:spacing w:val="3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describe</w:t>
      </w:r>
      <w:r>
        <w:rPr>
          <w:rFonts w:hint="default" w:eastAsia="Calibri" w:cs="Calibri" w:asciiTheme="minorAscii" w:hAnsiTheme="minorAscii"/>
          <w:spacing w:val="3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exactly</w:t>
      </w:r>
      <w:r>
        <w:rPr>
          <w:rFonts w:hint="default" w:eastAsia="Calibri" w:cs="Calibri" w:asciiTheme="minorAscii" w:hAnsiTheme="minorAscii"/>
          <w:spacing w:val="2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what</w:t>
      </w:r>
      <w:r>
        <w:rPr>
          <w:rFonts w:hint="default" w:eastAsia="Calibri" w:cs="Calibri" w:asciiTheme="minorAscii" w:hAnsiTheme="minorAscii"/>
          <w:spacing w:val="3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property</w:t>
      </w:r>
      <w:r>
        <w:rPr>
          <w:rFonts w:hint="default" w:eastAsia="Calibri" w:cs="Calibri" w:asciiTheme="minorAscii" w:hAnsiTheme="minorAscii"/>
          <w:spacing w:val="3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and</w:t>
      </w:r>
      <w:r>
        <w:rPr>
          <w:rFonts w:hint="default" w:eastAsia="Calibri" w:cs="Calibri" w:asciiTheme="minorAscii" w:hAnsiTheme="minorAscii"/>
          <w:spacing w:val="31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areas</w:t>
      </w:r>
      <w:r>
        <w:rPr>
          <w:rFonts w:hint="default" w:eastAsia="Calibri" w:cs="Calibri" w:asciiTheme="minorAscii" w:hAnsiTheme="minorAscii"/>
          <w:spacing w:val="3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it</w:t>
      </w:r>
      <w:r>
        <w:rPr>
          <w:rFonts w:hint="default" w:eastAsia="Calibri" w:cs="Calibri" w:asciiTheme="minorAscii" w:hAnsiTheme="minorAscii"/>
          <w:spacing w:val="3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relates</w:t>
      </w:r>
      <w:r>
        <w:rPr>
          <w:rFonts w:hint="default" w:eastAsia="Calibri" w:cs="Calibri" w:asciiTheme="minorAscii" w:hAnsiTheme="minorAscii"/>
          <w:spacing w:val="23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to</w:t>
      </w:r>
      <w:r>
        <w:rPr>
          <w:rFonts w:hint="default" w:eastAsia="Calibri" w:cs="Calibri" w:asciiTheme="minorAscii" w:hAnsiTheme="minorAscii"/>
          <w:spacing w:val="33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e.g.,</w:t>
      </w:r>
      <w:r>
        <w:rPr>
          <w:rFonts w:hint="default" w:eastAsia="Calibri" w:cs="Calibri" w:asciiTheme="minorAscii" w:hAnsiTheme="minorAscii"/>
          <w:spacing w:val="3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Cadastral</w:t>
      </w:r>
      <w:r>
        <w:rPr>
          <w:rFonts w:hint="default" w:eastAsia="Calibri" w:cs="Calibri" w:asciiTheme="minorAscii" w:hAnsiTheme="minorAscii"/>
          <w:spacing w:val="38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numbers</w:t>
      </w:r>
      <w:r>
        <w:rPr>
          <w:rFonts w:hint="default" w:eastAsia="Calibri" w:cs="Calibri" w:asciiTheme="minorAscii" w:hAnsiTheme="minorAscii"/>
          <w:spacing w:val="3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(property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registration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numbers) or other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means of</w:t>
      </w:r>
      <w:r>
        <w:rPr>
          <w:rFonts w:hint="default" w:eastAsia="Calibri" w:cs="Calibri" w:asciiTheme="minorAscii" w:hAnsiTheme="minorAscii"/>
          <w:spacing w:val="1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identi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fying the areas to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leased.</w:t>
      </w:r>
    </w:p>
    <w:p>
      <w:pPr>
        <w:spacing w:before="179" w:line="214" w:lineRule="auto"/>
        <w:ind w:left="45" w:right="768" w:hanging="15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3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lessee</w:t>
      </w:r>
      <w:r>
        <w:rPr>
          <w:rFonts w:hint="default" w:eastAsia="Calibri" w:cs="Calibri" w:asciiTheme="minorAscii" w:hAnsiTheme="minorAscii"/>
          <w:spacing w:val="2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must</w:t>
      </w:r>
      <w:r>
        <w:rPr>
          <w:rFonts w:hint="default" w:eastAsia="Calibri" w:cs="Calibri" w:asciiTheme="minorAscii" w:hAnsiTheme="minorAscii"/>
          <w:spacing w:val="3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2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informed</w:t>
      </w:r>
      <w:r>
        <w:rPr>
          <w:rFonts w:hint="default" w:eastAsia="Calibri" w:cs="Calibri" w:asciiTheme="minorAscii" w:hAnsiTheme="minorAscii"/>
          <w:spacing w:val="2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if</w:t>
      </w:r>
      <w:r>
        <w:rPr>
          <w:rFonts w:hint="default" w:eastAsia="Calibri" w:cs="Calibri" w:asciiTheme="minorAscii" w:hAnsiTheme="minorAscii"/>
          <w:spacing w:val="1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there</w:t>
      </w:r>
      <w:r>
        <w:rPr>
          <w:rFonts w:hint="default" w:eastAsia="Calibri" w:cs="Calibri" w:asciiTheme="minorAscii" w:hAnsiTheme="minorAscii"/>
          <w:spacing w:val="20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are</w:t>
      </w:r>
      <w:r>
        <w:rPr>
          <w:rFonts w:hint="default" w:eastAsia="Calibri" w:cs="Calibri" w:asciiTheme="minorAscii" w:hAnsiTheme="minorAscii"/>
          <w:spacing w:val="20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other</w:t>
      </w:r>
      <w:r>
        <w:rPr>
          <w:rFonts w:hint="default" w:eastAsia="Calibri" w:cs="Calibri" w:asciiTheme="minorAscii" w:hAnsiTheme="minorAscii"/>
          <w:spacing w:val="2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lessees</w:t>
      </w:r>
      <w:r>
        <w:rPr>
          <w:rFonts w:hint="default" w:eastAsia="Calibri" w:cs="Calibri" w:asciiTheme="minorAscii" w:hAnsiTheme="minorAscii"/>
          <w:spacing w:val="2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on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2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property,</w:t>
      </w:r>
      <w:r>
        <w:rPr>
          <w:rFonts w:hint="default" w:eastAsia="Calibri" w:cs="Calibri" w:asciiTheme="minorAscii" w:hAnsiTheme="minorAscii"/>
          <w:spacing w:val="2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and</w:t>
      </w:r>
      <w:r>
        <w:rPr>
          <w:rFonts w:hint="default" w:eastAsia="Calibri" w:cs="Calibri" w:asciiTheme="minorAscii" w:hAnsiTheme="minorAscii"/>
          <w:spacing w:val="2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summary</w:t>
      </w:r>
      <w:r>
        <w:rPr>
          <w:rFonts w:hint="default" w:eastAsia="Calibri" w:cs="Calibri" w:asciiTheme="minorAscii" w:hAnsiTheme="minorAscii"/>
          <w:spacing w:val="2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eir</w:t>
      </w:r>
      <w:r>
        <w:rPr>
          <w:rFonts w:hint="default" w:eastAsia="Calibri" w:cs="Calibri" w:asciiTheme="minorAscii" w:hAnsiTheme="minorAscii"/>
          <w:spacing w:val="20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agreement</w:t>
      </w:r>
      <w:r>
        <w:rPr>
          <w:rFonts w:hint="default" w:eastAsia="Calibri" w:cs="Calibri" w:asciiTheme="minorAscii" w:hAnsiTheme="minorAscii"/>
          <w:spacing w:val="1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with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rights and</w:t>
      </w:r>
      <w:r>
        <w:rPr>
          <w:rFonts w:hint="default" w:eastAsia="Calibri" w:cs="Calibri" w:asciiTheme="minorAscii" w:hAnsiTheme="minorAscii"/>
          <w:spacing w:val="31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restrictions.</w:t>
      </w:r>
    </w:p>
    <w:p>
      <w:pPr>
        <w:spacing w:before="196" w:line="178" w:lineRule="auto"/>
        <w:ind w:left="32"/>
        <w:outlineLvl w:val="2"/>
        <w:rPr>
          <w:rFonts w:hint="default" w:eastAsia="Calibri" w:cs="Calibri" w:asciiTheme="minorAscii" w:hAnsiTheme="minorAscii"/>
          <w:sz w:val="18"/>
          <w:szCs w:val="18"/>
        </w:rPr>
      </w:pPr>
      <w:r>
        <w:rPr>
          <w:rFonts w:hint="default" w:eastAsia="Calibri" w:cs="Calibri" w:asciiTheme="minorAscii" w:hAnsiTheme="minorAscii"/>
          <w:b/>
          <w:bCs/>
          <w:color w:val="00558C"/>
          <w:spacing w:val="9"/>
          <w:sz w:val="22"/>
          <w:szCs w:val="22"/>
        </w:rPr>
        <w:t>4.1.4.</w:t>
      </w:r>
      <w:r>
        <w:rPr>
          <w:rFonts w:hint="default" w:eastAsia="Calibri" w:cs="Calibri" w:asciiTheme="minorAscii" w:hAnsiTheme="minorAscii"/>
          <w:b/>
          <w:bCs/>
          <w:color w:val="00558C"/>
          <w:spacing w:val="5"/>
          <w:sz w:val="22"/>
          <w:szCs w:val="22"/>
        </w:rPr>
        <w:t xml:space="preserve">         </w:t>
      </w:r>
      <w:r>
        <w:rPr>
          <w:rFonts w:hint="default" w:eastAsia="Calibri" w:cs="Calibri" w:asciiTheme="minorAscii" w:hAnsiTheme="minorAscii"/>
          <w:b/>
          <w:bCs/>
          <w:color w:val="00558C"/>
          <w:sz w:val="24"/>
          <w:szCs w:val="24"/>
        </w:rPr>
        <w:t>H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ERITAGE</w:t>
      </w:r>
      <w:r>
        <w:rPr>
          <w:rFonts w:hint="default" w:eastAsia="Calibri" w:cs="Calibri" w:asciiTheme="minorAscii" w:hAnsiTheme="minorAscii"/>
          <w:b/>
          <w:bCs/>
          <w:color w:val="00558C"/>
          <w:spacing w:val="19"/>
          <w:w w:val="101"/>
          <w:sz w:val="18"/>
          <w:szCs w:val="1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PROTECTION</w:t>
      </w:r>
    </w:p>
    <w:p>
      <w:pPr>
        <w:spacing w:before="178" w:line="214" w:lineRule="auto"/>
        <w:ind w:left="32" w:right="767" w:firstLine="14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If the lighthouse is listed or protected unde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r a heritage designation, then the following information is to be provided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that:</w:t>
      </w:r>
    </w:p>
    <w:p>
      <w:pPr>
        <w:spacing w:before="193" w:line="208" w:lineRule="auto"/>
        <w:ind w:left="1029" w:right="1107" w:hanging="423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heritage designa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tion shall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be annexed to the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contract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as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included</w:t>
      </w:r>
      <w:r>
        <w:rPr>
          <w:rFonts w:hint="default" w:eastAsia="Calibri" w:cs="Calibri" w:asciiTheme="minorAscii" w:hAnsiTheme="minorAscii"/>
          <w:spacing w:val="1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 the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agreement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documents;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4"/>
          <w:sz w:val="22"/>
          <w:szCs w:val="22"/>
        </w:rPr>
        <w:t>and</w:t>
      </w:r>
    </w:p>
    <w:p>
      <w:pPr>
        <w:spacing w:before="187" w:line="209" w:lineRule="auto"/>
        <w:ind w:left="1029" w:right="919" w:hanging="423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-1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it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must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defined whether</w:t>
      </w:r>
      <w:r>
        <w:rPr>
          <w:rFonts w:hint="default" w:eastAsia="Calibri" w:cs="Calibri" w:asciiTheme="minorAscii" w:hAnsiTheme="minorAscii"/>
          <w:spacing w:val="1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it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is the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lessor or 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essee who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is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responsible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for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contacting</w:t>
      </w:r>
      <w:r>
        <w:rPr>
          <w:rFonts w:hint="default" w:eastAsia="Calibri" w:cs="Calibri" w:asciiTheme="minorAscii" w:hAnsiTheme="minorAscii"/>
          <w:spacing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heritage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authority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 cases where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permissions ar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required.</w:t>
      </w:r>
    </w:p>
    <w:p>
      <w:pPr>
        <w:spacing w:before="179" w:line="188" w:lineRule="auto"/>
        <w:ind w:left="1021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This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responsibility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is often</w:t>
      </w:r>
      <w:r>
        <w:rPr>
          <w:rFonts w:hint="default" w:eastAsia="Calibri" w:cs="Calibri" w:asciiTheme="minorAscii" w:hAnsiTheme="minorAscii"/>
          <w:spacing w:val="1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not transferable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y the owner.</w:t>
      </w:r>
    </w:p>
    <w:p>
      <w:pPr>
        <w:spacing w:line="188" w:lineRule="auto"/>
        <w:rPr>
          <w:rFonts w:hint="default" w:eastAsia="Calibri" w:cs="Calibri" w:asciiTheme="minorAscii" w:hAnsiTheme="minorAscii"/>
          <w:sz w:val="22"/>
          <w:szCs w:val="22"/>
        </w:rPr>
        <w:sectPr>
          <w:footerReference r:id="rId13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spacing w:before="26" w:line="177" w:lineRule="auto"/>
        <w:ind w:left="32"/>
        <w:outlineLvl w:val="2"/>
        <w:rPr>
          <w:rFonts w:hint="default" w:eastAsia="Calibri" w:cs="Calibri" w:asciiTheme="minorAscii" w:hAnsiTheme="minorAscii"/>
          <w:sz w:val="18"/>
          <w:szCs w:val="18"/>
        </w:rPr>
      </w:pPr>
      <w:bookmarkStart w:id="12" w:name="bookmark12"/>
      <w:bookmarkEnd w:id="12"/>
      <w:bookmarkStart w:id="13" w:name="bookmark39"/>
      <w:bookmarkEnd w:id="13"/>
      <w:bookmarkStart w:id="14" w:name="bookmark15"/>
      <w:bookmarkEnd w:id="14"/>
      <w:bookmarkStart w:id="15" w:name="bookmark14"/>
      <w:bookmarkEnd w:id="15"/>
      <w:bookmarkStart w:id="16" w:name="bookmark13"/>
      <w:bookmarkEnd w:id="16"/>
      <w:r>
        <w:rPr>
          <w:rFonts w:hint="default" w:eastAsia="Calibri" w:cs="Calibri" w:asciiTheme="minorAscii" w:hAnsiTheme="minorAscii"/>
          <w:b/>
          <w:bCs/>
          <w:color w:val="00558C"/>
          <w:spacing w:val="11"/>
          <w:sz w:val="22"/>
          <w:szCs w:val="22"/>
        </w:rPr>
        <w:t xml:space="preserve">4.1.5.         </w:t>
      </w:r>
      <w:r>
        <w:rPr>
          <w:rFonts w:hint="default" w:eastAsia="Calibri" w:cs="Calibri" w:asciiTheme="minorAscii" w:hAnsiTheme="minorAscii"/>
          <w:b/>
          <w:bCs/>
          <w:color w:val="00558C"/>
          <w:sz w:val="24"/>
          <w:szCs w:val="24"/>
        </w:rPr>
        <w:t>P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URPOSE</w:t>
      </w:r>
      <w:r>
        <w:rPr>
          <w:rFonts w:hint="default" w:eastAsia="Calibri" w:cs="Calibri" w:asciiTheme="minorAscii" w:hAnsiTheme="minorAscii"/>
          <w:b/>
          <w:bCs/>
          <w:color w:val="00558C"/>
          <w:spacing w:val="11"/>
          <w:sz w:val="18"/>
          <w:szCs w:val="1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AND</w:t>
      </w:r>
      <w:r>
        <w:rPr>
          <w:rFonts w:hint="default" w:eastAsia="Calibri" w:cs="Calibri" w:asciiTheme="minorAscii" w:hAnsiTheme="minorAscii"/>
          <w:b/>
          <w:bCs/>
          <w:color w:val="00558C"/>
          <w:spacing w:val="24"/>
          <w:w w:val="102"/>
          <w:sz w:val="18"/>
          <w:szCs w:val="1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CONDITIONS</w:t>
      </w:r>
      <w:r>
        <w:rPr>
          <w:rFonts w:hint="default" w:eastAsia="Calibri" w:cs="Calibri" w:asciiTheme="minorAscii" w:hAnsiTheme="minorAscii"/>
          <w:b/>
          <w:bCs/>
          <w:color w:val="00558C"/>
          <w:spacing w:val="11"/>
          <w:w w:val="101"/>
          <w:sz w:val="18"/>
          <w:szCs w:val="1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OF</w:t>
      </w:r>
      <w:r>
        <w:rPr>
          <w:rFonts w:hint="default" w:eastAsia="Calibri" w:cs="Calibri" w:asciiTheme="minorAscii" w:hAnsiTheme="minorAscii"/>
          <w:b/>
          <w:bCs/>
          <w:color w:val="00558C"/>
          <w:spacing w:val="11"/>
          <w:sz w:val="18"/>
          <w:szCs w:val="1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THE</w:t>
      </w:r>
      <w:r>
        <w:rPr>
          <w:rFonts w:hint="default" w:eastAsia="Calibri" w:cs="Calibri" w:asciiTheme="minorAscii" w:hAnsiTheme="minorAscii"/>
          <w:b/>
          <w:bCs/>
          <w:color w:val="00558C"/>
          <w:spacing w:val="5"/>
          <w:sz w:val="18"/>
          <w:szCs w:val="1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AGREEMENT</w:t>
      </w:r>
    </w:p>
    <w:p>
      <w:pPr>
        <w:spacing w:before="177" w:line="188" w:lineRule="auto"/>
        <w:ind w:left="30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 agreement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may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be entered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into for the following</w:t>
      </w:r>
      <w:r>
        <w:rPr>
          <w:rFonts w:hint="default" w:eastAsia="Calibri" w:cs="Calibri" w:asciiTheme="minorAscii" w:hAnsiTheme="minorAscii"/>
          <w:spacing w:val="1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purposes and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under</w:t>
      </w:r>
      <w:r>
        <w:rPr>
          <w:rFonts w:hint="default" w:eastAsia="Calibri" w:cs="Calibri" w:asciiTheme="minorAscii" w:hAnsiTheme="minorAscii"/>
          <w:spacing w:val="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following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conditio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ns:</w:t>
      </w:r>
    </w:p>
    <w:p>
      <w:pPr>
        <w:spacing w:before="191" w:line="177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</w:t>
      </w:r>
      <w:r>
        <w:rPr>
          <w:rFonts w:hint="default" w:eastAsia="Calibri" w:cs="Calibri" w:asciiTheme="minorAscii" w:hAnsiTheme="minorAscii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property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shall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preserved</w:t>
      </w:r>
      <w:r>
        <w:rPr>
          <w:rFonts w:hint="default" w:eastAsia="Calibri" w:cs="Calibri" w:asciiTheme="minorAscii" w:hAnsiTheme="minorAscii"/>
          <w:spacing w:val="1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in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a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ccordance</w:t>
      </w:r>
      <w:r>
        <w:rPr>
          <w:rFonts w:hint="default" w:eastAsia="Calibri" w:cs="Calibri" w:asciiTheme="minorAscii" w:hAnsiTheme="minorAscii"/>
          <w:spacing w:val="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with</w:t>
      </w:r>
      <w:r>
        <w:rPr>
          <w:rFonts w:hint="default" w:eastAsia="Calibri" w:cs="Calibri" w:asciiTheme="minorAscii" w:hAnsiTheme="minorAscii"/>
          <w:spacing w:val="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heritage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designation.</w:t>
      </w:r>
    </w:p>
    <w:p>
      <w:pPr>
        <w:spacing w:before="190" w:line="209" w:lineRule="auto"/>
        <w:ind w:left="1029" w:right="1553" w:hanging="423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-1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lessee shall ensure that existing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public access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rights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are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not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affected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by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their</w:t>
      </w:r>
      <w:r>
        <w:rPr>
          <w:rFonts w:hint="default" w:eastAsia="Calibri" w:cs="Calibri" w:asciiTheme="minorAscii" w:hAnsiTheme="minorAscii"/>
          <w:spacing w:val="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operation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s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in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accordance with the authorities’</w:t>
      </w:r>
      <w:r>
        <w:rPr>
          <w:rFonts w:hint="default" w:eastAsia="Calibri" w:cs="Calibri" w:asciiTheme="minorAscii" w:hAnsiTheme="minorAscii"/>
          <w:spacing w:val="31"/>
          <w:w w:val="10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policy.</w:t>
      </w:r>
    </w:p>
    <w:p>
      <w:pPr>
        <w:spacing w:before="190" w:line="178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</w:t>
      </w:r>
      <w:r>
        <w:rPr>
          <w:rFonts w:hint="default" w:eastAsia="Calibri" w:cs="Calibri" w:asciiTheme="minorAscii" w:hAnsiTheme="minorAscii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lessee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undertakes</w:t>
      </w:r>
      <w:r>
        <w:rPr>
          <w:rFonts w:hint="default" w:eastAsia="Calibri" w:cs="Calibri" w:asciiTheme="minorAscii" w:hAnsiTheme="minorAscii"/>
          <w:spacing w:val="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to</w:t>
      </w:r>
      <w:r>
        <w:rPr>
          <w:rFonts w:hint="default" w:eastAsia="Calibri" w:cs="Calibri" w:asciiTheme="minorAscii" w:hAnsiTheme="minorAscii"/>
          <w:spacing w:val="1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discuss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and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seek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approval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for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further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developments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and</w:t>
      </w:r>
      <w:r>
        <w:rPr>
          <w:rFonts w:hint="default" w:eastAsia="Calibri" w:cs="Calibri" w:asciiTheme="minorAscii" w:hAnsiTheme="minorAscii"/>
          <w:spacing w:val="13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use</w:t>
      </w:r>
      <w:r>
        <w:rPr>
          <w:rFonts w:hint="default" w:eastAsia="Calibri" w:cs="Calibri" w:asciiTheme="minorAscii" w:hAnsiTheme="minorAscii"/>
          <w:spacing w:val="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with</w:t>
      </w:r>
      <w:r>
        <w:rPr>
          <w:rFonts w:hint="default" w:eastAsia="Calibri" w:cs="Calibri" w:asciiTheme="minorAscii" w:hAnsiTheme="minorAscii"/>
          <w:spacing w:val="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lessor.</w:t>
      </w:r>
    </w:p>
    <w:p>
      <w:pPr>
        <w:spacing w:before="188" w:line="178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</w:t>
      </w:r>
      <w:r>
        <w:rPr>
          <w:rFonts w:hint="default" w:eastAsia="Calibri" w:cs="Calibri" w:asciiTheme="minorAscii" w:hAnsiTheme="minorAscii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lessor</w:t>
      </w:r>
      <w:r>
        <w:rPr>
          <w:rFonts w:hint="default" w:eastAsia="Calibri" w:cs="Calibri" w:asciiTheme="minorAscii" w:hAnsiTheme="minorAscii"/>
          <w:spacing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will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contribute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advice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on</w:t>
      </w:r>
      <w:r>
        <w:rPr>
          <w:rFonts w:hint="default" w:eastAsia="Calibri" w:cs="Calibri" w:asciiTheme="minorAscii" w:hAnsiTheme="minorAscii"/>
          <w:spacing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future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maintenance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and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repair</w:t>
      </w:r>
      <w:r>
        <w:rPr>
          <w:rFonts w:hint="default" w:eastAsia="Calibri" w:cs="Calibri" w:asciiTheme="minorAscii" w:hAnsiTheme="minorAscii"/>
          <w:spacing w:val="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leased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areas.</w:t>
      </w:r>
    </w:p>
    <w:p>
      <w:pPr>
        <w:spacing w:before="116" w:line="242" w:lineRule="auto"/>
        <w:ind w:left="1035" w:right="1336" w:hanging="429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</w:t>
      </w:r>
      <w:r>
        <w:rPr>
          <w:rFonts w:hint="default" w:eastAsia="Calibri" w:cs="Calibri" w:asciiTheme="minorAscii" w:hAnsiTheme="minorAscii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lessor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may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consider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opportunities</w:t>
      </w:r>
      <w:r>
        <w:rPr>
          <w:rFonts w:hint="default" w:eastAsia="Calibri" w:cs="Calibri" w:asciiTheme="minorAscii" w:hAnsiTheme="minorAscii"/>
          <w:spacing w:val="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to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contribute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to</w:t>
      </w:r>
      <w:r>
        <w:rPr>
          <w:rFonts w:hint="default" w:eastAsia="Calibri" w:cs="Calibri" w:asciiTheme="minorAscii" w:hAnsiTheme="minorAscii"/>
          <w:spacing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maintenance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and/or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upgrading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leased areas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light of t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he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budgetary</w:t>
      </w:r>
      <w:r>
        <w:rPr>
          <w:rFonts w:hint="default" w:eastAsia="Calibri" w:cs="Calibri" w:asciiTheme="minorAscii" w:hAnsiTheme="minorAscii"/>
          <w:spacing w:val="18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limits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in effect at</w:t>
      </w:r>
      <w:r>
        <w:rPr>
          <w:rFonts w:hint="default" w:eastAsia="Calibri" w:cs="Calibri" w:asciiTheme="minorAscii" w:hAnsiTheme="minorAscii"/>
          <w:spacing w:val="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 time.</w:t>
      </w:r>
    </w:p>
    <w:p>
      <w:pPr>
        <w:spacing w:before="192" w:line="208" w:lineRule="auto"/>
        <w:ind w:left="1029" w:right="1552" w:hanging="423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-1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lessee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may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not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use, or allow others to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us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e, 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leased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property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as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dwelling without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prior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approval.</w:t>
      </w:r>
    </w:p>
    <w:p>
      <w:pPr>
        <w:spacing w:before="189" w:line="177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</w:t>
      </w:r>
      <w:r>
        <w:rPr>
          <w:rFonts w:hint="default" w:eastAsia="Calibri" w:cs="Calibri" w:asciiTheme="minorAscii" w:hAnsiTheme="minorAscii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lessee</w:t>
      </w:r>
      <w:r>
        <w:rPr>
          <w:rFonts w:hint="default" w:eastAsia="Calibri" w:cs="Calibri" w:asciiTheme="minorAscii" w:hAnsiTheme="minorAscii"/>
          <w:spacing w:val="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will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not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sublease</w:t>
      </w:r>
      <w:r>
        <w:rPr>
          <w:rFonts w:hint="default" w:eastAsia="Calibri" w:cs="Calibri" w:asciiTheme="minorAscii" w:hAnsiTheme="minorAscii"/>
          <w:spacing w:val="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l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eased</w:t>
      </w:r>
      <w:r>
        <w:rPr>
          <w:rFonts w:hint="default" w:eastAsia="Calibri" w:cs="Calibri" w:asciiTheme="minorAscii" w:hAnsiTheme="minorAscii"/>
          <w:spacing w:val="1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property</w:t>
      </w:r>
      <w:r>
        <w:rPr>
          <w:rFonts w:hint="default" w:eastAsia="Calibri" w:cs="Calibri" w:asciiTheme="minorAscii" w:hAnsiTheme="minorAscii"/>
          <w:spacing w:val="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without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prior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approval.</w:t>
      </w:r>
    </w:p>
    <w:p>
      <w:pPr>
        <w:spacing w:before="190" w:line="209" w:lineRule="auto"/>
        <w:ind w:left="1028" w:right="1001" w:hanging="423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</w:t>
      </w:r>
      <w:r>
        <w:rPr>
          <w:rFonts w:hint="default" w:eastAsia="Calibri" w:cs="Calibri" w:asciiTheme="minorAscii" w:hAnsiTheme="minorAscii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lessee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undertakes</w:t>
      </w:r>
      <w:r>
        <w:rPr>
          <w:rFonts w:hint="default" w:eastAsia="Calibri" w:cs="Calibri" w:asciiTheme="minorAscii" w:hAnsiTheme="minorAscii"/>
          <w:spacing w:val="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to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give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particular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emphasis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to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environmental</w:t>
      </w:r>
      <w:r>
        <w:rPr>
          <w:rFonts w:hint="default" w:eastAsia="Calibri" w:cs="Calibri" w:asciiTheme="minorAscii" w:hAnsiTheme="minorAscii"/>
          <w:spacing w:val="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safeguards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</w:t>
      </w:r>
      <w:r>
        <w:rPr>
          <w:rFonts w:hint="default" w:eastAsia="Calibri" w:cs="Calibri" w:asciiTheme="minorAscii" w:hAnsiTheme="minorAscii"/>
          <w:spacing w:val="1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relation</w:t>
      </w:r>
      <w:r>
        <w:rPr>
          <w:rFonts w:hint="default" w:eastAsia="Calibri" w:cs="Calibri" w:asciiTheme="minorAscii" w:hAnsiTheme="minorAscii"/>
          <w:spacing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to</w:t>
      </w:r>
      <w:r>
        <w:rPr>
          <w:rFonts w:hint="default" w:eastAsia="Calibri" w:cs="Calibri" w:asciiTheme="minorAscii" w:hAnsiTheme="minorAscii"/>
          <w:spacing w:val="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use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and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maintenance of the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leased a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reas.</w:t>
      </w:r>
    </w:p>
    <w:p>
      <w:pPr>
        <w:spacing w:before="191" w:line="177" w:lineRule="auto"/>
        <w:ind w:left="605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</w:t>
      </w:r>
      <w:r>
        <w:rPr>
          <w:rFonts w:hint="default" w:eastAsia="Calibri" w:cs="Calibri" w:asciiTheme="minorAscii" w:hAnsiTheme="minorAscii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lessee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under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takes</w:t>
      </w:r>
      <w:r>
        <w:rPr>
          <w:rFonts w:hint="default" w:eastAsia="Calibri" w:cs="Calibri" w:asciiTheme="minorAscii" w:hAnsiTheme="minorAscii"/>
          <w:spacing w:val="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to</w:t>
      </w:r>
      <w:r>
        <w:rPr>
          <w:rFonts w:hint="default" w:eastAsia="Calibri" w:cs="Calibri" w:asciiTheme="minorAscii" w:hAnsiTheme="minorAscii"/>
          <w:spacing w:val="1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adhere</w:t>
      </w:r>
      <w:r>
        <w:rPr>
          <w:rFonts w:hint="default" w:eastAsia="Calibri" w:cs="Calibri" w:asciiTheme="minorAscii" w:hAnsiTheme="minorAscii"/>
          <w:spacing w:val="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to</w:t>
      </w:r>
      <w:r>
        <w:rPr>
          <w:rFonts w:hint="default" w:eastAsia="Calibri" w:cs="Calibri" w:asciiTheme="minorAscii" w:hAnsiTheme="minorAscii"/>
          <w:spacing w:val="1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health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and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safety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regulations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including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site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specific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issues.</w:t>
      </w:r>
    </w:p>
    <w:p>
      <w:pPr>
        <w:spacing w:before="178" w:line="188" w:lineRule="auto"/>
        <w:ind w:left="1020"/>
        <w:rPr>
          <w:ins w:id="14" w:author="Jiang" w:date="2023-08-11T10:58:34Z"/>
          <w:rFonts w:hint="default" w:eastAsia="Calibri" w:cs="Calibri" w:asciiTheme="minorAscii" w:hAnsiTheme="minorAscii"/>
          <w:spacing w:val="-1"/>
          <w:sz w:val="22"/>
          <w:szCs w:val="22"/>
        </w:rPr>
      </w:pPr>
      <w:r>
        <w:rPr>
          <w:rFonts w:hint="default" w:eastAsia="Calibri" w:cs="Calibri" w:asciiTheme="minorAscii" w:hAnsiTheme="minorAscii"/>
          <w:sz w:val="22"/>
          <w:szCs w:val="22"/>
        </w:rPr>
        <w:t>This shall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include an assess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ment of 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risks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derived from visitor</w:t>
      </w:r>
      <w:r>
        <w:rPr>
          <w:rFonts w:hint="default" w:eastAsia="Calibri" w:cs="Calibri" w:asciiTheme="minorAscii" w:hAnsiTheme="minorAscii"/>
          <w:spacing w:val="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traffic.</w:t>
      </w:r>
    </w:p>
    <w:p>
      <w:pPr>
        <w:spacing w:before="190" w:line="209" w:lineRule="auto"/>
        <w:ind w:left="1028" w:right="1001" w:hanging="423"/>
        <w:rPr>
          <w:rFonts w:hint="default" w:eastAsia="宋体" w:cs="Symbol" w:asciiTheme="minorAscii" w:hAnsiTheme="minorAscii"/>
          <w:color w:val="00558C"/>
          <w:spacing w:val="0"/>
          <w:sz w:val="22"/>
          <w:szCs w:val="22"/>
          <w:lang w:eastAsia="zh-CN"/>
        </w:rPr>
      </w:pPr>
      <w:ins w:id="15" w:author="Jiang" w:date="2023-08-11T10:58:57Z">
        <w:r>
          <w:rPr>
            <w:rFonts w:hint="default" w:eastAsia="Symbol" w:cs="Symbol" w:asciiTheme="minorAscii" w:hAnsiTheme="minorAscii"/>
            <w:color w:val="00558C"/>
            <w:sz w:val="22"/>
            <w:szCs w:val="22"/>
          </w:rPr>
          <w:t xml:space="preserve">.     </w:t>
        </w:r>
      </w:ins>
      <w:ins w:id="16" w:author="Jiang" w:date="2023-08-11T10:59:21Z">
        <w:r>
          <w:rPr>
            <w:rFonts w:hint="default" w:eastAsia="Calibri" w:cs="Calibri" w:asciiTheme="minorAscii" w:hAnsiTheme="minorAscii"/>
            <w:sz w:val="22"/>
            <w:szCs w:val="22"/>
          </w:rPr>
          <w:t>The</w:t>
        </w:r>
      </w:ins>
      <w:ins w:id="17" w:author="Jiang" w:date="2023-08-11T10:59:21Z">
        <w:r>
          <w:rPr>
            <w:rFonts w:hint="default" w:eastAsia="Calibri" w:cs="Calibri" w:asciiTheme="minorAscii" w:hAnsiTheme="minorAscii"/>
            <w:spacing w:val="0"/>
            <w:sz w:val="22"/>
            <w:szCs w:val="22"/>
          </w:rPr>
          <w:t xml:space="preserve"> </w:t>
        </w:r>
      </w:ins>
      <w:ins w:id="18" w:author="Jiang" w:date="2023-08-11T10:59:21Z">
        <w:r>
          <w:rPr>
            <w:rFonts w:hint="default" w:eastAsia="Calibri" w:cs="Calibri" w:asciiTheme="minorAscii" w:hAnsiTheme="minorAscii"/>
            <w:sz w:val="22"/>
            <w:szCs w:val="22"/>
          </w:rPr>
          <w:t>lessee</w:t>
        </w:r>
      </w:ins>
      <w:ins w:id="19" w:author="Jiang" w:date="2023-08-11T10:59:21Z">
        <w:r>
          <w:rPr>
            <w:rFonts w:hint="default" w:eastAsia="Calibri" w:cs="Calibri" w:asciiTheme="minorAscii" w:hAnsiTheme="minorAscii"/>
            <w:spacing w:val="0"/>
            <w:w w:val="100"/>
            <w:sz w:val="22"/>
            <w:szCs w:val="22"/>
          </w:rPr>
          <w:t xml:space="preserve"> </w:t>
        </w:r>
      </w:ins>
      <w:ins w:id="20" w:author="Jiang" w:date="2023-08-11T10:59:21Z">
        <w:r>
          <w:rPr>
            <w:rFonts w:hint="default" w:eastAsia="Calibri" w:cs="Calibri" w:asciiTheme="minorAscii" w:hAnsiTheme="minorAscii"/>
            <w:sz w:val="22"/>
            <w:szCs w:val="22"/>
          </w:rPr>
          <w:t>under</w:t>
        </w:r>
      </w:ins>
      <w:ins w:id="21" w:author="Jiang" w:date="2023-08-11T10:59:21Z">
        <w:r>
          <w:rPr>
            <w:rFonts w:hint="default" w:eastAsia="Calibri" w:cs="Calibri" w:asciiTheme="minorAscii" w:hAnsiTheme="minorAscii"/>
            <w:spacing w:val="0"/>
            <w:sz w:val="22"/>
            <w:szCs w:val="22"/>
          </w:rPr>
          <w:t xml:space="preserve">takes to promptly </w:t>
        </w:r>
      </w:ins>
      <w:ins w:id="22" w:author="Jiang" w:date="2023-08-15T10:56:59Z">
        <w:r>
          <w:rPr>
            <w:rFonts w:hint="eastAsia" w:eastAsia="宋体" w:cs="Calibri" w:asciiTheme="minorAscii" w:hAnsiTheme="minorAscii"/>
            <w:spacing w:val="0"/>
            <w:sz w:val="22"/>
            <w:szCs w:val="22"/>
            <w:lang w:val="en-US" w:eastAsia="zh-CN"/>
          </w:rPr>
          <w:t>d</w:t>
        </w:r>
      </w:ins>
      <w:ins w:id="23" w:author="Jiang" w:date="2023-08-15T10:57:01Z">
        <w:r>
          <w:rPr>
            <w:rFonts w:hint="eastAsia" w:eastAsia="宋体" w:cs="Calibri" w:asciiTheme="minorAscii" w:hAnsiTheme="minorAscii"/>
            <w:spacing w:val="0"/>
            <w:sz w:val="22"/>
            <w:szCs w:val="22"/>
            <w:lang w:val="en-US" w:eastAsia="zh-CN"/>
          </w:rPr>
          <w:t>e</w:t>
        </w:r>
      </w:ins>
      <w:ins w:id="24" w:author="Jiang" w:date="2023-08-15T10:57:02Z">
        <w:r>
          <w:rPr>
            <w:rFonts w:hint="eastAsia" w:eastAsia="宋体" w:cs="Calibri" w:asciiTheme="minorAscii" w:hAnsiTheme="minorAscii"/>
            <w:spacing w:val="0"/>
            <w:sz w:val="22"/>
            <w:szCs w:val="22"/>
            <w:lang w:val="en-US" w:eastAsia="zh-CN"/>
          </w:rPr>
          <w:t xml:space="preserve">al </w:t>
        </w:r>
      </w:ins>
      <w:ins w:id="25" w:author="Jiang" w:date="2023-08-15T10:57:03Z">
        <w:r>
          <w:rPr>
            <w:rFonts w:hint="eastAsia" w:eastAsia="宋体" w:cs="Calibri" w:asciiTheme="minorAscii" w:hAnsiTheme="minorAscii"/>
            <w:spacing w:val="0"/>
            <w:sz w:val="22"/>
            <w:szCs w:val="22"/>
            <w:lang w:val="en-US" w:eastAsia="zh-CN"/>
          </w:rPr>
          <w:t>with</w:t>
        </w:r>
      </w:ins>
      <w:ins w:id="26" w:author="Jiang" w:date="2023-08-15T10:57:04Z">
        <w:r>
          <w:rPr>
            <w:rFonts w:hint="eastAsia" w:eastAsia="宋体" w:cs="Calibri" w:asciiTheme="minorAscii" w:hAnsiTheme="minorAscii"/>
            <w:spacing w:val="0"/>
            <w:sz w:val="22"/>
            <w:szCs w:val="22"/>
            <w:lang w:val="en-US" w:eastAsia="zh-CN"/>
          </w:rPr>
          <w:t xml:space="preserve"> </w:t>
        </w:r>
      </w:ins>
      <w:ins w:id="27" w:author="Jiang" w:date="2023-08-11T10:59:21Z">
        <w:r>
          <w:rPr>
            <w:rFonts w:hint="default" w:eastAsia="Calibri" w:cs="Calibri" w:asciiTheme="minorAscii" w:hAnsiTheme="minorAscii"/>
            <w:spacing w:val="0"/>
            <w:sz w:val="22"/>
            <w:szCs w:val="22"/>
            <w:lang w:val="en-US" w:eastAsia="zh-CN"/>
          </w:rPr>
          <w:t>the</w:t>
        </w:r>
      </w:ins>
      <w:ins w:id="28" w:author="Jiang" w:date="2023-08-15T10:57:07Z">
        <w:r>
          <w:rPr>
            <w:rFonts w:hint="eastAsia" w:eastAsia="Calibri" w:cs="Calibri" w:asciiTheme="minorAscii" w:hAnsiTheme="minorAscii"/>
            <w:spacing w:val="0"/>
            <w:sz w:val="22"/>
            <w:szCs w:val="22"/>
            <w:lang w:val="en-US" w:eastAsia="zh-CN"/>
          </w:rPr>
          <w:t xml:space="preserve"> </w:t>
        </w:r>
      </w:ins>
      <w:ins w:id="29" w:author="Jiang" w:date="2023-08-15T10:57:12Z">
        <w:r>
          <w:rPr>
            <w:rFonts w:hint="eastAsia" w:eastAsia="Calibri" w:cs="Calibri" w:asciiTheme="minorAscii" w:hAnsiTheme="minorAscii"/>
            <w:spacing w:val="0"/>
            <w:sz w:val="22"/>
            <w:szCs w:val="22"/>
            <w:lang w:val="en-US" w:eastAsia="zh-CN"/>
          </w:rPr>
          <w:t>n</w:t>
        </w:r>
      </w:ins>
      <w:ins w:id="30" w:author="Jiang" w:date="2023-08-15T10:57:13Z">
        <w:r>
          <w:rPr>
            <w:rFonts w:hint="eastAsia" w:eastAsia="Calibri" w:cs="Calibri" w:asciiTheme="minorAscii" w:hAnsiTheme="minorAscii"/>
            <w:spacing w:val="0"/>
            <w:sz w:val="22"/>
            <w:szCs w:val="22"/>
            <w:lang w:val="en-US" w:eastAsia="zh-CN"/>
          </w:rPr>
          <w:t>egat</w:t>
        </w:r>
      </w:ins>
      <w:ins w:id="31" w:author="Jiang" w:date="2023-08-15T10:57:14Z">
        <w:r>
          <w:rPr>
            <w:rFonts w:hint="eastAsia" w:eastAsia="Calibri" w:cs="Calibri" w:asciiTheme="minorAscii" w:hAnsiTheme="minorAscii"/>
            <w:spacing w:val="0"/>
            <w:sz w:val="22"/>
            <w:szCs w:val="22"/>
            <w:lang w:val="en-US" w:eastAsia="zh-CN"/>
          </w:rPr>
          <w:t>ive</w:t>
        </w:r>
      </w:ins>
      <w:ins w:id="32" w:author="Jiang" w:date="2023-08-11T10:59:21Z">
        <w:r>
          <w:rPr>
            <w:rFonts w:hint="default" w:eastAsia="Calibri" w:cs="Calibri" w:asciiTheme="minorAscii" w:hAnsiTheme="minorAscii"/>
            <w:spacing w:val="0"/>
            <w:sz w:val="22"/>
            <w:szCs w:val="22"/>
            <w:lang w:val="en-US" w:eastAsia="zh-CN"/>
          </w:rPr>
          <w:t xml:space="preserve"> impacts </w:t>
        </w:r>
      </w:ins>
      <w:ins w:id="33" w:author="Jiang" w:date="2023-08-11T10:59:21Z">
        <w:r>
          <w:rPr>
            <w:rFonts w:hint="default" w:eastAsia="Calibri" w:cs="Calibri" w:asciiTheme="minorAscii" w:hAnsiTheme="minorAscii"/>
            <w:sz w:val="22"/>
            <w:szCs w:val="22"/>
          </w:rPr>
          <w:t>caused by visitors' use of We Media platforms</w:t>
        </w:r>
      </w:ins>
      <w:ins w:id="34" w:author="Jiang" w:date="2023-08-11T10:59:21Z">
        <w:r>
          <w:rPr>
            <w:rFonts w:hint="default" w:eastAsia="Calibri" w:cs="Calibri" w:asciiTheme="minorAscii" w:hAnsiTheme="minorAscii"/>
            <w:spacing w:val="0"/>
            <w:sz w:val="22"/>
            <w:szCs w:val="22"/>
          </w:rPr>
          <w:t xml:space="preserve"> and bear corresponding losses</w:t>
        </w:r>
      </w:ins>
      <w:ins w:id="35" w:author="Jiang" w:date="2023-08-11T10:59:33Z">
        <w:r>
          <w:rPr>
            <w:rFonts w:hint="default" w:eastAsia="宋体" w:cs="Calibri" w:asciiTheme="minorAscii" w:hAnsiTheme="minorAscii"/>
            <w:spacing w:val="12"/>
            <w:sz w:val="22"/>
            <w:szCs w:val="22"/>
            <w:lang w:val="en-US" w:eastAsia="zh-CN"/>
          </w:rPr>
          <w:t>.</w:t>
        </w:r>
      </w:ins>
    </w:p>
    <w:p>
      <w:pPr>
        <w:spacing w:before="191" w:line="178" w:lineRule="auto"/>
        <w:ind w:left="605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</w:t>
      </w:r>
      <w:r>
        <w:rPr>
          <w:rFonts w:hint="default" w:eastAsia="Calibri" w:cs="Calibri" w:asciiTheme="minorAscii" w:hAnsiTheme="minorAscii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8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lessee</w:t>
      </w:r>
      <w:r>
        <w:rPr>
          <w:rFonts w:hint="default" w:eastAsia="Calibri" w:cs="Calibri" w:asciiTheme="minorAscii" w:hAnsiTheme="minorAscii"/>
          <w:spacing w:val="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shall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comply</w:t>
      </w:r>
      <w:r>
        <w:rPr>
          <w:rFonts w:hint="default" w:eastAsia="Calibri" w:cs="Calibri" w:asciiTheme="minorAscii" w:hAnsiTheme="minorAscii"/>
          <w:spacing w:val="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with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all</w:t>
      </w:r>
      <w:r>
        <w:rPr>
          <w:rFonts w:hint="default" w:eastAsia="Calibri" w:cs="Calibri" w:asciiTheme="minorAscii" w:hAnsiTheme="minorAscii"/>
          <w:spacing w:val="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authorities’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specific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main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tenance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terms.</w:t>
      </w:r>
    </w:p>
    <w:p>
      <w:pPr>
        <w:spacing w:before="189" w:line="177" w:lineRule="auto"/>
        <w:ind w:left="605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-1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30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lease should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be subject to a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periodic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review.</w:t>
      </w:r>
    </w:p>
    <w:p>
      <w:pPr>
        <w:spacing w:before="115" w:line="295" w:lineRule="exact"/>
        <w:ind w:left="605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position w:val="3"/>
          <w:sz w:val="22"/>
          <w:szCs w:val="22"/>
        </w:rPr>
        <w:t xml:space="preserve">.     </w:t>
      </w:r>
      <w:r>
        <w:rPr>
          <w:rFonts w:hint="default" w:eastAsia="Calibri" w:cs="Calibri" w:asciiTheme="minorAscii" w:hAnsiTheme="minorAscii"/>
          <w:position w:val="3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7"/>
          <w:w w:val="101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position w:val="3"/>
          <w:sz w:val="22"/>
          <w:szCs w:val="22"/>
        </w:rPr>
        <w:t>lessee</w:t>
      </w:r>
      <w:r>
        <w:rPr>
          <w:rFonts w:hint="default" w:eastAsia="Calibri" w:cs="Calibri" w:asciiTheme="minorAscii" w:hAnsiTheme="minorAscii"/>
          <w:spacing w:val="7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position w:val="3"/>
          <w:sz w:val="22"/>
          <w:szCs w:val="22"/>
        </w:rPr>
        <w:t>shall</w:t>
      </w:r>
      <w:r>
        <w:rPr>
          <w:rFonts w:hint="default" w:eastAsia="Calibri" w:cs="Calibri" w:asciiTheme="minorAscii" w:hAnsiTheme="minorAscii"/>
          <w:spacing w:val="10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position w:val="3"/>
          <w:sz w:val="22"/>
          <w:szCs w:val="22"/>
        </w:rPr>
        <w:t>comply</w:t>
      </w:r>
      <w:r>
        <w:rPr>
          <w:rFonts w:hint="default" w:eastAsia="Calibri" w:cs="Calibri" w:asciiTheme="minorAscii" w:hAnsiTheme="minorAscii"/>
          <w:spacing w:val="7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position w:val="3"/>
          <w:sz w:val="22"/>
          <w:szCs w:val="22"/>
        </w:rPr>
        <w:t>with</w:t>
      </w:r>
      <w:r>
        <w:rPr>
          <w:rFonts w:hint="default" w:eastAsia="Calibri" w:cs="Calibri" w:asciiTheme="minorAscii" w:hAnsiTheme="minorAscii"/>
          <w:spacing w:val="10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position w:val="3"/>
          <w:sz w:val="22"/>
          <w:szCs w:val="22"/>
        </w:rPr>
        <w:t>all</w:t>
      </w:r>
      <w:r>
        <w:rPr>
          <w:rFonts w:hint="default" w:eastAsia="Calibri" w:cs="Calibri" w:asciiTheme="minorAscii" w:hAnsiTheme="minorAscii"/>
          <w:spacing w:val="11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position w:val="3"/>
          <w:sz w:val="22"/>
          <w:szCs w:val="22"/>
        </w:rPr>
        <w:t>access</w:t>
      </w:r>
      <w:r>
        <w:rPr>
          <w:rFonts w:hint="default" w:eastAsia="Calibri" w:cs="Calibri" w:asciiTheme="minorAscii" w:hAnsiTheme="minorAscii"/>
          <w:spacing w:val="10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position w:val="3"/>
          <w:sz w:val="22"/>
          <w:szCs w:val="22"/>
        </w:rPr>
        <w:t>agreements/restricti</w:t>
      </w:r>
      <w:r>
        <w:rPr>
          <w:rFonts w:hint="default" w:eastAsia="Calibri" w:cs="Calibri" w:asciiTheme="minorAscii" w:hAnsiTheme="minorAscii"/>
          <w:spacing w:val="-1"/>
          <w:position w:val="3"/>
          <w:sz w:val="22"/>
          <w:szCs w:val="22"/>
        </w:rPr>
        <w:t>ons</w:t>
      </w:r>
      <w:r>
        <w:rPr>
          <w:rFonts w:hint="default" w:eastAsia="Calibri" w:cs="Calibri" w:asciiTheme="minorAscii" w:hAnsiTheme="minorAscii"/>
          <w:spacing w:val="15"/>
          <w:w w:val="101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position w:val="3"/>
          <w:sz w:val="22"/>
          <w:szCs w:val="22"/>
        </w:rPr>
        <w:t>(</w:t>
      </w:r>
      <w:r>
        <w:rPr>
          <w:rFonts w:hint="default" w:eastAsia="Calibri" w:cs="Calibri" w:asciiTheme="minorAscii" w:hAnsiTheme="minorAscii"/>
          <w:spacing w:val="9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position w:val="3"/>
          <w:sz w:val="22"/>
          <w:szCs w:val="22"/>
        </w:rPr>
        <w:t>e.g.,</w:t>
      </w:r>
      <w:r>
        <w:rPr>
          <w:rFonts w:hint="default" w:eastAsia="Calibri" w:cs="Calibri" w:asciiTheme="minorAscii" w:hAnsiTheme="minorAscii"/>
          <w:spacing w:val="4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position w:val="3"/>
          <w:sz w:val="22"/>
          <w:szCs w:val="22"/>
        </w:rPr>
        <w:t>vehicles,</w:t>
      </w:r>
      <w:r>
        <w:rPr>
          <w:rFonts w:hint="default" w:eastAsia="Calibri" w:cs="Calibri" w:asciiTheme="minorAscii" w:hAnsiTheme="minorAscii"/>
          <w:spacing w:val="15"/>
          <w:w w:val="101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position w:val="3"/>
          <w:sz w:val="22"/>
          <w:szCs w:val="22"/>
        </w:rPr>
        <w:t>boat</w:t>
      </w:r>
      <w:r>
        <w:rPr>
          <w:rFonts w:hint="default" w:eastAsia="Calibri" w:cs="Calibri" w:asciiTheme="minorAscii" w:hAnsiTheme="minorAscii"/>
          <w:spacing w:val="17"/>
          <w:w w:val="101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position w:val="3"/>
          <w:sz w:val="22"/>
          <w:szCs w:val="22"/>
        </w:rPr>
        <w:t>landings).</w:t>
      </w:r>
    </w:p>
    <w:p>
      <w:pPr>
        <w:spacing w:before="179" w:line="179" w:lineRule="auto"/>
        <w:ind w:left="605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</w:t>
      </w:r>
      <w:r>
        <w:rPr>
          <w:rFonts w:hint="default" w:eastAsia="Calibri" w:cs="Calibri" w:asciiTheme="minorAscii" w:hAnsiTheme="minorAscii"/>
          <w:sz w:val="22"/>
          <w:szCs w:val="22"/>
        </w:rPr>
        <w:t>Allocation</w:t>
      </w:r>
      <w:r>
        <w:rPr>
          <w:rFonts w:hint="default" w:eastAsia="Calibri" w:cs="Calibri" w:asciiTheme="minorAscii" w:hAnsiTheme="minorAscii"/>
          <w:spacing w:val="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spacing w:val="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costs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and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maintenance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spacing w:val="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services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(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e.g.,</w:t>
      </w:r>
      <w:r>
        <w:rPr>
          <w:rFonts w:hint="default" w:eastAsia="Calibri" w:cs="Calibri" w:asciiTheme="minorAscii" w:hAnsiTheme="minorAscii"/>
          <w:spacing w:val="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water,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electricity,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drainage).</w:t>
      </w:r>
    </w:p>
    <w:p>
      <w:pPr>
        <w:spacing w:before="198" w:line="177" w:lineRule="auto"/>
        <w:ind w:left="31"/>
        <w:outlineLvl w:val="2"/>
        <w:rPr>
          <w:rFonts w:hint="default" w:eastAsia="Calibri" w:cs="Calibri" w:asciiTheme="minorAscii" w:hAnsiTheme="minorAscii"/>
          <w:sz w:val="18"/>
          <w:szCs w:val="18"/>
        </w:rPr>
      </w:pPr>
      <w:r>
        <w:rPr>
          <w:rFonts w:hint="default" w:eastAsia="Calibri" w:cs="Calibri" w:asciiTheme="minorAscii" w:hAnsiTheme="minorAscii"/>
          <w:b/>
          <w:bCs/>
          <w:color w:val="00558C"/>
          <w:spacing w:val="3"/>
          <w:sz w:val="22"/>
          <w:szCs w:val="22"/>
        </w:rPr>
        <w:t>4.1.6.</w:t>
      </w:r>
      <w:r>
        <w:rPr>
          <w:rFonts w:hint="default" w:eastAsia="Calibri" w:cs="Calibri" w:asciiTheme="minorAscii" w:hAnsiTheme="minorAscii"/>
          <w:b/>
          <w:bCs/>
          <w:color w:val="00558C"/>
          <w:spacing w:val="5"/>
          <w:sz w:val="22"/>
          <w:szCs w:val="22"/>
        </w:rPr>
        <w:t xml:space="preserve">         </w:t>
      </w:r>
      <w:r>
        <w:rPr>
          <w:rFonts w:hint="default" w:eastAsia="Calibri" w:cs="Calibri" w:asciiTheme="minorAscii" w:hAnsiTheme="minorAscii"/>
          <w:b/>
          <w:bCs/>
          <w:color w:val="00558C"/>
          <w:sz w:val="24"/>
          <w:szCs w:val="24"/>
        </w:rPr>
        <w:t>H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AND</w:t>
      </w:r>
      <w:r>
        <w:rPr>
          <w:rFonts w:hint="default" w:eastAsia="Calibri" w:cs="Calibri" w:asciiTheme="minorAscii" w:hAnsiTheme="minorAscii"/>
          <w:b/>
          <w:bCs/>
          <w:color w:val="00558C"/>
          <w:spacing w:val="3"/>
          <w:sz w:val="24"/>
          <w:szCs w:val="24"/>
        </w:rPr>
        <w:t>-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OVER</w:t>
      </w:r>
    </w:p>
    <w:p>
      <w:pPr>
        <w:spacing w:before="179" w:line="214" w:lineRule="auto"/>
        <w:ind w:left="45" w:right="770" w:firstLine="1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Before</w:t>
      </w:r>
      <w:r>
        <w:rPr>
          <w:rFonts w:hint="default" w:eastAsia="Calibri" w:cs="Calibri" w:asciiTheme="minorAscii" w:hAnsiTheme="minorAscii"/>
          <w:spacing w:val="2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3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leased</w:t>
      </w:r>
      <w:r>
        <w:rPr>
          <w:rFonts w:hint="default" w:eastAsia="Calibri" w:cs="Calibri" w:asciiTheme="minorAscii" w:hAnsiTheme="minorAscii"/>
          <w:spacing w:val="40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property</w:t>
      </w:r>
      <w:r>
        <w:rPr>
          <w:rFonts w:hint="default" w:eastAsia="Calibri" w:cs="Calibri" w:asciiTheme="minorAscii" w:hAnsiTheme="minorAscii"/>
          <w:spacing w:val="4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is</w:t>
      </w:r>
      <w:r>
        <w:rPr>
          <w:rFonts w:hint="default" w:eastAsia="Calibri" w:cs="Calibri" w:asciiTheme="minorAscii" w:hAnsiTheme="minorAscii"/>
          <w:spacing w:val="3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handed</w:t>
      </w:r>
      <w:r>
        <w:rPr>
          <w:rFonts w:hint="default" w:eastAsia="Calibri" w:cs="Calibri" w:asciiTheme="minorAscii" w:hAnsiTheme="minorAscii"/>
          <w:spacing w:val="3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over,</w:t>
      </w:r>
      <w:r>
        <w:rPr>
          <w:rFonts w:hint="default" w:eastAsia="Calibri" w:cs="Calibri" w:asciiTheme="minorAscii" w:hAnsiTheme="minorAscii"/>
          <w:spacing w:val="3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an</w:t>
      </w:r>
      <w:r>
        <w:rPr>
          <w:rFonts w:hint="default" w:eastAsia="Calibri" w:cs="Calibri" w:asciiTheme="minorAscii" w:hAnsiTheme="minorAscii"/>
          <w:spacing w:val="3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inspection</w:t>
      </w:r>
      <w:r>
        <w:rPr>
          <w:rFonts w:hint="default" w:eastAsia="Calibri" w:cs="Calibri" w:asciiTheme="minorAscii" w:hAnsiTheme="minorAscii"/>
          <w:spacing w:val="30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shall</w:t>
      </w:r>
      <w:r>
        <w:rPr>
          <w:rFonts w:hint="default" w:eastAsia="Calibri" w:cs="Calibri" w:asciiTheme="minorAscii" w:hAnsiTheme="minorAscii"/>
          <w:spacing w:val="4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4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undert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aken</w:t>
      </w:r>
      <w:r>
        <w:rPr>
          <w:rFonts w:hint="default" w:eastAsia="Calibri" w:cs="Calibri" w:asciiTheme="minorAscii" w:hAnsiTheme="minorAscii"/>
          <w:spacing w:val="33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in</w:t>
      </w:r>
      <w:r>
        <w:rPr>
          <w:rFonts w:hint="default" w:eastAsia="Calibri" w:cs="Calibri" w:asciiTheme="minorAscii" w:hAnsiTheme="minorAscii"/>
          <w:spacing w:val="3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which</w:t>
      </w:r>
      <w:r>
        <w:rPr>
          <w:rFonts w:hint="default" w:eastAsia="Calibri" w:cs="Calibri" w:asciiTheme="minorAscii" w:hAnsiTheme="minorAscii"/>
          <w:spacing w:val="3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representatives</w:t>
      </w:r>
      <w:r>
        <w:rPr>
          <w:rFonts w:hint="default" w:eastAsia="Calibri" w:cs="Calibri" w:asciiTheme="minorAscii" w:hAnsiTheme="minorAscii"/>
          <w:spacing w:val="29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spacing w:val="3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both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parties shall</w:t>
      </w:r>
      <w:r>
        <w:rPr>
          <w:rFonts w:hint="default" w:eastAsia="Calibri" w:cs="Calibri" w:asciiTheme="minorAscii" w:hAnsiTheme="minorAscii"/>
          <w:spacing w:val="3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participate.</w:t>
      </w:r>
    </w:p>
    <w:p>
      <w:pPr>
        <w:spacing w:before="175" w:line="223" w:lineRule="auto"/>
        <w:ind w:left="32" w:right="770"/>
        <w:jc w:val="both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</w:t>
      </w:r>
      <w:r>
        <w:rPr>
          <w:rFonts w:hint="default" w:eastAsia="Calibri" w:cs="Calibri" w:asciiTheme="minorAscii" w:hAnsiTheme="minorAscii"/>
          <w:spacing w:val="2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condition</w:t>
      </w:r>
      <w:r>
        <w:rPr>
          <w:rFonts w:hint="default" w:eastAsia="Calibri" w:cs="Calibri" w:asciiTheme="minorAscii" w:hAnsiTheme="minorAscii"/>
          <w:spacing w:val="28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report</w:t>
      </w:r>
      <w:r>
        <w:rPr>
          <w:rFonts w:hint="default" w:eastAsia="Calibri" w:cs="Calibri" w:asciiTheme="minorAscii" w:hAnsiTheme="minorAscii"/>
          <w:spacing w:val="2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shall</w:t>
      </w:r>
      <w:r>
        <w:rPr>
          <w:rFonts w:hint="default" w:eastAsia="Calibri" w:cs="Calibri" w:asciiTheme="minorAscii" w:hAnsiTheme="minorAscii"/>
          <w:spacing w:val="2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2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prepared</w:t>
      </w:r>
      <w:r>
        <w:rPr>
          <w:rFonts w:hint="default" w:eastAsia="Calibri" w:cs="Calibri" w:asciiTheme="minorAscii" w:hAnsiTheme="minorAscii"/>
          <w:spacing w:val="19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2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leased</w:t>
      </w:r>
      <w:r>
        <w:rPr>
          <w:rFonts w:hint="default" w:eastAsia="Calibri" w:cs="Calibri" w:asciiTheme="minorAscii" w:hAnsiTheme="minorAscii"/>
          <w:spacing w:val="28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property.</w:t>
      </w:r>
      <w:r>
        <w:rPr>
          <w:rFonts w:hint="default" w:eastAsia="Calibri" w:cs="Calibri" w:asciiTheme="minorAscii" w:hAnsiTheme="minorAscii"/>
          <w:spacing w:val="1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2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condition</w:t>
      </w:r>
      <w:r>
        <w:rPr>
          <w:rFonts w:hint="default" w:eastAsia="Calibri" w:cs="Calibri" w:asciiTheme="minorAscii" w:hAnsiTheme="minorAscii"/>
          <w:spacing w:val="28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report</w:t>
      </w:r>
      <w:r>
        <w:rPr>
          <w:rFonts w:hint="default" w:eastAsia="Calibri" w:cs="Calibri" w:asciiTheme="minorAscii" w:hAnsiTheme="minorAscii"/>
          <w:spacing w:val="1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w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ould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generally</w:t>
      </w:r>
      <w:r>
        <w:rPr>
          <w:rFonts w:hint="default" w:eastAsia="Calibri" w:cs="Calibri" w:asciiTheme="minorAscii" w:hAnsiTheme="minorAscii"/>
          <w:spacing w:val="2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2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paid</w:t>
      </w:r>
      <w:r>
        <w:rPr>
          <w:rFonts w:hint="default" w:eastAsia="Calibri" w:cs="Calibri" w:asciiTheme="minorAscii" w:hAnsiTheme="minorAscii"/>
          <w:spacing w:val="13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for</w:t>
      </w:r>
      <w:r>
        <w:rPr>
          <w:rFonts w:hint="default" w:eastAsia="Calibri" w:cs="Calibri" w:asciiTheme="minorAscii" w:hAnsiTheme="minorAscii"/>
          <w:spacing w:val="2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by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lessor. The condition</w:t>
      </w:r>
      <w:r>
        <w:rPr>
          <w:rFonts w:hint="default" w:eastAsia="Calibri" w:cs="Calibri" w:asciiTheme="minorAscii" w:hAnsiTheme="minorAscii"/>
          <w:spacing w:val="1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report shall</w:t>
      </w:r>
      <w:r>
        <w:rPr>
          <w:rFonts w:hint="default" w:eastAsia="Calibri" w:cs="Calibri" w:asciiTheme="minorAscii" w:hAnsiTheme="minorAscii"/>
          <w:spacing w:val="1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be signed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by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both</w:t>
      </w:r>
      <w:r>
        <w:rPr>
          <w:rFonts w:hint="default" w:eastAsia="Calibri" w:cs="Calibri" w:asciiTheme="minorAscii" w:hAnsiTheme="minorAscii"/>
          <w:spacing w:val="1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parties after it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has</w:t>
      </w:r>
      <w:r>
        <w:rPr>
          <w:rFonts w:hint="default" w:eastAsia="Calibri" w:cs="Calibri" w:asciiTheme="minorAscii" w:hAnsiTheme="minorAscii"/>
          <w:spacing w:val="1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been</w:t>
      </w:r>
      <w:r>
        <w:rPr>
          <w:rFonts w:hint="default" w:eastAsia="Calibri" w:cs="Calibri" w:asciiTheme="minorAscii" w:hAnsiTheme="minorAscii"/>
          <w:spacing w:val="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drawn</w:t>
      </w:r>
      <w:r>
        <w:rPr>
          <w:rFonts w:hint="default" w:eastAsia="Calibri" w:cs="Calibri" w:asciiTheme="minorAscii" w:hAnsiTheme="minorAscii"/>
          <w:spacing w:val="13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up</w:t>
      </w:r>
      <w:r>
        <w:rPr>
          <w:rFonts w:hint="default" w:eastAsia="Calibri" w:cs="Calibri" w:asciiTheme="minorAscii" w:hAnsiTheme="minorAscii"/>
          <w:spacing w:val="1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by the</w:t>
      </w:r>
      <w:r>
        <w:rPr>
          <w:rFonts w:hint="default" w:eastAsia="Calibri" w:cs="Calibri" w:asciiTheme="minorAscii" w:hAnsiTheme="minorAscii"/>
          <w:spacing w:val="1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lessor,</w:t>
      </w:r>
      <w:r>
        <w:rPr>
          <w:rFonts w:hint="default" w:eastAsia="Calibri" w:cs="Calibri" w:asciiTheme="minorAscii" w:hAnsiTheme="minorAscii"/>
          <w:spacing w:val="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and</w:t>
      </w:r>
      <w:r>
        <w:rPr>
          <w:rFonts w:hint="default" w:eastAsia="Calibri" w:cs="Calibri" w:asciiTheme="minorAscii" w:hAnsiTheme="minorAscii"/>
          <w:spacing w:val="1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it</w:t>
      </w:r>
      <w:r>
        <w:rPr>
          <w:rFonts w:hint="default" w:eastAsia="Calibri" w:cs="Calibri" w:asciiTheme="minorAscii" w:hAnsiTheme="minorAscii"/>
          <w:spacing w:val="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shall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ordinarily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be available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prior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 xml:space="preserve"> to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hand-over.</w:t>
      </w:r>
    </w:p>
    <w:p>
      <w:pPr>
        <w:spacing w:before="177" w:line="189" w:lineRule="auto"/>
        <w:ind w:left="30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This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is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likely to</w:t>
      </w:r>
      <w:r>
        <w:rPr>
          <w:rFonts w:hint="default" w:eastAsia="Calibri" w:cs="Calibri" w:asciiTheme="minorAscii" w:hAnsiTheme="minorAscii"/>
          <w:spacing w:val="1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include written and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photographic details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(for</w:t>
      </w:r>
      <w:r>
        <w:rPr>
          <w:rFonts w:hint="default" w:eastAsia="Calibri" w:cs="Calibri" w:asciiTheme="minorAscii" w:hAnsiTheme="minorAscii"/>
          <w:spacing w:val="1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use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in disputes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and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at</w:t>
      </w:r>
      <w:r>
        <w:rPr>
          <w:rFonts w:hint="default" w:eastAsia="Calibri" w:cs="Calibri" w:asciiTheme="minorAscii" w:hAnsiTheme="minorAscii"/>
          <w:spacing w:val="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termination</w:t>
      </w:r>
      <w:r>
        <w:rPr>
          <w:rFonts w:hint="default" w:eastAsia="Calibri" w:cs="Calibri" w:asciiTheme="minorAscii" w:hAnsiTheme="minorAscii"/>
          <w:spacing w:val="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of the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lease).</w:t>
      </w:r>
    </w:p>
    <w:p>
      <w:pPr>
        <w:spacing w:before="197" w:line="178" w:lineRule="auto"/>
        <w:ind w:left="32"/>
        <w:outlineLvl w:val="2"/>
        <w:rPr>
          <w:rFonts w:hint="default" w:eastAsia="Calibri" w:cs="Calibri" w:asciiTheme="minorAscii" w:hAnsiTheme="minorAscii"/>
          <w:sz w:val="18"/>
          <w:szCs w:val="18"/>
        </w:rPr>
      </w:pPr>
      <w:r>
        <w:rPr>
          <w:rFonts w:hint="default" w:eastAsia="Calibri" w:cs="Calibri" w:asciiTheme="minorAscii" w:hAnsiTheme="minorAscii"/>
          <w:b/>
          <w:bCs/>
          <w:color w:val="00558C"/>
          <w:spacing w:val="6"/>
          <w:sz w:val="22"/>
          <w:szCs w:val="22"/>
        </w:rPr>
        <w:t xml:space="preserve">4.1.7.         </w:t>
      </w:r>
      <w:r>
        <w:rPr>
          <w:rFonts w:hint="default" w:eastAsia="Calibri" w:cs="Calibri" w:asciiTheme="minorAscii" w:hAnsiTheme="minorAscii"/>
          <w:b/>
          <w:bCs/>
          <w:color w:val="00558C"/>
          <w:sz w:val="24"/>
          <w:szCs w:val="24"/>
        </w:rPr>
        <w:t>A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GREEMENT</w:t>
      </w:r>
      <w:r>
        <w:rPr>
          <w:rFonts w:hint="default" w:eastAsia="Calibri" w:cs="Calibri" w:asciiTheme="minorAscii" w:hAnsiTheme="minorAscii"/>
          <w:b/>
          <w:bCs/>
          <w:color w:val="00558C"/>
          <w:spacing w:val="18"/>
          <w:w w:val="101"/>
          <w:sz w:val="18"/>
          <w:szCs w:val="1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PERIOD</w:t>
      </w:r>
    </w:p>
    <w:p>
      <w:pPr>
        <w:spacing w:before="177" w:line="223" w:lineRule="auto"/>
        <w:ind w:left="31" w:right="770" w:hanging="1"/>
        <w:jc w:val="both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period of the agreement should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be clearly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stated</w:t>
      </w:r>
      <w:r>
        <w:rPr>
          <w:rFonts w:hint="default" w:eastAsia="Calibri" w:cs="Calibri" w:asciiTheme="minorAscii" w:hAnsiTheme="minorAscii"/>
          <w:spacing w:val="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with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details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renewal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arrangements.</w:t>
      </w:r>
      <w:r>
        <w:rPr>
          <w:rFonts w:hint="default" w:eastAsia="Calibri" w:cs="Calibri" w:asciiTheme="minorAscii" w:hAnsiTheme="minorAscii"/>
          <w:spacing w:val="1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Means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of termina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ting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4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agreement</w:t>
      </w:r>
      <w:r>
        <w:rPr>
          <w:rFonts w:hint="default" w:eastAsia="Calibri" w:cs="Calibri" w:asciiTheme="minorAscii" w:hAnsiTheme="minorAscii"/>
          <w:spacing w:val="4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must</w:t>
      </w:r>
      <w:r>
        <w:rPr>
          <w:rFonts w:hint="default" w:eastAsia="Calibri" w:cs="Calibri" w:asciiTheme="minorAscii" w:hAnsiTheme="minorAscii"/>
          <w:spacing w:val="3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also</w:t>
      </w:r>
      <w:r>
        <w:rPr>
          <w:rFonts w:hint="default" w:eastAsia="Calibri" w:cs="Calibri" w:asciiTheme="minorAscii" w:hAnsiTheme="minorAscii"/>
          <w:spacing w:val="4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3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stated.</w:t>
      </w:r>
      <w:r>
        <w:rPr>
          <w:rFonts w:hint="default" w:eastAsia="Calibri" w:cs="Calibri" w:asciiTheme="minorAscii" w:hAnsiTheme="minorAscii"/>
          <w:spacing w:val="3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</w:t>
      </w:r>
      <w:r>
        <w:rPr>
          <w:rFonts w:hint="default" w:eastAsia="Calibri" w:cs="Calibri" w:asciiTheme="minorAscii" w:hAnsiTheme="minorAscii"/>
          <w:spacing w:val="3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clause</w:t>
      </w:r>
      <w:r>
        <w:rPr>
          <w:rFonts w:hint="default" w:eastAsia="Calibri" w:cs="Calibri" w:asciiTheme="minorAscii" w:hAnsiTheme="minorAscii"/>
          <w:spacing w:val="3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should</w:t>
      </w:r>
      <w:r>
        <w:rPr>
          <w:rFonts w:hint="default" w:eastAsia="Calibri" w:cs="Calibri" w:asciiTheme="minorAscii" w:hAnsiTheme="minorAscii"/>
          <w:spacing w:val="4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4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included</w:t>
      </w:r>
      <w:r>
        <w:rPr>
          <w:rFonts w:hint="default" w:eastAsia="Calibri" w:cs="Calibri" w:asciiTheme="minorAscii" w:hAnsiTheme="minorAscii"/>
          <w:spacing w:val="3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for</w:t>
      </w:r>
      <w:r>
        <w:rPr>
          <w:rFonts w:hint="default" w:eastAsia="Calibri" w:cs="Calibri" w:asciiTheme="minorAscii" w:hAnsiTheme="minorAscii"/>
          <w:spacing w:val="30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termination</w:t>
      </w:r>
      <w:r>
        <w:rPr>
          <w:rFonts w:hint="default" w:eastAsia="Calibri" w:cs="Calibri" w:asciiTheme="minorAscii" w:hAnsiTheme="minorAscii"/>
          <w:spacing w:val="38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as</w:t>
      </w:r>
      <w:r>
        <w:rPr>
          <w:rFonts w:hint="default" w:eastAsia="Calibri" w:cs="Calibri" w:asciiTheme="minorAscii" w:hAnsiTheme="minorAscii"/>
          <w:spacing w:val="3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</w:t>
      </w:r>
      <w:r>
        <w:rPr>
          <w:rFonts w:hint="default" w:eastAsia="Calibri" w:cs="Calibri" w:asciiTheme="minorAscii" w:hAnsiTheme="minorAscii"/>
          <w:spacing w:val="4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result</w:t>
      </w:r>
      <w:r>
        <w:rPr>
          <w:rFonts w:hint="default" w:eastAsia="Calibri" w:cs="Calibri" w:asciiTheme="minorAscii" w:hAnsiTheme="minorAscii"/>
          <w:spacing w:val="3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spacing w:val="41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possible</w:t>
      </w:r>
      <w:r>
        <w:rPr>
          <w:rFonts w:hint="default" w:eastAsia="Calibri" w:cs="Calibri" w:asciiTheme="minorAscii" w:hAnsiTheme="minorAscii"/>
          <w:spacing w:val="31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f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uture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changes</w:t>
      </w:r>
      <w:r>
        <w:rPr>
          <w:rFonts w:hint="default" w:eastAsia="Calibri" w:cs="Calibri" w:asciiTheme="minorAscii" w:hAnsiTheme="minorAscii"/>
          <w:spacing w:val="3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in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navigational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requirements.</w:t>
      </w:r>
    </w:p>
    <w:p>
      <w:pPr>
        <w:spacing w:before="177" w:line="223" w:lineRule="auto"/>
        <w:ind w:left="45" w:right="772" w:hanging="15"/>
        <w:jc w:val="both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length of 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lease can vary to suit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local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requirements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particularly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relation to</w:t>
      </w:r>
      <w:r>
        <w:rPr>
          <w:rFonts w:hint="default" w:eastAsia="Calibri" w:cs="Calibri" w:asciiTheme="minorAscii" w:hAnsiTheme="minorAscii"/>
          <w:spacing w:val="1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appl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ications for</w:t>
      </w:r>
      <w:r>
        <w:rPr>
          <w:rFonts w:hint="default" w:eastAsia="Calibri" w:cs="Calibri" w:asciiTheme="minorAscii" w:hAnsiTheme="minorAscii"/>
          <w:spacing w:val="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grant funding.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Especially</w:t>
      </w:r>
      <w:r>
        <w:rPr>
          <w:rFonts w:hint="default" w:eastAsia="Calibri" w:cs="Calibri" w:asciiTheme="minorAscii" w:hAnsiTheme="minorAscii"/>
          <w:spacing w:val="23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in</w:t>
      </w:r>
      <w:r>
        <w:rPr>
          <w:rFonts w:hint="default" w:eastAsia="Calibri" w:cs="Calibri" w:asciiTheme="minorAscii" w:hAnsiTheme="minorAscii"/>
          <w:spacing w:val="1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case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</w:t>
      </w:r>
      <w:r>
        <w:rPr>
          <w:rFonts w:hint="default" w:eastAsia="Calibri" w:cs="Calibri" w:asciiTheme="minorAscii" w:hAnsiTheme="minorAscii"/>
          <w:spacing w:val="2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longer</w:t>
      </w:r>
      <w:r>
        <w:rPr>
          <w:rFonts w:hint="default" w:eastAsia="Calibri" w:cs="Calibri" w:asciiTheme="minorAscii" w:hAnsiTheme="minorAscii"/>
          <w:spacing w:val="13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ter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m</w:t>
      </w:r>
      <w:r>
        <w:rPr>
          <w:rFonts w:hint="default" w:eastAsia="Calibri" w:cs="Calibri" w:asciiTheme="minorAscii" w:hAnsiTheme="minorAscii"/>
          <w:spacing w:val="2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lease</w:t>
      </w:r>
      <w:r>
        <w:rPr>
          <w:rFonts w:hint="default" w:eastAsia="Calibri" w:cs="Calibri" w:asciiTheme="minorAscii" w:hAnsiTheme="minorAscii"/>
          <w:spacing w:val="2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i.e.,</w:t>
      </w:r>
      <w:r>
        <w:rPr>
          <w:rFonts w:hint="default" w:eastAsia="Calibri" w:cs="Calibri" w:asciiTheme="minorAscii" w:hAnsiTheme="minorAscii"/>
          <w:spacing w:val="2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more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than</w:t>
      </w:r>
      <w:r>
        <w:rPr>
          <w:rFonts w:hint="default" w:eastAsia="Calibri" w:cs="Calibri" w:asciiTheme="minorAscii" w:hAnsiTheme="minorAscii"/>
          <w:spacing w:val="13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five</w:t>
      </w:r>
      <w:r>
        <w:rPr>
          <w:rFonts w:hint="default" w:eastAsia="Calibri" w:cs="Calibri" w:asciiTheme="minorAscii" w:hAnsiTheme="minorAscii"/>
          <w:spacing w:val="1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years,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checks</w:t>
      </w:r>
      <w:r>
        <w:rPr>
          <w:rFonts w:hint="default" w:eastAsia="Calibri" w:cs="Calibri" w:asciiTheme="minorAscii" w:hAnsiTheme="minorAscii"/>
          <w:spacing w:val="19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should</w:t>
      </w:r>
      <w:r>
        <w:rPr>
          <w:rFonts w:hint="default" w:eastAsia="Calibri" w:cs="Calibri" w:asciiTheme="minorAscii" w:hAnsiTheme="minorAscii"/>
          <w:spacing w:val="2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2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put</w:t>
      </w:r>
      <w:r>
        <w:rPr>
          <w:rFonts w:hint="default" w:eastAsia="Calibri" w:cs="Calibri" w:asciiTheme="minorAscii" w:hAnsiTheme="minorAscii"/>
          <w:spacing w:val="2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in</w:t>
      </w:r>
      <w:r>
        <w:rPr>
          <w:rFonts w:hint="default" w:eastAsia="Calibri" w:cs="Calibri" w:asciiTheme="minorAscii" w:hAnsiTheme="minorAscii"/>
          <w:spacing w:val="2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place</w:t>
      </w:r>
      <w:r>
        <w:rPr>
          <w:rFonts w:hint="default" w:eastAsia="Calibri" w:cs="Calibri" w:asciiTheme="minorAscii" w:hAnsiTheme="minorAscii"/>
          <w:spacing w:val="20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on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a</w:t>
      </w:r>
      <w:r>
        <w:rPr>
          <w:rFonts w:hint="default" w:eastAsia="Calibri" w:cs="Calibri" w:asciiTheme="minorAscii" w:hAnsiTheme="minorAscii"/>
          <w:spacing w:val="2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regular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basis, annually or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bi-annually to</w:t>
      </w:r>
      <w:r>
        <w:rPr>
          <w:rFonts w:hint="default" w:eastAsia="Calibri" w:cs="Calibri" w:asciiTheme="minorAscii" w:hAnsiTheme="minorAscii"/>
          <w:spacing w:val="1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 xml:space="preserve">ensure that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 terms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of the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lease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are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being</w:t>
      </w:r>
      <w:r>
        <w:rPr>
          <w:rFonts w:hint="default" w:eastAsia="Calibri" w:cs="Calibri" w:asciiTheme="minorAscii" w:hAnsiTheme="minorAscii"/>
          <w:spacing w:val="1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met.</w:t>
      </w:r>
    </w:p>
    <w:p>
      <w:pPr>
        <w:spacing w:before="183" w:line="189" w:lineRule="auto"/>
        <w:ind w:left="32"/>
        <w:outlineLvl w:val="2"/>
        <w:rPr>
          <w:rFonts w:hint="default" w:eastAsia="Calibri" w:cs="Calibri" w:asciiTheme="minorAscii" w:hAnsiTheme="minorAscii"/>
          <w:sz w:val="24"/>
          <w:szCs w:val="24"/>
        </w:rPr>
      </w:pPr>
      <w:r>
        <w:rPr>
          <w:rFonts w:hint="default" w:eastAsia="Calibri" w:cs="Calibri" w:asciiTheme="minorAscii" w:hAnsiTheme="minorAscii"/>
          <w:b/>
          <w:bCs/>
          <w:color w:val="00558C"/>
          <w:spacing w:val="4"/>
          <w:sz w:val="22"/>
          <w:szCs w:val="22"/>
        </w:rPr>
        <w:t xml:space="preserve">4.1.8.         </w:t>
      </w:r>
      <w:r>
        <w:rPr>
          <w:rFonts w:hint="default" w:eastAsia="Calibri" w:cs="Calibri" w:asciiTheme="minorAscii" w:hAnsiTheme="minorAscii"/>
          <w:b/>
          <w:bCs/>
          <w:color w:val="00558C"/>
          <w:sz w:val="24"/>
          <w:szCs w:val="24"/>
        </w:rPr>
        <w:t>C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HARGES</w:t>
      </w:r>
      <w:r>
        <w:rPr>
          <w:rFonts w:hint="default" w:eastAsia="Calibri" w:cs="Calibri" w:asciiTheme="minorAscii" w:hAnsiTheme="minorAscii"/>
          <w:b/>
          <w:bCs/>
          <w:color w:val="00558C"/>
          <w:spacing w:val="22"/>
          <w:sz w:val="18"/>
          <w:szCs w:val="1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4"/>
          <w:sz w:val="24"/>
          <w:szCs w:val="24"/>
        </w:rPr>
        <w:t>(</w:t>
      </w:r>
      <w:r>
        <w:rPr>
          <w:rFonts w:hint="default" w:eastAsia="Calibri" w:cs="Calibri" w:asciiTheme="minorAscii" w:hAnsiTheme="minorAscii"/>
          <w:b/>
          <w:bCs/>
          <w:color w:val="00558C"/>
          <w:sz w:val="24"/>
          <w:szCs w:val="24"/>
        </w:rPr>
        <w:t>R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ENTAL</w:t>
      </w:r>
      <w:r>
        <w:rPr>
          <w:rFonts w:hint="default" w:eastAsia="Calibri" w:cs="Calibri" w:asciiTheme="minorAscii" w:hAnsiTheme="minorAscii"/>
          <w:b/>
          <w:bCs/>
          <w:color w:val="00558C"/>
          <w:spacing w:val="4"/>
          <w:sz w:val="24"/>
          <w:szCs w:val="24"/>
        </w:rPr>
        <w:t>)</w:t>
      </w:r>
    </w:p>
    <w:p>
      <w:pPr>
        <w:spacing w:before="187" w:line="209" w:lineRule="auto"/>
        <w:ind w:left="1035" w:right="1575" w:hanging="429"/>
        <w:rPr>
          <w:ins w:id="36" w:author="Jiang" w:date="2023-08-14T11:04:35Z"/>
          <w:rFonts w:hint="default" w:eastAsia="Calibri" w:cs="Calibri" w:asciiTheme="minorAscii" w:hAnsiTheme="minorAscii"/>
          <w:spacing w:val="-1"/>
          <w:sz w:val="22"/>
          <w:szCs w:val="22"/>
        </w:rPr>
        <w:sectPr>
          <w:footerReference r:id="rId14" w:type="default"/>
          <w:pgSz w:w="11907" w:h="16839"/>
          <w:pgMar w:top="1139" w:right="21" w:bottom="1495" w:left="878" w:header="6" w:footer="850" w:gutter="0"/>
          <w:cols w:space="720" w:num="1"/>
        </w:sectPr>
      </w:pPr>
      <w:r>
        <w:rPr>
          <w:rFonts w:hint="default" w:eastAsia="Symbol" w:cs="Symbol" w:asciiTheme="minorAscii" w:hAnsiTheme="minorAscii"/>
          <w:color w:val="00558C"/>
          <w:spacing w:val="-1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Alternative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1:</w:t>
      </w:r>
      <w:r>
        <w:rPr>
          <w:rFonts w:hint="default" w:eastAsia="Calibri" w:cs="Calibri" w:asciiTheme="minorAscii" w:hAnsiTheme="minorAscii"/>
          <w:spacing w:val="2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lieu of</w:t>
      </w:r>
      <w:r>
        <w:rPr>
          <w:rFonts w:hint="default" w:eastAsia="Calibri" w:cs="Calibri" w:asciiTheme="minorAscii" w:hAnsiTheme="minorAscii"/>
          <w:spacing w:val="1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payment 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lessee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undertakes to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perfo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rm duties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in accordance</w:t>
      </w:r>
      <w:r>
        <w:rPr>
          <w:rFonts w:hint="default" w:eastAsia="Calibri" w:cs="Calibri" w:asciiTheme="minorAscii" w:hAnsiTheme="minorAscii"/>
          <w:spacing w:val="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with</w:t>
      </w:r>
      <w:r>
        <w:rPr>
          <w:rFonts w:hint="default" w:eastAsia="Calibri" w:cs="Calibri" w:asciiTheme="minorAscii" w:hAnsiTheme="minorAscii"/>
          <w:spacing w:val="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periodically specified work</w:t>
      </w:r>
      <w:r>
        <w:rPr>
          <w:rFonts w:hint="default" w:eastAsia="Calibri" w:cs="Calibri" w:asciiTheme="minorAscii" w:hAnsiTheme="minorAscii"/>
          <w:spacing w:val="21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programme.</w:t>
      </w:r>
    </w:p>
    <w:p>
      <w:pPr>
        <w:spacing w:before="179" w:line="214" w:lineRule="auto"/>
        <w:ind w:left="1023" w:right="771" w:firstLine="4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Since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maintenance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requirements</w:t>
      </w:r>
      <w:r>
        <w:rPr>
          <w:rFonts w:hint="default" w:eastAsia="Calibri" w:cs="Calibri" w:asciiTheme="minorAscii" w:hAnsiTheme="minorAscii"/>
          <w:spacing w:val="1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 the agreement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period will vary ov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er the year,</w:t>
      </w:r>
      <w:r>
        <w:rPr>
          <w:rFonts w:hint="default" w:eastAsia="Calibri" w:cs="Calibri" w:asciiTheme="minorAscii" w:hAnsiTheme="minorAscii"/>
          <w:spacing w:val="1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it</w:t>
      </w:r>
      <w:r>
        <w:rPr>
          <w:rFonts w:hint="default" w:eastAsia="Calibri" w:cs="Calibri" w:asciiTheme="minorAscii" w:hAnsiTheme="minorAscii"/>
          <w:spacing w:val="1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may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be agreed that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 scope of the work tasks for any</w:t>
      </w:r>
      <w:r>
        <w:rPr>
          <w:rFonts w:hint="default" w:eastAsia="Calibri" w:cs="Calibri" w:asciiTheme="minorAscii" w:hAnsiTheme="minorAscii"/>
          <w:spacing w:val="3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particular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year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may</w:t>
      </w:r>
      <w:r>
        <w:rPr>
          <w:rFonts w:hint="default" w:eastAsia="Calibri" w:cs="Calibri" w:asciiTheme="minorAscii" w:hAnsiTheme="minorAscii"/>
          <w:spacing w:val="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vary.</w:t>
      </w:r>
    </w:p>
    <w:p>
      <w:pPr>
        <w:spacing w:before="19" w:line="178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bookmarkStart w:id="17" w:name="bookmark18"/>
      <w:bookmarkEnd w:id="17"/>
      <w:bookmarkStart w:id="18" w:name="bookmark40"/>
      <w:bookmarkEnd w:id="18"/>
      <w:bookmarkStart w:id="19" w:name="bookmark17"/>
      <w:bookmarkEnd w:id="19"/>
      <w:bookmarkStart w:id="20" w:name="bookmark19"/>
      <w:bookmarkEnd w:id="20"/>
      <w:bookmarkStart w:id="21" w:name="bookmark16"/>
      <w:bookmarkEnd w:id="21"/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>.</w:t>
      </w:r>
      <w:r>
        <w:rPr>
          <w:rFonts w:hint="default" w:eastAsia="Symbol" w:cs="Symbol" w:asciiTheme="minorAscii" w:hAnsiTheme="minorAscii"/>
          <w:color w:val="00558C"/>
          <w:spacing w:val="10"/>
          <w:sz w:val="22"/>
          <w:szCs w:val="22"/>
        </w:rPr>
        <w:t xml:space="preserve">     </w:t>
      </w:r>
      <w:r>
        <w:rPr>
          <w:rFonts w:hint="default" w:eastAsia="Calibri" w:cs="Calibri" w:asciiTheme="minorAscii" w:hAnsiTheme="minorAscii"/>
          <w:sz w:val="22"/>
          <w:szCs w:val="22"/>
        </w:rPr>
        <w:t>Alternative 2:</w:t>
      </w:r>
      <w:r>
        <w:rPr>
          <w:rFonts w:hint="default" w:eastAsia="Calibri" w:cs="Calibri" w:asciiTheme="minorAscii" w:hAnsiTheme="minorAscii"/>
          <w:spacing w:val="2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Defined amoun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spacing w:val="13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money</w:t>
      </w:r>
    </w:p>
    <w:p>
      <w:pPr>
        <w:spacing w:before="190" w:line="178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z w:val="22"/>
          <w:szCs w:val="22"/>
        </w:rPr>
        <w:t>Alternative 3: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Recovery of additional costs to t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he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authority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due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directly to the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complementary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use</w:t>
      </w:r>
    </w:p>
    <w:p>
      <w:pPr>
        <w:spacing w:before="190" w:line="178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2"/>
          <w:sz w:val="22"/>
          <w:szCs w:val="22"/>
        </w:rPr>
        <w:t>.</w:t>
      </w:r>
      <w:r>
        <w:rPr>
          <w:rFonts w:hint="default" w:eastAsia="Symbol" w:cs="Symbol" w:asciiTheme="minorAscii" w:hAnsiTheme="minorAscii"/>
          <w:color w:val="00558C"/>
          <w:spacing w:val="11"/>
          <w:sz w:val="22"/>
          <w:szCs w:val="22"/>
        </w:rPr>
        <w:t xml:space="preserve">     </w:t>
      </w:r>
      <w:r>
        <w:rPr>
          <w:rFonts w:hint="default" w:eastAsia="Calibri" w:cs="Calibri" w:asciiTheme="minorAscii" w:hAnsiTheme="minorAscii"/>
          <w:sz w:val="22"/>
          <w:szCs w:val="22"/>
        </w:rPr>
        <w:t>Alternative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4: </w:t>
      </w:r>
      <w:r>
        <w:rPr>
          <w:rFonts w:hint="default" w:eastAsia="Calibri" w:cs="Calibri" w:asciiTheme="minorAscii" w:hAnsiTheme="minorAscii"/>
          <w:sz w:val="22"/>
          <w:szCs w:val="22"/>
        </w:rPr>
        <w:t>Any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combination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above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alternatives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>.</w:t>
      </w:r>
    </w:p>
    <w:p>
      <w:pPr>
        <w:spacing w:before="175" w:line="188" w:lineRule="auto"/>
        <w:ind w:left="30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 agreement should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include a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periodic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review of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cha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rges.</w:t>
      </w:r>
    </w:p>
    <w:p>
      <w:pPr>
        <w:spacing w:before="182" w:line="189" w:lineRule="auto"/>
        <w:ind w:left="32"/>
        <w:outlineLvl w:val="2"/>
        <w:rPr>
          <w:rFonts w:hint="default" w:eastAsia="Calibri" w:cs="Calibri" w:asciiTheme="minorAscii" w:hAnsiTheme="minorAscii"/>
          <w:sz w:val="24"/>
          <w:szCs w:val="24"/>
        </w:rPr>
      </w:pPr>
      <w:r>
        <w:rPr>
          <w:rFonts w:hint="default" w:eastAsia="Calibri" w:cs="Calibri" w:asciiTheme="minorAscii" w:hAnsiTheme="minorAscii"/>
          <w:b/>
          <w:bCs/>
          <w:color w:val="00558C"/>
          <w:spacing w:val="9"/>
          <w:sz w:val="22"/>
          <w:szCs w:val="22"/>
        </w:rPr>
        <w:t xml:space="preserve">4.1.9.         </w:t>
      </w:r>
      <w:r>
        <w:rPr>
          <w:rFonts w:hint="default" w:eastAsia="Calibri" w:cs="Calibri" w:asciiTheme="minorAscii" w:hAnsiTheme="minorAscii"/>
          <w:b/>
          <w:bCs/>
          <w:color w:val="00558C"/>
          <w:sz w:val="24"/>
          <w:szCs w:val="24"/>
        </w:rPr>
        <w:t>W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ORK</w:t>
      </w:r>
      <w:r>
        <w:rPr>
          <w:rFonts w:hint="default" w:eastAsia="Calibri" w:cs="Calibri" w:asciiTheme="minorAscii" w:hAnsiTheme="minorAscii"/>
          <w:b/>
          <w:bCs/>
          <w:color w:val="00558C"/>
          <w:spacing w:val="23"/>
          <w:sz w:val="18"/>
          <w:szCs w:val="1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PROGRAMME</w:t>
      </w:r>
      <w:r>
        <w:rPr>
          <w:rFonts w:hint="default" w:eastAsia="Calibri" w:cs="Calibri" w:asciiTheme="minorAscii" w:hAnsiTheme="minorAscii"/>
          <w:b/>
          <w:bCs/>
          <w:color w:val="00558C"/>
          <w:spacing w:val="16"/>
          <w:sz w:val="18"/>
          <w:szCs w:val="1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9"/>
          <w:sz w:val="24"/>
          <w:szCs w:val="24"/>
        </w:rPr>
        <w:t>(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WHERE</w:t>
      </w:r>
      <w:r>
        <w:rPr>
          <w:rFonts w:hint="default" w:eastAsia="Calibri" w:cs="Calibri" w:asciiTheme="minorAscii" w:hAnsiTheme="minorAscii"/>
          <w:b/>
          <w:bCs/>
          <w:color w:val="00558C"/>
          <w:spacing w:val="9"/>
          <w:sz w:val="18"/>
          <w:szCs w:val="1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APPROPRIATE</w:t>
      </w:r>
      <w:r>
        <w:rPr>
          <w:rFonts w:hint="default" w:eastAsia="Calibri" w:cs="Calibri" w:asciiTheme="minorAscii" w:hAnsiTheme="minorAscii"/>
          <w:b/>
          <w:bCs/>
          <w:color w:val="00558C"/>
          <w:spacing w:val="9"/>
          <w:sz w:val="24"/>
          <w:szCs w:val="24"/>
        </w:rPr>
        <w:t>)</w:t>
      </w:r>
    </w:p>
    <w:p>
      <w:pPr>
        <w:spacing w:before="178" w:line="214" w:lineRule="auto"/>
        <w:ind w:left="31" w:right="772" w:hanging="1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2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lessor</w:t>
      </w:r>
      <w:r>
        <w:rPr>
          <w:rFonts w:hint="default" w:eastAsia="Calibri" w:cs="Calibri" w:asciiTheme="minorAscii" w:hAnsiTheme="minorAscii"/>
          <w:spacing w:val="1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shall</w:t>
      </w:r>
      <w:r>
        <w:rPr>
          <w:rFonts w:hint="default" w:eastAsia="Calibri" w:cs="Calibri" w:asciiTheme="minorAscii" w:hAnsiTheme="minorAscii"/>
          <w:spacing w:val="2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establish</w:t>
      </w:r>
      <w:r>
        <w:rPr>
          <w:rFonts w:hint="default" w:eastAsia="Calibri" w:cs="Calibri" w:asciiTheme="minorAscii" w:hAnsiTheme="minorAscii"/>
          <w:spacing w:val="1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2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periodic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work</w:t>
      </w:r>
      <w:r>
        <w:rPr>
          <w:rFonts w:hint="default" w:eastAsia="Calibri" w:cs="Calibri" w:asciiTheme="minorAscii" w:hAnsiTheme="minorAscii"/>
          <w:spacing w:val="2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progr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amme</w:t>
      </w:r>
      <w:r>
        <w:rPr>
          <w:rFonts w:hint="default" w:eastAsia="Calibri" w:cs="Calibri" w:asciiTheme="minorAscii" w:hAnsiTheme="minorAscii"/>
          <w:spacing w:val="2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in</w:t>
      </w:r>
      <w:r>
        <w:rPr>
          <w:rFonts w:hint="default" w:eastAsia="Calibri" w:cs="Calibri" w:asciiTheme="minorAscii" w:hAnsiTheme="minorAscii"/>
          <w:spacing w:val="19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cooperation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with</w:t>
      </w:r>
      <w:r>
        <w:rPr>
          <w:rFonts w:hint="default" w:eastAsia="Calibri" w:cs="Calibri" w:asciiTheme="minorAscii" w:hAnsiTheme="minorAscii"/>
          <w:spacing w:val="13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2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lessee. The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work</w:t>
      </w:r>
      <w:r>
        <w:rPr>
          <w:rFonts w:hint="default" w:eastAsia="Calibri" w:cs="Calibri" w:asciiTheme="minorAscii" w:hAnsiTheme="minorAscii"/>
          <w:spacing w:val="2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programme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for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 following year shall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be available</w:t>
      </w:r>
      <w:r>
        <w:rPr>
          <w:rFonts w:hint="default" w:eastAsia="Calibri" w:cs="Calibri" w:asciiTheme="minorAscii" w:hAnsiTheme="minorAscii"/>
          <w:spacing w:val="18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by the end</w:t>
      </w:r>
      <w:r>
        <w:rPr>
          <w:rFonts w:hint="default" w:eastAsia="Calibri" w:cs="Calibri" w:asciiTheme="minorAscii" w:hAnsiTheme="minorAscii"/>
          <w:spacing w:val="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of xx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(month)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curren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</w:t>
      </w:r>
      <w:r>
        <w:rPr>
          <w:rFonts w:hint="default" w:eastAsia="Calibri" w:cs="Calibri" w:asciiTheme="minorAscii" w:hAnsiTheme="minorAscii"/>
          <w:spacing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year.</w:t>
      </w:r>
    </w:p>
    <w:p>
      <w:pPr>
        <w:spacing w:before="179" w:line="214" w:lineRule="auto"/>
        <w:ind w:left="37" w:right="772" w:hanging="1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Should the</w:t>
      </w:r>
      <w:r>
        <w:rPr>
          <w:rFonts w:hint="default" w:eastAsia="Calibri" w:cs="Calibri" w:asciiTheme="minorAscii" w:hAnsiTheme="minorAscii"/>
          <w:spacing w:val="3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lessee</w:t>
      </w:r>
      <w:r>
        <w:rPr>
          <w:rFonts w:hint="default" w:eastAsia="Calibri" w:cs="Calibri" w:asciiTheme="minorAscii" w:hAnsiTheme="minorAscii"/>
          <w:spacing w:val="1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have objections to the</w:t>
      </w:r>
      <w:r>
        <w:rPr>
          <w:rFonts w:hint="default" w:eastAsia="Calibri" w:cs="Calibri" w:asciiTheme="minorAscii" w:hAnsiTheme="minorAscii"/>
          <w:spacing w:val="1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programme, he</w:t>
      </w:r>
      <w:r>
        <w:rPr>
          <w:rFonts w:hint="default" w:eastAsia="Calibri" w:cs="Calibri" w:asciiTheme="minorAscii" w:hAnsiTheme="minorAscii"/>
          <w:spacing w:val="1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must</w:t>
      </w:r>
      <w:r>
        <w:rPr>
          <w:rFonts w:hint="default" w:eastAsia="Calibri" w:cs="Calibri" w:asciiTheme="minorAscii" w:hAnsiTheme="minorAscii"/>
          <w:spacing w:val="1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present them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in writing to the</w:t>
      </w:r>
      <w:r>
        <w:rPr>
          <w:rFonts w:hint="default" w:eastAsia="Calibri" w:cs="Calibri" w:asciiTheme="minorAscii" w:hAnsiTheme="minorAscii"/>
          <w:spacing w:val="1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lessor.</w:t>
      </w:r>
      <w:r>
        <w:rPr>
          <w:rFonts w:hint="default" w:eastAsia="Calibri" w:cs="Calibri" w:asciiTheme="minorAscii" w:hAnsiTheme="minorAscii"/>
          <w:spacing w:val="1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If he fails to do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so, the work</w:t>
      </w:r>
      <w:r>
        <w:rPr>
          <w:rFonts w:hint="default" w:eastAsia="Calibri" w:cs="Calibri" w:asciiTheme="minorAscii" w:hAnsiTheme="minorAscii"/>
          <w:spacing w:val="28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programme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becomes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binding.</w:t>
      </w:r>
    </w:p>
    <w:p>
      <w:pPr>
        <w:spacing w:before="178" w:line="188" w:lineRule="auto"/>
        <w:ind w:left="47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Unless otherwise agreed, the work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programme shall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completed within</w:t>
      </w:r>
      <w:r>
        <w:rPr>
          <w:rFonts w:hint="default" w:eastAsia="Calibri" w:cs="Calibri" w:asciiTheme="minorAscii" w:hAnsiTheme="minorAscii"/>
          <w:spacing w:val="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specified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eriod.</w:t>
      </w:r>
    </w:p>
    <w:p>
      <w:pPr>
        <w:spacing w:before="179" w:line="214" w:lineRule="auto"/>
        <w:ind w:left="38" w:right="771" w:hanging="8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work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shall</w:t>
      </w:r>
      <w:r>
        <w:rPr>
          <w:rFonts w:hint="default" w:eastAsia="Calibri" w:cs="Calibri" w:asciiTheme="minorAscii" w:hAnsiTheme="minorAscii"/>
          <w:spacing w:val="2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carried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out</w:t>
      </w:r>
      <w:r>
        <w:rPr>
          <w:rFonts w:hint="default" w:eastAsia="Calibri" w:cs="Calibri" w:asciiTheme="minorAscii" w:hAnsiTheme="minorAscii"/>
          <w:spacing w:val="2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</w:t>
      </w:r>
      <w:r>
        <w:rPr>
          <w:rFonts w:hint="default" w:eastAsia="Calibri" w:cs="Calibri" w:asciiTheme="minorAscii" w:hAnsiTheme="minorAscii"/>
          <w:spacing w:val="2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professional</w:t>
      </w:r>
      <w:r>
        <w:rPr>
          <w:rFonts w:hint="default" w:eastAsia="Calibri" w:cs="Calibri" w:asciiTheme="minorAscii" w:hAnsiTheme="minorAscii"/>
          <w:spacing w:val="2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manner to</w:t>
      </w:r>
      <w:r>
        <w:rPr>
          <w:rFonts w:hint="default" w:eastAsia="Calibri" w:cs="Calibri" w:asciiTheme="minorAscii" w:hAnsiTheme="minorAscii"/>
          <w:spacing w:val="1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satis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faction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of the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authority</w:t>
      </w:r>
      <w:r>
        <w:rPr>
          <w:rFonts w:hint="default" w:eastAsia="Calibri" w:cs="Calibri" w:asciiTheme="minorAscii" w:hAnsiTheme="minorAscii"/>
          <w:spacing w:val="18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and,</w:t>
      </w:r>
      <w:r>
        <w:rPr>
          <w:rFonts w:hint="default" w:eastAsia="Calibri" w:cs="Calibri" w:asciiTheme="minorAscii" w:hAnsiTheme="minorAscii"/>
          <w:spacing w:val="1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where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applicable,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as described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 the work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rogramme.</w:t>
      </w:r>
    </w:p>
    <w:p>
      <w:pPr>
        <w:spacing w:before="197" w:line="177" w:lineRule="auto"/>
        <w:ind w:left="32"/>
        <w:outlineLvl w:val="2"/>
        <w:rPr>
          <w:rFonts w:hint="default" w:eastAsia="Calibri" w:cs="Calibri" w:asciiTheme="minorAscii" w:hAnsiTheme="minorAscii"/>
          <w:sz w:val="18"/>
          <w:szCs w:val="18"/>
        </w:rPr>
      </w:pPr>
      <w:r>
        <w:rPr>
          <w:rFonts w:hint="default" w:eastAsia="Calibri" w:cs="Calibri" w:asciiTheme="minorAscii" w:hAnsiTheme="minorAscii"/>
          <w:b/>
          <w:bCs/>
          <w:color w:val="00558C"/>
          <w:spacing w:val="4"/>
          <w:sz w:val="22"/>
          <w:szCs w:val="22"/>
        </w:rPr>
        <w:t>4.1.10.</w:t>
      </w:r>
      <w:r>
        <w:rPr>
          <w:rFonts w:hint="default" w:eastAsia="Calibri" w:cs="Calibri" w:asciiTheme="minorAscii" w:hAnsiTheme="minorAscii"/>
          <w:b/>
          <w:bCs/>
          <w:color w:val="00558C"/>
          <w:spacing w:val="5"/>
          <w:sz w:val="22"/>
          <w:szCs w:val="22"/>
        </w:rPr>
        <w:t xml:space="preserve">       </w:t>
      </w:r>
      <w:r>
        <w:rPr>
          <w:rFonts w:hint="default" w:eastAsia="Calibri" w:cs="Calibri" w:asciiTheme="minorAscii" w:hAnsiTheme="minorAscii"/>
          <w:b/>
          <w:bCs/>
          <w:color w:val="00558C"/>
          <w:sz w:val="24"/>
          <w:szCs w:val="24"/>
        </w:rPr>
        <w:t>M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AINTENANCE</w:t>
      </w:r>
    </w:p>
    <w:p>
      <w:pPr>
        <w:spacing w:before="190" w:line="209" w:lineRule="auto"/>
        <w:ind w:left="1035" w:right="893" w:hanging="429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</w:t>
      </w:r>
      <w:r>
        <w:rPr>
          <w:rFonts w:hint="default" w:eastAsia="Calibri" w:cs="Calibri" w:asciiTheme="minorAscii" w:hAnsiTheme="minorAscii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lessee's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maintenance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oblig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ations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are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described</w:t>
      </w:r>
      <w:r>
        <w:rPr>
          <w:rFonts w:hint="default" w:eastAsia="Calibri" w:cs="Calibri" w:asciiTheme="minorAscii" w:hAnsiTheme="minorAscii"/>
          <w:spacing w:val="1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agreement,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as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detailed</w:t>
      </w:r>
      <w:r>
        <w:rPr>
          <w:rFonts w:hint="default" w:eastAsia="Calibri" w:cs="Calibri" w:asciiTheme="minorAscii" w:hAnsiTheme="minorAscii"/>
          <w:spacing w:val="1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</w:t>
      </w:r>
      <w:r>
        <w:rPr>
          <w:rFonts w:hint="default" w:eastAsia="Calibri" w:cs="Calibri" w:asciiTheme="minorAscii" w:hAnsiTheme="minorAscii"/>
          <w:spacing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periodic</w:t>
      </w:r>
      <w:r>
        <w:rPr>
          <w:rFonts w:hint="default" w:eastAsia="Calibri" w:cs="Calibri" w:asciiTheme="minorAscii" w:hAnsiTheme="minorAscii"/>
          <w:spacing w:val="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work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programme.</w:t>
      </w:r>
    </w:p>
    <w:p>
      <w:pPr>
        <w:spacing w:before="188" w:line="209" w:lineRule="auto"/>
        <w:ind w:left="1023" w:right="1057" w:hanging="417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-1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If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no work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programme exists –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it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must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be decided</w:t>
      </w:r>
      <w:r>
        <w:rPr>
          <w:rFonts w:hint="default" w:eastAsia="Calibri" w:cs="Calibri" w:asciiTheme="minorAscii" w:hAnsiTheme="minorAscii"/>
          <w:spacing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whether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essee</w:t>
      </w:r>
      <w:r>
        <w:rPr>
          <w:rFonts w:hint="default" w:eastAsia="Calibri" w:cs="Calibri" w:asciiTheme="minorAscii" w:hAnsiTheme="minorAscii"/>
          <w:spacing w:val="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should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have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any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responsibility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for 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maintenance.</w:t>
      </w:r>
    </w:p>
    <w:p>
      <w:pPr>
        <w:spacing w:before="185" w:line="187" w:lineRule="auto"/>
        <w:ind w:left="32"/>
        <w:outlineLvl w:val="2"/>
        <w:rPr>
          <w:rFonts w:hint="default" w:eastAsia="Calibri" w:cs="Calibri" w:asciiTheme="minorAscii" w:hAnsiTheme="minorAscii"/>
          <w:sz w:val="18"/>
          <w:szCs w:val="18"/>
        </w:rPr>
      </w:pPr>
      <w:r>
        <w:rPr>
          <w:rFonts w:hint="default" w:eastAsia="Calibri" w:cs="Calibri" w:asciiTheme="minorAscii" w:hAnsiTheme="minorAscii"/>
          <w:b/>
          <w:bCs/>
          <w:color w:val="00558C"/>
          <w:spacing w:val="8"/>
          <w:sz w:val="22"/>
          <w:szCs w:val="22"/>
        </w:rPr>
        <w:t xml:space="preserve">4.1.11.       </w:t>
      </w:r>
      <w:r>
        <w:rPr>
          <w:rFonts w:hint="default" w:eastAsia="Calibri" w:cs="Calibri" w:asciiTheme="minorAscii" w:hAnsiTheme="minorAscii"/>
          <w:b/>
          <w:bCs/>
          <w:color w:val="00558C"/>
          <w:sz w:val="24"/>
          <w:szCs w:val="24"/>
        </w:rPr>
        <w:t>L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ESSOR</w:t>
      </w:r>
      <w:r>
        <w:rPr>
          <w:rFonts w:hint="default" w:eastAsia="Calibri" w:cs="Calibri" w:asciiTheme="minorAscii" w:hAnsiTheme="minorAscii"/>
          <w:b/>
          <w:bCs/>
          <w:color w:val="00558C"/>
          <w:spacing w:val="8"/>
          <w:sz w:val="24"/>
          <w:szCs w:val="24"/>
        </w:rPr>
        <w:t>’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S</w:t>
      </w:r>
      <w:r>
        <w:rPr>
          <w:rFonts w:hint="default" w:eastAsia="Calibri" w:cs="Calibri" w:asciiTheme="minorAscii" w:hAnsiTheme="minorAscii"/>
          <w:b/>
          <w:bCs/>
          <w:color w:val="00558C"/>
          <w:spacing w:val="8"/>
          <w:sz w:val="18"/>
          <w:szCs w:val="1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ACCESS</w:t>
      </w:r>
      <w:r>
        <w:rPr>
          <w:rFonts w:hint="default" w:eastAsia="Calibri" w:cs="Calibri" w:asciiTheme="minorAscii" w:hAnsiTheme="minorAscii"/>
          <w:b/>
          <w:bCs/>
          <w:color w:val="00558C"/>
          <w:spacing w:val="8"/>
          <w:sz w:val="18"/>
          <w:szCs w:val="1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TO</w:t>
      </w:r>
      <w:r>
        <w:rPr>
          <w:rFonts w:hint="default" w:eastAsia="Calibri" w:cs="Calibri" w:asciiTheme="minorAscii" w:hAnsiTheme="minorAscii"/>
          <w:b/>
          <w:bCs/>
          <w:color w:val="00558C"/>
          <w:spacing w:val="8"/>
          <w:sz w:val="18"/>
          <w:szCs w:val="1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THE</w:t>
      </w:r>
      <w:r>
        <w:rPr>
          <w:rFonts w:hint="default" w:eastAsia="Calibri" w:cs="Calibri" w:asciiTheme="minorAscii" w:hAnsiTheme="minorAscii"/>
          <w:b/>
          <w:bCs/>
          <w:color w:val="00558C"/>
          <w:spacing w:val="17"/>
          <w:w w:val="101"/>
          <w:sz w:val="18"/>
          <w:szCs w:val="1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PROPERTY</w:t>
      </w:r>
    </w:p>
    <w:p>
      <w:pPr>
        <w:spacing w:before="178" w:line="214" w:lineRule="auto"/>
        <w:ind w:left="45" w:right="771" w:firstLine="1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If the lighthouse is still running as an AtoN,</w:t>
      </w:r>
      <w:r>
        <w:rPr>
          <w:rFonts w:hint="default" w:eastAsia="Calibri" w:cs="Calibri" w:asciiTheme="minorAscii" w:hAnsiTheme="minorAscii"/>
          <w:spacing w:val="2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it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is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important that the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lessor's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personnel</w:t>
      </w:r>
      <w:r>
        <w:rPr>
          <w:rFonts w:hint="default" w:eastAsia="Calibri" w:cs="Calibri" w:asciiTheme="minorAscii" w:hAnsiTheme="minorAscii"/>
          <w:spacing w:val="1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have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unimpeded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access to the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leased</w:t>
      </w:r>
      <w:r>
        <w:rPr>
          <w:rFonts w:hint="default" w:eastAsia="Calibri" w:cs="Calibri" w:asciiTheme="minorAscii" w:hAnsiTheme="minorAscii"/>
          <w:spacing w:val="2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property.</w:t>
      </w:r>
    </w:p>
    <w:p>
      <w:pPr>
        <w:spacing w:before="190" w:line="209" w:lineRule="auto"/>
        <w:ind w:left="1022" w:right="849" w:hanging="41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-1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lessee shall,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if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possible,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be given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prior warning, especially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relation to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 xml:space="preserve">events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such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as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unexpected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failure or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routine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mainten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ance.</w:t>
      </w:r>
    </w:p>
    <w:p>
      <w:pPr>
        <w:spacing w:before="188" w:line="209" w:lineRule="auto"/>
        <w:ind w:left="1029" w:right="915" w:hanging="423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-1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If 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lessor's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personne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have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had to enter a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leased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building,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it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is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important that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lessee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notified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after the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event</w:t>
      </w:r>
      <w:r>
        <w:rPr>
          <w:rFonts w:hint="default" w:eastAsia="Calibri" w:cs="Calibri" w:asciiTheme="minorAscii" w:hAnsiTheme="minorAscii"/>
          <w:spacing w:val="1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if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has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not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received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prior warning.</w:t>
      </w:r>
    </w:p>
    <w:p>
      <w:pPr>
        <w:spacing w:before="190" w:line="209" w:lineRule="auto"/>
        <w:ind w:left="1035" w:right="891" w:hanging="429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-1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If the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lessor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needs to stay 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night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 connection</w:t>
      </w:r>
      <w:r>
        <w:rPr>
          <w:rFonts w:hint="default" w:eastAsia="Calibri" w:cs="Calibri" w:asciiTheme="minorAscii" w:hAnsiTheme="minorAscii"/>
          <w:spacing w:val="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with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repairs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and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maintenance</w:t>
      </w:r>
      <w:r>
        <w:rPr>
          <w:rFonts w:hint="default" w:eastAsia="Calibri" w:cs="Calibri" w:asciiTheme="minorAscii" w:hAnsiTheme="minorAscii"/>
          <w:spacing w:val="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task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s,</w:t>
      </w:r>
      <w:r>
        <w:rPr>
          <w:rFonts w:hint="default" w:eastAsia="Calibri" w:cs="Calibri" w:asciiTheme="minorAscii" w:hAnsiTheme="minorAscii"/>
          <w:spacing w:val="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lessee</w:t>
      </w:r>
      <w:r>
        <w:rPr>
          <w:rFonts w:hint="default" w:eastAsia="Calibri" w:cs="Calibri" w:asciiTheme="minorAscii" w:hAnsiTheme="minorAscii"/>
          <w:spacing w:val="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shall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make</w:t>
      </w:r>
      <w:r>
        <w:rPr>
          <w:rFonts w:hint="default" w:eastAsia="Calibri" w:cs="Calibri" w:asciiTheme="minorAscii" w:hAnsiTheme="minorAscii"/>
          <w:spacing w:val="2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necessary space available free of charge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if</w:t>
      </w:r>
      <w:r>
        <w:rPr>
          <w:rFonts w:hint="default" w:eastAsia="Calibri" w:cs="Calibri" w:asciiTheme="minorAscii" w:hAnsiTheme="minorAscii"/>
          <w:spacing w:val="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appropriate.</w:t>
      </w:r>
    </w:p>
    <w:p>
      <w:pPr>
        <w:spacing w:before="191" w:line="177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-1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lessor shall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have a set of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keys to</w:t>
      </w:r>
      <w:r>
        <w:rPr>
          <w:rFonts w:hint="default" w:eastAsia="Calibri" w:cs="Calibri" w:asciiTheme="minorAscii" w:hAnsiTheme="minorAscii"/>
          <w:spacing w:val="1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all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buildings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and</w:t>
      </w:r>
      <w:r>
        <w:rPr>
          <w:rFonts w:hint="default" w:eastAsia="Calibri" w:cs="Calibri" w:asciiTheme="minorAscii" w:hAnsiTheme="minorAscii"/>
          <w:spacing w:val="1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installations.</w:t>
      </w:r>
    </w:p>
    <w:p>
      <w:pPr>
        <w:spacing w:before="197" w:line="178" w:lineRule="auto"/>
        <w:ind w:left="32"/>
        <w:outlineLvl w:val="2"/>
        <w:rPr>
          <w:rFonts w:hint="default" w:eastAsia="Calibri" w:cs="Calibri" w:asciiTheme="minorAscii" w:hAnsiTheme="minorAscii"/>
          <w:sz w:val="18"/>
          <w:szCs w:val="18"/>
        </w:rPr>
      </w:pPr>
      <w:r>
        <w:rPr>
          <w:rFonts w:hint="default" w:eastAsia="Calibri" w:cs="Calibri" w:asciiTheme="minorAscii" w:hAnsiTheme="minorAscii"/>
          <w:b/>
          <w:bCs/>
          <w:color w:val="00558C"/>
          <w:spacing w:val="11"/>
          <w:sz w:val="22"/>
          <w:szCs w:val="22"/>
        </w:rPr>
        <w:t xml:space="preserve">4.1.12.       </w:t>
      </w:r>
      <w:r>
        <w:rPr>
          <w:rFonts w:hint="default" w:eastAsia="Calibri" w:cs="Calibri" w:asciiTheme="minorAscii" w:hAnsiTheme="minorAscii"/>
          <w:b/>
          <w:bCs/>
          <w:color w:val="00558C"/>
          <w:sz w:val="24"/>
          <w:szCs w:val="24"/>
        </w:rPr>
        <w:t>I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MPACTS</w:t>
      </w:r>
      <w:r>
        <w:rPr>
          <w:rFonts w:hint="default" w:eastAsia="Calibri" w:cs="Calibri" w:asciiTheme="minorAscii" w:hAnsiTheme="minorAscii"/>
          <w:b/>
          <w:bCs/>
          <w:color w:val="00558C"/>
          <w:spacing w:val="11"/>
          <w:sz w:val="18"/>
          <w:szCs w:val="1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ON</w:t>
      </w:r>
      <w:r>
        <w:rPr>
          <w:rFonts w:hint="default" w:eastAsia="Calibri" w:cs="Calibri" w:asciiTheme="minorAscii" w:hAnsiTheme="minorAscii"/>
          <w:b/>
          <w:bCs/>
          <w:color w:val="00558C"/>
          <w:spacing w:val="19"/>
          <w:sz w:val="18"/>
          <w:szCs w:val="1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OPERATIONAL</w:t>
      </w:r>
      <w:r>
        <w:rPr>
          <w:rFonts w:hint="default" w:eastAsia="Calibri" w:cs="Calibri" w:asciiTheme="minorAscii" w:hAnsiTheme="minorAscii"/>
          <w:b/>
          <w:bCs/>
          <w:color w:val="00558C"/>
          <w:spacing w:val="20"/>
          <w:w w:val="101"/>
          <w:sz w:val="18"/>
          <w:szCs w:val="1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z w:val="24"/>
          <w:szCs w:val="24"/>
        </w:rPr>
        <w:t>M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ARINE</w:t>
      </w:r>
      <w:r>
        <w:rPr>
          <w:rFonts w:hint="default" w:eastAsia="Calibri" w:cs="Calibri" w:asciiTheme="minorAscii" w:hAnsiTheme="minorAscii"/>
          <w:b/>
          <w:bCs/>
          <w:color w:val="00558C"/>
          <w:spacing w:val="11"/>
          <w:sz w:val="18"/>
          <w:szCs w:val="1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z w:val="24"/>
          <w:szCs w:val="24"/>
        </w:rPr>
        <w:t>A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IDS</w:t>
      </w:r>
      <w:r>
        <w:rPr>
          <w:rFonts w:hint="default" w:eastAsia="Calibri" w:cs="Calibri" w:asciiTheme="minorAscii" w:hAnsiTheme="minorAscii"/>
          <w:b/>
          <w:bCs/>
          <w:color w:val="00558C"/>
          <w:spacing w:val="2"/>
          <w:sz w:val="18"/>
          <w:szCs w:val="1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TO</w:t>
      </w:r>
      <w:r>
        <w:rPr>
          <w:rFonts w:hint="default" w:eastAsia="Calibri" w:cs="Calibri" w:asciiTheme="minorAscii" w:hAnsiTheme="minorAscii"/>
          <w:b/>
          <w:bCs/>
          <w:color w:val="00558C"/>
          <w:spacing w:val="18"/>
          <w:w w:val="102"/>
          <w:sz w:val="18"/>
          <w:szCs w:val="1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z w:val="24"/>
          <w:szCs w:val="24"/>
        </w:rPr>
        <w:t>N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AVIGATION</w:t>
      </w:r>
    </w:p>
    <w:p>
      <w:pPr>
        <w:spacing w:before="178" w:line="214" w:lineRule="auto"/>
        <w:ind w:left="42" w:right="770" w:hanging="12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2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following</w:t>
      </w:r>
      <w:r>
        <w:rPr>
          <w:rFonts w:hint="default" w:eastAsia="Calibri" w:cs="Calibri" w:asciiTheme="minorAscii" w:hAnsiTheme="minorAscii"/>
          <w:spacing w:val="3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matters</w:t>
      </w:r>
      <w:r>
        <w:rPr>
          <w:rFonts w:hint="default" w:eastAsia="Calibri" w:cs="Calibri" w:asciiTheme="minorAscii" w:hAnsiTheme="minorAscii"/>
          <w:spacing w:val="2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should</w:t>
      </w:r>
      <w:r>
        <w:rPr>
          <w:rFonts w:hint="default" w:eastAsia="Calibri" w:cs="Calibri" w:asciiTheme="minorAscii" w:hAnsiTheme="minorAscii"/>
          <w:spacing w:val="3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e</w:t>
      </w:r>
      <w:r>
        <w:rPr>
          <w:rFonts w:hint="default" w:eastAsia="Calibri" w:cs="Calibri" w:asciiTheme="minorAscii" w:hAnsiTheme="minorAscii"/>
          <w:spacing w:val="2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considered</w:t>
      </w:r>
      <w:r>
        <w:rPr>
          <w:rFonts w:hint="default" w:eastAsia="Calibri" w:cs="Calibri" w:asciiTheme="minorAscii" w:hAnsiTheme="minorAscii"/>
          <w:spacing w:val="20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for</w:t>
      </w:r>
      <w:r>
        <w:rPr>
          <w:rFonts w:hint="default" w:eastAsia="Calibri" w:cs="Calibri" w:asciiTheme="minorAscii" w:hAnsiTheme="minorAscii"/>
          <w:spacing w:val="33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possible</w:t>
      </w:r>
      <w:r>
        <w:rPr>
          <w:rFonts w:hint="default" w:eastAsia="Calibri" w:cs="Calibri" w:asciiTheme="minorAscii" w:hAnsiTheme="minorAscii"/>
          <w:spacing w:val="3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inclusion</w:t>
      </w:r>
      <w:r>
        <w:rPr>
          <w:rFonts w:hint="default" w:eastAsia="Calibri" w:cs="Calibri" w:asciiTheme="minorAscii" w:hAnsiTheme="minorAscii"/>
          <w:spacing w:val="2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or</w:t>
      </w:r>
      <w:r>
        <w:rPr>
          <w:rFonts w:hint="default" w:eastAsia="Calibri" w:cs="Calibri" w:asciiTheme="minorAscii" w:hAnsiTheme="minorAscii"/>
          <w:spacing w:val="33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restriction</w:t>
      </w:r>
      <w:r>
        <w:rPr>
          <w:rFonts w:hint="default" w:eastAsia="Calibri" w:cs="Calibri" w:asciiTheme="minorAscii" w:hAnsiTheme="minorAscii"/>
          <w:spacing w:val="28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in</w:t>
      </w:r>
      <w:r>
        <w:rPr>
          <w:rFonts w:hint="default" w:eastAsia="Calibri" w:cs="Calibri" w:asciiTheme="minorAscii" w:hAnsiTheme="minorAscii"/>
          <w:spacing w:val="20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2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agreement</w:t>
      </w:r>
      <w:r>
        <w:rPr>
          <w:rFonts w:hint="default" w:eastAsia="Calibri" w:cs="Calibri" w:asciiTheme="minorAscii" w:hAnsiTheme="minorAscii"/>
          <w:spacing w:val="1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to</w:t>
      </w:r>
      <w:r>
        <w:rPr>
          <w:rFonts w:hint="default" w:eastAsia="Calibri" w:cs="Calibri" w:asciiTheme="minorAscii" w:hAnsiTheme="minorAscii"/>
          <w:spacing w:val="28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control</w:t>
      </w:r>
      <w:r>
        <w:rPr>
          <w:rFonts w:hint="default" w:eastAsia="Calibri" w:cs="Calibri" w:asciiTheme="minorAscii" w:hAnsiTheme="minorAscii"/>
          <w:spacing w:val="2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impact on the operation of the Aid to</w:t>
      </w:r>
      <w:r>
        <w:rPr>
          <w:rFonts w:hint="default" w:eastAsia="Calibri" w:cs="Calibri" w:asciiTheme="minorAscii" w:hAnsiTheme="minorAscii"/>
          <w:spacing w:val="2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Navigation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by the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lessee.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Som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e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of the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items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to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consider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are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as</w:t>
      </w:r>
      <w:r>
        <w:rPr>
          <w:rFonts w:hint="default" w:eastAsia="Calibri" w:cs="Calibri" w:asciiTheme="minorAscii" w:hAnsiTheme="minorAscii"/>
          <w:spacing w:val="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follows:</w:t>
      </w:r>
    </w:p>
    <w:p>
      <w:pPr>
        <w:spacing w:before="191" w:line="177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z w:val="22"/>
          <w:szCs w:val="22"/>
        </w:rPr>
        <w:t>Impact of floodlighting –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illu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mination should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not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interfere with the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lighthouse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light.</w:t>
      </w:r>
    </w:p>
    <w:p>
      <w:pPr>
        <w:spacing w:before="188" w:line="209" w:lineRule="auto"/>
        <w:ind w:left="1029" w:right="991" w:hanging="423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-1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Advertising</w:t>
      </w:r>
      <w:r>
        <w:rPr>
          <w:rFonts w:hint="default" w:eastAsia="Calibri" w:cs="Calibri" w:asciiTheme="minorAscii" w:hAnsiTheme="minorAscii"/>
          <w:spacing w:val="1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including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illuminated signs should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not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be visible from sea,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must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below</w:t>
      </w:r>
      <w:r>
        <w:rPr>
          <w:rFonts w:hint="default" w:eastAsia="Calibri" w:cs="Calibri" w:asciiTheme="minorAscii" w:hAnsiTheme="minorAscii"/>
          <w:spacing w:val="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fo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cal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plane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and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colours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used should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be other than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red, green,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blue, whit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e or</w:t>
      </w:r>
      <w:r>
        <w:rPr>
          <w:rFonts w:hint="default" w:eastAsia="Calibri" w:cs="Calibri" w:asciiTheme="minorAscii" w:hAnsiTheme="minorAscii"/>
          <w:spacing w:val="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yellow.</w:t>
      </w:r>
    </w:p>
    <w:p>
      <w:pPr>
        <w:spacing w:before="190" w:line="209" w:lineRule="auto"/>
        <w:ind w:left="1029" w:right="1393" w:hanging="423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-1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Conspicuity of the daymark -</w:t>
      </w:r>
      <w:r>
        <w:rPr>
          <w:rFonts w:hint="default" w:eastAsia="Calibri" w:cs="Calibri" w:asciiTheme="minorAscii" w:hAnsiTheme="minorAscii"/>
          <w:spacing w:val="2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External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renovation of the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lighthouse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buildings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and</w:t>
      </w:r>
      <w:r>
        <w:rPr>
          <w:rFonts w:hint="default" w:eastAsia="Calibri" w:cs="Calibri" w:asciiTheme="minorAscii" w:hAnsiTheme="minorAscii"/>
          <w:spacing w:val="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tower,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must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carried out as detailed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 the agreement,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particularly</w:t>
      </w:r>
      <w:r>
        <w:rPr>
          <w:rFonts w:hint="default" w:eastAsia="Calibri" w:cs="Calibri" w:asciiTheme="minorAscii" w:hAnsiTheme="minorAscii"/>
          <w:spacing w:val="13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relation to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its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heritage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designation.</w:t>
      </w:r>
    </w:p>
    <w:p>
      <w:pPr>
        <w:spacing w:before="191" w:line="177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z w:val="22"/>
          <w:szCs w:val="22"/>
        </w:rPr>
        <w:t>Impact of vehicles adjacent to AtoN</w:t>
      </w:r>
      <w:r>
        <w:rPr>
          <w:rFonts w:hint="default" w:eastAsia="Calibri" w:cs="Calibri" w:asciiTheme="minorAscii" w:hAnsiTheme="minorAscii"/>
          <w:spacing w:val="6"/>
          <w:sz w:val="22"/>
          <w:szCs w:val="22"/>
        </w:rPr>
        <w:t xml:space="preserve">  </w:t>
      </w:r>
      <w:r>
        <w:rPr>
          <w:rFonts w:hint="default" w:eastAsia="Calibri" w:cs="Calibri" w:asciiTheme="minorAscii" w:hAnsiTheme="minorAscii"/>
          <w:sz w:val="22"/>
          <w:szCs w:val="22"/>
        </w:rPr>
        <w:t>e.g.,</w:t>
      </w:r>
      <w:r>
        <w:rPr>
          <w:rFonts w:hint="default" w:eastAsia="Calibri" w:cs="Calibri" w:asciiTheme="minorAscii" w:hAnsiTheme="minorAscii"/>
          <w:spacing w:val="18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headlights</w:t>
      </w:r>
    </w:p>
    <w:p>
      <w:pPr>
        <w:spacing w:before="192" w:line="177" w:lineRule="auto"/>
        <w:ind w:left="606"/>
        <w:rPr>
          <w:ins w:id="37" w:author="Jiang" w:date="2023-08-14T11:05:34Z"/>
          <w:rFonts w:hint="default" w:eastAsia="Calibri" w:cs="Calibri" w:asciiTheme="minorAscii" w:hAnsiTheme="minorAscii"/>
          <w:spacing w:val="-1"/>
          <w:sz w:val="22"/>
          <w:szCs w:val="22"/>
        </w:rPr>
        <w:sectPr>
          <w:footerReference r:id="rId15" w:type="default"/>
          <w:pgSz w:w="11907" w:h="16839"/>
          <w:pgMar w:top="1139" w:right="21" w:bottom="1495" w:left="878" w:header="6" w:footer="850" w:gutter="0"/>
          <w:cols w:space="720" w:num="1"/>
        </w:sect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z w:val="22"/>
          <w:szCs w:val="22"/>
        </w:rPr>
        <w:t>Limitations on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p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arking to ensure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rights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access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at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all times.</w:t>
      </w:r>
    </w:p>
    <w:p>
      <w:pPr>
        <w:spacing w:before="187" w:line="209" w:lineRule="auto"/>
        <w:ind w:left="1029" w:right="1008" w:hanging="423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</w:t>
      </w:r>
      <w:r>
        <w:rPr>
          <w:rFonts w:hint="default" w:eastAsia="Calibri" w:cs="Calibri" w:asciiTheme="minorAscii" w:hAnsiTheme="minorAscii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project</w:t>
      </w:r>
      <w:r>
        <w:rPr>
          <w:rFonts w:hint="default" w:eastAsia="Calibri" w:cs="Calibri" w:asciiTheme="minorAscii" w:hAnsiTheme="minorAscii"/>
          <w:spacing w:val="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should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not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only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allo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w</w:t>
      </w:r>
      <w:r>
        <w:rPr>
          <w:rFonts w:hint="default" w:eastAsia="Calibri" w:cs="Calibri" w:asciiTheme="minorAscii" w:hAnsiTheme="minorAscii"/>
          <w:spacing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operation</w:t>
      </w:r>
      <w:r>
        <w:rPr>
          <w:rFonts w:hint="default" w:eastAsia="Calibri" w:cs="Calibri" w:asciiTheme="minorAscii" w:hAnsiTheme="minorAscii"/>
          <w:spacing w:val="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lighthouse</w:t>
      </w:r>
      <w:r>
        <w:rPr>
          <w:rFonts w:hint="default" w:eastAsia="Calibri" w:cs="Calibri" w:asciiTheme="minorAscii" w:hAnsiTheme="minorAscii"/>
          <w:spacing w:val="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tower,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but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also</w:t>
      </w:r>
      <w:r>
        <w:rPr>
          <w:rFonts w:hint="default" w:eastAsia="Calibri" w:cs="Calibri" w:asciiTheme="minorAscii" w:hAnsiTheme="minorAscii"/>
          <w:spacing w:val="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sufficient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space</w:t>
      </w:r>
      <w:r>
        <w:rPr>
          <w:rFonts w:hint="default" w:eastAsia="Calibri" w:cs="Calibri" w:asciiTheme="minorAscii" w:hAnsiTheme="minorAscii"/>
          <w:spacing w:val="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for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auxiliary equipment, control and</w:t>
      </w:r>
      <w:r>
        <w:rPr>
          <w:rFonts w:hint="default" w:eastAsia="Calibri" w:cs="Calibri" w:asciiTheme="minorAscii" w:hAnsiTheme="minorAscii"/>
          <w:spacing w:val="1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maintenanc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e technical services.</w:t>
      </w:r>
    </w:p>
    <w:p>
      <w:pPr>
        <w:spacing w:before="20" w:line="177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bookmarkStart w:id="22" w:name="bookmark22"/>
      <w:bookmarkEnd w:id="22"/>
      <w:bookmarkStart w:id="23" w:name="bookmark21"/>
      <w:bookmarkEnd w:id="23"/>
      <w:bookmarkStart w:id="24" w:name="bookmark20"/>
      <w:bookmarkEnd w:id="24"/>
      <w:bookmarkStart w:id="25" w:name="bookmark41"/>
      <w:bookmarkEnd w:id="25"/>
      <w:r>
        <w:rPr>
          <w:rFonts w:hint="default" w:eastAsia="Symbol" w:cs="Symbol" w:asciiTheme="minorAscii" w:hAnsiTheme="minorAscii"/>
          <w:color w:val="00558C"/>
          <w:spacing w:val="2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z w:val="22"/>
          <w:szCs w:val="22"/>
        </w:rPr>
        <w:t>Safeguarding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continuity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communications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and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other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services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>.</w:t>
      </w:r>
    </w:p>
    <w:p>
      <w:pPr>
        <w:spacing w:before="190" w:line="222" w:lineRule="auto"/>
        <w:ind w:left="1029" w:right="2071" w:hanging="423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z w:val="22"/>
          <w:szCs w:val="22"/>
        </w:rPr>
        <w:t>Access to the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lighthouse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by aut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horised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personnel shall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be allowed without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restriction for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emergency/maintenance op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erations.</w:t>
      </w:r>
    </w:p>
    <w:p>
      <w:pPr>
        <w:spacing w:before="158" w:line="209" w:lineRule="auto"/>
        <w:ind w:left="1029" w:right="778" w:hanging="423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z w:val="22"/>
          <w:szCs w:val="22"/>
        </w:rPr>
        <w:t>Where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possible, access to all operati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onal equipment</w:t>
      </w:r>
      <w:r>
        <w:rPr>
          <w:rFonts w:hint="default" w:eastAsia="Calibri" w:cs="Calibri" w:asciiTheme="minorAscii" w:hAnsiTheme="minorAscii"/>
          <w:spacing w:val="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should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independent</w:t>
      </w:r>
      <w:r>
        <w:rPr>
          <w:rFonts w:hint="default" w:eastAsia="Calibri" w:cs="Calibri" w:asciiTheme="minorAscii" w:hAnsiTheme="minorAscii"/>
          <w:spacing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from</w:t>
      </w:r>
      <w:r>
        <w:rPr>
          <w:rFonts w:hint="default" w:eastAsia="Calibri" w:cs="Calibri" w:asciiTheme="minorAscii" w:hAnsiTheme="minorAscii"/>
          <w:spacing w:val="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that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provided</w:t>
      </w:r>
      <w:r>
        <w:rPr>
          <w:rFonts w:hint="default" w:eastAsia="Calibri" w:cs="Calibri" w:asciiTheme="minorAscii" w:hAnsiTheme="minorAscii"/>
          <w:spacing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for the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complementary</w:t>
      </w:r>
      <w:r>
        <w:rPr>
          <w:rFonts w:hint="default" w:eastAsia="Calibri" w:cs="Calibri" w:asciiTheme="minorAscii" w:hAnsiTheme="minorAscii"/>
          <w:spacing w:val="2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use.</w:t>
      </w:r>
    </w:p>
    <w:p>
      <w:pPr>
        <w:spacing w:before="190" w:line="209" w:lineRule="auto"/>
        <w:ind w:left="1028" w:right="864" w:hanging="422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z w:val="22"/>
          <w:szCs w:val="22"/>
        </w:rPr>
        <w:t>Where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possible 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pow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er system of 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lighthouse will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be totally</w:t>
      </w:r>
      <w:r>
        <w:rPr>
          <w:rFonts w:hint="default" w:eastAsia="Calibri" w:cs="Calibri" w:asciiTheme="minorAscii" w:hAnsiTheme="minorAscii"/>
          <w:spacing w:val="13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independent from those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of the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area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set aside for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complementar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y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use.</w:t>
      </w:r>
    </w:p>
    <w:p>
      <w:pPr>
        <w:spacing w:before="191" w:line="177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z w:val="22"/>
          <w:szCs w:val="22"/>
        </w:rPr>
        <w:t>Ground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maintenance, changes to</w:t>
      </w:r>
      <w:r>
        <w:rPr>
          <w:rFonts w:hint="default" w:eastAsia="Calibri" w:cs="Calibri" w:asciiTheme="minorAscii" w:hAnsiTheme="minorAscii"/>
          <w:spacing w:val="18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landscapi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ng and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plant selection.</w:t>
      </w:r>
    </w:p>
    <w:p>
      <w:pPr>
        <w:spacing w:before="195" w:line="179" w:lineRule="auto"/>
        <w:ind w:left="32"/>
        <w:outlineLvl w:val="2"/>
        <w:rPr>
          <w:rFonts w:hint="default" w:eastAsia="Calibri" w:cs="Calibri" w:asciiTheme="minorAscii" w:hAnsiTheme="minorAscii"/>
          <w:sz w:val="18"/>
          <w:szCs w:val="18"/>
        </w:rPr>
      </w:pPr>
      <w:r>
        <w:rPr>
          <w:rFonts w:hint="default" w:eastAsia="Calibri" w:cs="Calibri" w:asciiTheme="minorAscii" w:hAnsiTheme="minorAscii"/>
          <w:b/>
          <w:bCs/>
          <w:color w:val="00558C"/>
          <w:spacing w:val="7"/>
          <w:sz w:val="22"/>
          <w:szCs w:val="22"/>
        </w:rPr>
        <w:t xml:space="preserve">4.1.13.       </w:t>
      </w:r>
      <w:r>
        <w:rPr>
          <w:rFonts w:hint="default" w:eastAsia="Calibri" w:cs="Calibri" w:asciiTheme="minorAscii" w:hAnsiTheme="minorAscii"/>
          <w:b/>
          <w:bCs/>
          <w:color w:val="00558C"/>
          <w:sz w:val="24"/>
          <w:szCs w:val="24"/>
        </w:rPr>
        <w:t>O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THER</w:t>
      </w:r>
      <w:r>
        <w:rPr>
          <w:rFonts w:hint="default" w:eastAsia="Calibri" w:cs="Calibri" w:asciiTheme="minorAscii" w:hAnsiTheme="minorAscii"/>
          <w:b/>
          <w:bCs/>
          <w:color w:val="00558C"/>
          <w:spacing w:val="7"/>
          <w:sz w:val="18"/>
          <w:szCs w:val="1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ASPECTS</w:t>
      </w:r>
      <w:r>
        <w:rPr>
          <w:rFonts w:hint="default" w:eastAsia="Calibri" w:cs="Calibri" w:asciiTheme="minorAscii" w:hAnsiTheme="minorAscii"/>
          <w:b/>
          <w:bCs/>
          <w:color w:val="00558C"/>
          <w:spacing w:val="7"/>
          <w:sz w:val="18"/>
          <w:szCs w:val="1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TO</w:t>
      </w:r>
      <w:r>
        <w:rPr>
          <w:rFonts w:hint="default" w:eastAsia="Calibri" w:cs="Calibri" w:asciiTheme="minorAscii" w:hAnsiTheme="minorAscii"/>
          <w:b/>
          <w:bCs/>
          <w:color w:val="00558C"/>
          <w:spacing w:val="21"/>
          <w:sz w:val="18"/>
          <w:szCs w:val="1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CONSIDER</w:t>
      </w:r>
    </w:p>
    <w:p>
      <w:pPr>
        <w:spacing w:before="190" w:line="176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z w:val="22"/>
          <w:szCs w:val="22"/>
        </w:rPr>
        <w:t>Use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of the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leased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ar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eas</w:t>
      </w:r>
    </w:p>
    <w:p>
      <w:pPr>
        <w:spacing w:before="193" w:line="177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>.</w:t>
      </w:r>
      <w:r>
        <w:rPr>
          <w:rFonts w:hint="default" w:eastAsia="Symbol" w:cs="Symbol" w:asciiTheme="minorAscii" w:hAnsiTheme="minorAscii"/>
          <w:color w:val="00558C"/>
          <w:spacing w:val="10"/>
          <w:sz w:val="22"/>
          <w:szCs w:val="22"/>
        </w:rPr>
        <w:t xml:space="preserve">     </w:t>
      </w:r>
      <w:r>
        <w:rPr>
          <w:rFonts w:hint="default" w:eastAsia="Calibri" w:cs="Calibri" w:asciiTheme="minorAscii" w:hAnsiTheme="minorAscii"/>
          <w:sz w:val="22"/>
          <w:szCs w:val="22"/>
        </w:rPr>
        <w:t>Adjoining</w:t>
      </w:r>
      <w:r>
        <w:rPr>
          <w:rFonts w:hint="default" w:eastAsia="Calibri" w:cs="Calibri" w:asciiTheme="minorAscii" w:hAnsiTheme="minorAscii"/>
          <w:spacing w:val="18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landowners and access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restrictions</w:t>
      </w:r>
    </w:p>
    <w:p>
      <w:pPr>
        <w:spacing w:before="189" w:line="177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15"/>
          <w:sz w:val="22"/>
          <w:szCs w:val="22"/>
        </w:rPr>
        <w:t>.</w:t>
      </w: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      </w:t>
      </w:r>
      <w:r>
        <w:rPr>
          <w:rFonts w:hint="default" w:eastAsia="Calibri" w:cs="Calibri" w:asciiTheme="minorAscii" w:hAnsiTheme="minorAscii"/>
          <w:sz w:val="22"/>
          <w:szCs w:val="22"/>
        </w:rPr>
        <w:t>Structural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changes</w:t>
      </w:r>
    </w:p>
    <w:p>
      <w:pPr>
        <w:spacing w:before="190" w:line="178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z w:val="22"/>
          <w:szCs w:val="22"/>
        </w:rPr>
        <w:t>Compensation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in the event of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lesso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r’s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default</w:t>
      </w:r>
    </w:p>
    <w:p>
      <w:pPr>
        <w:spacing w:before="115" w:line="295" w:lineRule="exact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1"/>
          <w:position w:val="3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position w:val="3"/>
          <w:sz w:val="22"/>
          <w:szCs w:val="22"/>
        </w:rPr>
        <w:t>Lessee</w:t>
      </w:r>
      <w:r>
        <w:rPr>
          <w:rFonts w:hint="default" w:eastAsia="Calibri" w:cs="Calibri" w:asciiTheme="minorAscii" w:hAnsiTheme="minorAscii"/>
          <w:spacing w:val="1"/>
          <w:position w:val="3"/>
          <w:sz w:val="22"/>
          <w:szCs w:val="22"/>
        </w:rPr>
        <w:t>’</w:t>
      </w:r>
      <w:r>
        <w:rPr>
          <w:rFonts w:hint="default" w:eastAsia="Calibri" w:cs="Calibri" w:asciiTheme="minorAscii" w:hAnsiTheme="minorAscii"/>
          <w:position w:val="3"/>
          <w:sz w:val="22"/>
          <w:szCs w:val="22"/>
        </w:rPr>
        <w:t>s</w:t>
      </w:r>
      <w:r>
        <w:rPr>
          <w:rFonts w:hint="default" w:eastAsia="Calibri" w:cs="Calibri" w:asciiTheme="minorAscii" w:hAnsiTheme="minorAscii"/>
          <w:spacing w:val="18"/>
          <w:w w:val="101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position w:val="3"/>
          <w:sz w:val="22"/>
          <w:szCs w:val="22"/>
        </w:rPr>
        <w:t>breach</w:t>
      </w:r>
      <w:r>
        <w:rPr>
          <w:rFonts w:hint="default" w:eastAsia="Calibri" w:cs="Calibri" w:asciiTheme="minorAscii" w:hAnsiTheme="minorAscii"/>
          <w:spacing w:val="1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position w:val="3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spacing w:val="1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position w:val="3"/>
          <w:sz w:val="22"/>
          <w:szCs w:val="22"/>
        </w:rPr>
        <w:t>agreement</w:t>
      </w:r>
      <w:r>
        <w:rPr>
          <w:rFonts w:hint="default" w:eastAsia="Calibri" w:cs="Calibri" w:asciiTheme="minorAscii" w:hAnsiTheme="minorAscii"/>
          <w:spacing w:val="1"/>
          <w:position w:val="3"/>
          <w:sz w:val="22"/>
          <w:szCs w:val="22"/>
        </w:rPr>
        <w:t>/</w:t>
      </w:r>
      <w:r>
        <w:rPr>
          <w:rFonts w:hint="default" w:eastAsia="Calibri" w:cs="Calibri" w:asciiTheme="minorAscii" w:hAnsiTheme="minorAscii"/>
          <w:position w:val="3"/>
          <w:sz w:val="22"/>
          <w:szCs w:val="22"/>
        </w:rPr>
        <w:t>eviction</w:t>
      </w:r>
    </w:p>
    <w:p>
      <w:pPr>
        <w:spacing w:before="182" w:line="177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8"/>
          <w:sz w:val="22"/>
          <w:szCs w:val="22"/>
        </w:rPr>
        <w:t>.</w:t>
      </w:r>
      <w:r>
        <w:rPr>
          <w:rFonts w:hint="default" w:eastAsia="Symbol" w:cs="Symbol" w:asciiTheme="minorAscii" w:hAnsiTheme="minorAscii"/>
          <w:color w:val="00558C"/>
          <w:spacing w:val="10"/>
          <w:sz w:val="22"/>
          <w:szCs w:val="22"/>
        </w:rPr>
        <w:t xml:space="preserve">     </w:t>
      </w:r>
      <w:r>
        <w:rPr>
          <w:rFonts w:hint="default" w:eastAsia="Calibri" w:cs="Calibri" w:asciiTheme="minorAscii" w:hAnsiTheme="minorAscii"/>
          <w:sz w:val="22"/>
          <w:szCs w:val="22"/>
        </w:rPr>
        <w:t>Vacating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8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premises</w:t>
      </w:r>
    </w:p>
    <w:p>
      <w:pPr>
        <w:spacing w:before="113" w:line="295" w:lineRule="exact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2"/>
          <w:position w:val="3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position w:val="3"/>
          <w:sz w:val="22"/>
          <w:szCs w:val="22"/>
        </w:rPr>
        <w:t>Compensation</w:t>
      </w:r>
      <w:r>
        <w:rPr>
          <w:rFonts w:hint="default" w:eastAsia="Calibri" w:cs="Calibri" w:asciiTheme="minorAscii" w:hAnsiTheme="minorAscii"/>
          <w:spacing w:val="2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position w:val="3"/>
          <w:sz w:val="22"/>
          <w:szCs w:val="22"/>
        </w:rPr>
        <w:t>for</w:t>
      </w:r>
      <w:r>
        <w:rPr>
          <w:rFonts w:hint="default" w:eastAsia="Calibri" w:cs="Calibri" w:asciiTheme="minorAscii" w:hAnsiTheme="minorAscii"/>
          <w:spacing w:val="2"/>
          <w:position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position w:val="3"/>
          <w:sz w:val="22"/>
          <w:szCs w:val="22"/>
        </w:rPr>
        <w:t>changes</w:t>
      </w:r>
      <w:r>
        <w:rPr>
          <w:rFonts w:hint="default" w:eastAsia="Calibri" w:cs="Calibri" w:asciiTheme="minorAscii" w:hAnsiTheme="minorAscii"/>
          <w:spacing w:val="2"/>
          <w:position w:val="3"/>
          <w:sz w:val="22"/>
          <w:szCs w:val="22"/>
        </w:rPr>
        <w:t>/</w:t>
      </w:r>
      <w:r>
        <w:rPr>
          <w:rFonts w:hint="default" w:eastAsia="Calibri" w:cs="Calibri" w:asciiTheme="minorAscii" w:hAnsiTheme="minorAscii"/>
          <w:position w:val="3"/>
          <w:sz w:val="22"/>
          <w:szCs w:val="22"/>
        </w:rPr>
        <w:t>upgrading</w:t>
      </w:r>
    </w:p>
    <w:p>
      <w:pPr>
        <w:spacing w:before="189" w:line="170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2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z w:val="22"/>
          <w:szCs w:val="22"/>
        </w:rPr>
        <w:t>Force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majeure</w:t>
      </w:r>
    </w:p>
    <w:p>
      <w:pPr>
        <w:spacing w:before="201" w:line="167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4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z w:val="22"/>
          <w:szCs w:val="22"/>
        </w:rPr>
        <w:t>Insurance</w:t>
      </w:r>
    </w:p>
    <w:p>
      <w:pPr>
        <w:spacing w:before="193" w:line="176" w:lineRule="auto"/>
        <w:ind w:left="606"/>
        <w:rPr>
          <w:ins w:id="38" w:author="Jiang" w:date="2023-08-11T10:28:51Z"/>
          <w:rFonts w:hint="default" w:eastAsia="Calibri" w:cs="Calibri" w:asciiTheme="minorAscii" w:hAnsiTheme="minorAscii"/>
          <w:spacing w:val="5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5"/>
          <w:sz w:val="22"/>
          <w:szCs w:val="22"/>
        </w:rPr>
        <w:t>.</w:t>
      </w: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      </w:t>
      </w:r>
      <w:r>
        <w:rPr>
          <w:rFonts w:hint="default" w:eastAsia="Calibri" w:cs="Calibri" w:asciiTheme="minorAscii" w:hAnsiTheme="minorAscii"/>
          <w:spacing w:val="5"/>
          <w:sz w:val="22"/>
          <w:szCs w:val="22"/>
        </w:rPr>
        <w:t>Sale</w:t>
      </w:r>
    </w:p>
    <w:p>
      <w:pPr>
        <w:spacing w:before="193" w:line="176" w:lineRule="auto"/>
        <w:ind w:left="606"/>
        <w:rPr>
          <w:ins w:id="39" w:author="Jiang" w:date="2023-08-11T10:29:08Z"/>
          <w:rFonts w:hint="default" w:eastAsia="Calibri" w:cs="Calibri" w:asciiTheme="minorAscii" w:hAnsiTheme="minorAscii"/>
          <w:sz w:val="22"/>
          <w:szCs w:val="22"/>
        </w:rPr>
      </w:pPr>
      <w:ins w:id="40" w:author="Jiang" w:date="2023-08-11T10:28:51Z">
        <w:r>
          <w:rPr>
            <w:rFonts w:hint="default" w:eastAsia="Symbol" w:cs="Symbol" w:asciiTheme="minorAscii" w:hAnsiTheme="minorAscii"/>
            <w:color w:val="00558C"/>
            <w:spacing w:val="5"/>
            <w:sz w:val="22"/>
            <w:szCs w:val="22"/>
          </w:rPr>
          <w:t>.</w:t>
        </w:r>
      </w:ins>
      <w:ins w:id="41" w:author="Jiang" w:date="2023-08-11T10:28:51Z">
        <w:r>
          <w:rPr>
            <w:rFonts w:hint="default" w:eastAsia="Symbol" w:cs="Symbol" w:asciiTheme="minorAscii" w:hAnsiTheme="minorAscii"/>
            <w:color w:val="00558C"/>
            <w:sz w:val="22"/>
            <w:szCs w:val="22"/>
          </w:rPr>
          <w:t xml:space="preserve">      </w:t>
        </w:r>
      </w:ins>
      <w:ins w:id="42" w:author="Jiang" w:date="2023-08-11T10:28:56Z">
        <w:r>
          <w:rPr>
            <w:rFonts w:hint="default" w:eastAsia="Calibri" w:cs="Calibri" w:asciiTheme="minorAscii" w:hAnsiTheme="minorAscii"/>
            <w:sz w:val="22"/>
            <w:szCs w:val="22"/>
          </w:rPr>
          <w:t>Confidentiality</w:t>
        </w:r>
      </w:ins>
    </w:p>
    <w:p>
      <w:pPr>
        <w:spacing w:before="193" w:line="176" w:lineRule="auto"/>
        <w:ind w:left="606"/>
        <w:rPr>
          <w:rFonts w:hint="default" w:eastAsia="Calibri" w:cs="Calibri" w:asciiTheme="minorAscii" w:hAnsiTheme="minorAscii"/>
          <w:sz w:val="22"/>
          <w:szCs w:val="22"/>
        </w:rPr>
      </w:pPr>
      <w:ins w:id="43" w:author="Jiang" w:date="2023-08-11T10:29:14Z">
        <w:r>
          <w:rPr>
            <w:rFonts w:hint="default" w:eastAsia="Symbol" w:cs="Symbol" w:asciiTheme="minorAscii" w:hAnsiTheme="minorAscii"/>
            <w:color w:val="00558C"/>
            <w:spacing w:val="5"/>
            <w:sz w:val="22"/>
            <w:szCs w:val="22"/>
          </w:rPr>
          <w:t>.</w:t>
        </w:r>
      </w:ins>
      <w:ins w:id="44" w:author="Jiang" w:date="2023-08-11T10:29:14Z">
        <w:r>
          <w:rPr>
            <w:rFonts w:hint="default" w:eastAsia="Symbol" w:cs="Symbol" w:asciiTheme="minorAscii" w:hAnsiTheme="minorAscii"/>
            <w:color w:val="00558C"/>
            <w:sz w:val="22"/>
            <w:szCs w:val="22"/>
          </w:rPr>
          <w:t xml:space="preserve">      </w:t>
        </w:r>
      </w:ins>
      <w:ins w:id="45" w:author="Jiang" w:date="2023-08-11T10:29:48Z">
        <w:r>
          <w:rPr>
            <w:rFonts w:hint="default" w:eastAsia="宋体" w:cs="Symbol" w:asciiTheme="minorAscii" w:hAnsiTheme="minorAscii"/>
            <w:color w:val="00558C"/>
            <w:sz w:val="22"/>
            <w:szCs w:val="22"/>
            <w:lang w:val="en-US" w:eastAsia="zh-CN"/>
          </w:rPr>
          <w:t>I</w:t>
        </w:r>
      </w:ins>
      <w:ins w:id="46" w:author="Jiang" w:date="2023-08-11T10:29:36Z">
        <w:r>
          <w:rPr>
            <w:rFonts w:hint="default" w:eastAsia="Calibri" w:cs="Calibri" w:asciiTheme="minorAscii" w:hAnsiTheme="minorAscii"/>
            <w:sz w:val="22"/>
            <w:szCs w:val="22"/>
          </w:rPr>
          <w:t>ntellectual property (trademarks, copyright</w:t>
        </w:r>
      </w:ins>
      <w:ins w:id="47" w:author="Jiang" w:date="2023-09-01T14:46:40Z">
        <w:r>
          <w:rPr>
            <w:rFonts w:hint="eastAsia" w:eastAsia="宋体" w:cs="Calibri" w:asciiTheme="minorAscii" w:hAnsiTheme="minorAscii"/>
            <w:sz w:val="22"/>
            <w:szCs w:val="22"/>
            <w:lang w:val="en-US" w:eastAsia="zh-CN"/>
          </w:rPr>
          <w:t>s</w:t>
        </w:r>
      </w:ins>
      <w:ins w:id="48" w:author="Jiang" w:date="2023-08-11T10:29:36Z">
        <w:bookmarkStart w:id="53" w:name="_GoBack"/>
        <w:bookmarkEnd w:id="53"/>
        <w:r>
          <w:rPr>
            <w:rFonts w:hint="default" w:eastAsia="Calibri" w:cs="Calibri" w:asciiTheme="minorAscii" w:hAnsiTheme="minorAscii"/>
            <w:sz w:val="22"/>
            <w:szCs w:val="22"/>
          </w:rPr>
          <w:t xml:space="preserve"> etc.)</w:t>
        </w:r>
      </w:ins>
    </w:p>
    <w:p>
      <w:pPr>
        <w:spacing w:before="196" w:line="179" w:lineRule="auto"/>
        <w:ind w:left="33"/>
        <w:outlineLvl w:val="2"/>
        <w:rPr>
          <w:rFonts w:hint="default" w:eastAsia="Calibri" w:cs="Calibri" w:asciiTheme="minorAscii" w:hAnsiTheme="minorAscii"/>
          <w:sz w:val="18"/>
          <w:szCs w:val="18"/>
        </w:rPr>
      </w:pPr>
      <w:r>
        <w:rPr>
          <w:rFonts w:hint="default" w:eastAsia="Calibri" w:cs="Calibri" w:asciiTheme="minorAscii" w:hAnsiTheme="minorAscii"/>
          <w:b/>
          <w:bCs/>
          <w:color w:val="00558C"/>
          <w:spacing w:val="4"/>
          <w:sz w:val="22"/>
          <w:szCs w:val="22"/>
        </w:rPr>
        <w:t xml:space="preserve">4.1.14.       </w:t>
      </w:r>
      <w:r>
        <w:rPr>
          <w:rFonts w:hint="default" w:eastAsia="Calibri" w:cs="Calibri" w:asciiTheme="minorAscii" w:hAnsiTheme="minorAscii"/>
          <w:b/>
          <w:bCs/>
          <w:color w:val="00558C"/>
          <w:sz w:val="24"/>
          <w:szCs w:val="24"/>
        </w:rPr>
        <w:t>S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IGNATURE</w:t>
      </w:r>
    </w:p>
    <w:p>
      <w:pPr>
        <w:spacing w:before="178" w:line="188" w:lineRule="auto"/>
        <w:ind w:left="30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This agreement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is signed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</w:t>
      </w:r>
      <w:r>
        <w:rPr>
          <w:rFonts w:hint="default" w:eastAsia="Calibri" w:cs="Calibri" w:asciiTheme="minorAscii" w:hAnsiTheme="minorAscii"/>
          <w:spacing w:val="1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2 – two – copies, one</w:t>
      </w:r>
      <w:r>
        <w:rPr>
          <w:rFonts w:hint="default" w:eastAsia="Calibri" w:cs="Calibri" w:asciiTheme="minorAscii" w:hAnsiTheme="minorAscii"/>
          <w:spacing w:val="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fo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r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each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party.</w:t>
      </w:r>
    </w:p>
    <w:p>
      <w:pPr>
        <w:pStyle w:val="2"/>
        <w:spacing w:line="248" w:lineRule="auto"/>
        <w:rPr>
          <w:rFonts w:hint="default" w:asciiTheme="minorAscii" w:hAnsiTheme="minorAscii"/>
        </w:rPr>
      </w:pPr>
    </w:p>
    <w:p>
      <w:pPr>
        <w:spacing w:before="68" w:line="187" w:lineRule="auto"/>
        <w:ind w:left="47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For the</w:t>
      </w:r>
      <w:r>
        <w:rPr>
          <w:rFonts w:hint="default" w:eastAsia="Calibri" w:cs="Calibri" w:asciiTheme="minorAscii" w:hAnsiTheme="minorAscii"/>
          <w:spacing w:val="2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lessor:</w:t>
      </w:r>
    </w:p>
    <w:p>
      <w:pPr>
        <w:spacing w:line="121" w:lineRule="exact"/>
        <w:rPr>
          <w:rFonts w:hint="default" w:asciiTheme="minorAscii" w:hAnsiTheme="minorAscii"/>
        </w:rPr>
      </w:pPr>
    </w:p>
    <w:tbl>
      <w:tblPr>
        <w:tblStyle w:val="7"/>
        <w:tblW w:w="8526" w:type="dxa"/>
        <w:tblInd w:w="86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64"/>
        <w:gridCol w:w="426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955" w:hRule="atLeast"/>
        </w:trPr>
        <w:tc>
          <w:tcPr>
            <w:tcW w:w="4264" w:type="dxa"/>
            <w:vAlign w:val="top"/>
          </w:tcPr>
          <w:p>
            <w:pPr>
              <w:pStyle w:val="8"/>
              <w:spacing w:before="123" w:line="193" w:lineRule="auto"/>
              <w:ind w:left="239"/>
              <w:rPr>
                <w:rFonts w:hint="default" w:asciiTheme="minorAscii" w:hAnsiTheme="minorAscii"/>
              </w:rPr>
            </w:pPr>
            <w:r>
              <w:rPr>
                <w:rFonts w:hint="default" w:asciiTheme="minorAscii" w:hAnsiTheme="minorAscii"/>
              </w:rPr>
              <w:t>For</w:t>
            </w:r>
            <w:r>
              <w:rPr>
                <w:rFonts w:hint="default" w:asciiTheme="minorAscii" w:hAnsiTheme="minorAscii"/>
                <w:spacing w:val="12"/>
              </w:rPr>
              <w:t xml:space="preserve"> </w:t>
            </w:r>
            <w:r>
              <w:rPr>
                <w:rFonts w:hint="default" w:asciiTheme="minorAscii" w:hAnsiTheme="minorAscii"/>
              </w:rPr>
              <w:t>the</w:t>
            </w:r>
            <w:r>
              <w:rPr>
                <w:rFonts w:hint="default" w:asciiTheme="minorAscii" w:hAnsiTheme="minorAscii"/>
                <w:spacing w:val="16"/>
                <w:w w:val="101"/>
              </w:rPr>
              <w:t xml:space="preserve"> </w:t>
            </w:r>
            <w:r>
              <w:rPr>
                <w:rFonts w:hint="default" w:asciiTheme="minorAscii" w:hAnsiTheme="minorAscii"/>
              </w:rPr>
              <w:t>lessor</w:t>
            </w:r>
            <w:r>
              <w:rPr>
                <w:rFonts w:hint="default" w:asciiTheme="minorAscii" w:hAnsiTheme="minorAscii"/>
                <w:spacing w:val="12"/>
              </w:rPr>
              <w:t>:</w:t>
            </w:r>
          </w:p>
          <w:p>
            <w:pPr>
              <w:spacing w:line="352" w:lineRule="auto"/>
              <w:rPr>
                <w:rFonts w:hint="default" w:asciiTheme="minorAscii" w:hAnsiTheme="minorAscii"/>
                <w:sz w:val="21"/>
              </w:rPr>
            </w:pPr>
          </w:p>
          <w:p>
            <w:pPr>
              <w:pStyle w:val="8"/>
              <w:spacing w:before="58" w:line="202" w:lineRule="auto"/>
              <w:ind w:left="239"/>
              <w:rPr>
                <w:rFonts w:hint="default" w:asciiTheme="minorAscii" w:hAnsiTheme="minorAscii"/>
              </w:rPr>
            </w:pPr>
            <w:r>
              <w:rPr>
                <w:rFonts w:hint="default" w:asciiTheme="minorAscii" w:hAnsiTheme="minorAscii"/>
                <w:spacing w:val="-2"/>
              </w:rPr>
              <w:t>Place/date:</w:t>
            </w:r>
            <w:r>
              <w:rPr>
                <w:rFonts w:hint="default" w:asciiTheme="minorAscii" w:hAnsiTheme="minorAscii"/>
                <w:spacing w:val="29"/>
                <w:w w:val="101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</w:rPr>
              <w:t>…</w:t>
            </w:r>
            <w:r>
              <w:rPr>
                <w:rFonts w:hint="default" w:asciiTheme="minorAscii" w:hAnsiTheme="minorAscii"/>
                <w:spacing w:val="-30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</w:rPr>
              <w:t>…</w:t>
            </w:r>
            <w:r>
              <w:rPr>
                <w:rFonts w:hint="default" w:asciiTheme="minorAscii" w:hAnsiTheme="minorAscii"/>
                <w:spacing w:val="-26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</w:rPr>
              <w:t>…</w:t>
            </w:r>
            <w:r>
              <w:rPr>
                <w:rFonts w:hint="default" w:asciiTheme="minorAscii" w:hAnsiTheme="minorAscii"/>
                <w:spacing w:val="-29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</w:rPr>
              <w:t>…</w:t>
            </w:r>
            <w:r>
              <w:rPr>
                <w:rFonts w:hint="default" w:asciiTheme="minorAscii" w:hAnsiTheme="minorAscii"/>
                <w:spacing w:val="-27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</w:rPr>
              <w:t>…</w:t>
            </w:r>
            <w:r>
              <w:rPr>
                <w:rFonts w:hint="default" w:asciiTheme="minorAscii" w:hAnsiTheme="minorAscii"/>
                <w:spacing w:val="-29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</w:rPr>
              <w:t>…</w:t>
            </w:r>
            <w:r>
              <w:rPr>
                <w:rFonts w:hint="default" w:asciiTheme="minorAscii" w:hAnsiTheme="minorAscii"/>
                <w:spacing w:val="-27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</w:rPr>
              <w:t>…</w:t>
            </w:r>
            <w:r>
              <w:rPr>
                <w:rFonts w:hint="default" w:asciiTheme="minorAscii" w:hAnsiTheme="minorAscii"/>
                <w:spacing w:val="-28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</w:rPr>
              <w:t>..</w:t>
            </w:r>
          </w:p>
          <w:p>
            <w:pPr>
              <w:spacing w:line="416" w:lineRule="auto"/>
              <w:rPr>
                <w:rFonts w:hint="default" w:asciiTheme="minorAscii" w:hAnsiTheme="minorAscii"/>
                <w:sz w:val="21"/>
              </w:rPr>
            </w:pPr>
          </w:p>
          <w:p>
            <w:pPr>
              <w:pStyle w:val="8"/>
              <w:spacing w:before="58" w:line="197" w:lineRule="auto"/>
              <w:ind w:left="235"/>
              <w:rPr>
                <w:rFonts w:hint="default" w:asciiTheme="minorAscii" w:hAnsiTheme="minorAscii"/>
              </w:rPr>
            </w:pPr>
            <w:r>
              <w:rPr>
                <w:rFonts w:hint="default" w:asciiTheme="minorAscii" w:hAnsiTheme="minorAscii"/>
                <w:spacing w:val="7"/>
              </w:rPr>
              <w:t>(</w:t>
            </w:r>
            <w:r>
              <w:rPr>
                <w:rFonts w:hint="default" w:asciiTheme="minorAscii" w:hAnsiTheme="minorAscii"/>
              </w:rPr>
              <w:t>Name</w:t>
            </w:r>
            <w:r>
              <w:rPr>
                <w:rFonts w:hint="default" w:asciiTheme="minorAscii" w:hAnsiTheme="minorAscii"/>
                <w:spacing w:val="7"/>
              </w:rPr>
              <w:t>)</w:t>
            </w:r>
          </w:p>
          <w:p>
            <w:pPr>
              <w:pStyle w:val="8"/>
              <w:spacing w:before="114" w:line="197" w:lineRule="auto"/>
              <w:ind w:left="235"/>
              <w:rPr>
                <w:rFonts w:hint="default" w:asciiTheme="minorAscii" w:hAnsiTheme="minorAscii"/>
              </w:rPr>
            </w:pPr>
            <w:r>
              <w:rPr>
                <w:rFonts w:hint="default" w:asciiTheme="minorAscii" w:hAnsiTheme="minorAscii"/>
                <w:spacing w:val="13"/>
              </w:rPr>
              <w:t>(</w:t>
            </w:r>
            <w:r>
              <w:rPr>
                <w:rFonts w:hint="default" w:asciiTheme="minorAscii" w:hAnsiTheme="minorAscii"/>
              </w:rPr>
              <w:t>position</w:t>
            </w:r>
            <w:r>
              <w:rPr>
                <w:rFonts w:hint="default" w:asciiTheme="minorAscii" w:hAnsiTheme="minorAscii"/>
                <w:spacing w:val="13"/>
              </w:rPr>
              <w:t>)</w:t>
            </w:r>
          </w:p>
        </w:tc>
        <w:tc>
          <w:tcPr>
            <w:tcW w:w="4262" w:type="dxa"/>
            <w:vAlign w:val="top"/>
          </w:tcPr>
          <w:p>
            <w:pPr>
              <w:pStyle w:val="8"/>
              <w:spacing w:before="123" w:line="193" w:lineRule="auto"/>
              <w:ind w:left="235"/>
              <w:rPr>
                <w:rFonts w:hint="default" w:asciiTheme="minorAscii" w:hAnsiTheme="minorAscii"/>
              </w:rPr>
            </w:pPr>
            <w:r>
              <w:rPr>
                <w:rFonts w:hint="default" w:asciiTheme="minorAscii" w:hAnsiTheme="minorAscii"/>
              </w:rPr>
              <w:t>For</w:t>
            </w:r>
            <w:r>
              <w:rPr>
                <w:rFonts w:hint="default" w:asciiTheme="minorAscii" w:hAnsiTheme="minorAscii"/>
                <w:spacing w:val="11"/>
              </w:rPr>
              <w:t xml:space="preserve"> </w:t>
            </w:r>
            <w:r>
              <w:rPr>
                <w:rFonts w:hint="default" w:asciiTheme="minorAscii" w:hAnsiTheme="minorAscii"/>
              </w:rPr>
              <w:t>the</w:t>
            </w:r>
            <w:r>
              <w:rPr>
                <w:rFonts w:hint="default" w:asciiTheme="minorAscii" w:hAnsiTheme="minorAscii"/>
                <w:spacing w:val="17"/>
              </w:rPr>
              <w:t xml:space="preserve"> </w:t>
            </w:r>
            <w:r>
              <w:rPr>
                <w:rFonts w:hint="default" w:asciiTheme="minorAscii" w:hAnsiTheme="minorAscii"/>
              </w:rPr>
              <w:t>lessee</w:t>
            </w:r>
            <w:r>
              <w:rPr>
                <w:rFonts w:hint="default" w:asciiTheme="minorAscii" w:hAnsiTheme="minorAscii"/>
                <w:spacing w:val="11"/>
              </w:rPr>
              <w:t>:</w:t>
            </w:r>
          </w:p>
          <w:p>
            <w:pPr>
              <w:spacing w:line="352" w:lineRule="auto"/>
              <w:rPr>
                <w:rFonts w:hint="default" w:asciiTheme="minorAscii" w:hAnsiTheme="minorAscii"/>
                <w:sz w:val="21"/>
              </w:rPr>
            </w:pPr>
          </w:p>
          <w:p>
            <w:pPr>
              <w:pStyle w:val="8"/>
              <w:spacing w:before="58" w:line="202" w:lineRule="auto"/>
              <w:ind w:left="235"/>
              <w:rPr>
                <w:rFonts w:hint="default" w:asciiTheme="minorAscii" w:hAnsiTheme="minorAscii"/>
              </w:rPr>
            </w:pPr>
            <w:r>
              <w:rPr>
                <w:rFonts w:hint="default" w:asciiTheme="minorAscii" w:hAnsiTheme="minorAscii"/>
                <w:spacing w:val="-2"/>
              </w:rPr>
              <w:t>Place/date:</w:t>
            </w:r>
            <w:r>
              <w:rPr>
                <w:rFonts w:hint="default" w:asciiTheme="minorAscii" w:hAnsiTheme="minorAscii"/>
                <w:spacing w:val="29"/>
                <w:w w:val="101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</w:rPr>
              <w:t>…</w:t>
            </w:r>
            <w:r>
              <w:rPr>
                <w:rFonts w:hint="default" w:asciiTheme="minorAscii" w:hAnsiTheme="minorAscii"/>
                <w:spacing w:val="-30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</w:rPr>
              <w:t>…</w:t>
            </w:r>
            <w:r>
              <w:rPr>
                <w:rFonts w:hint="default" w:asciiTheme="minorAscii" w:hAnsiTheme="minorAscii"/>
                <w:spacing w:val="-26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</w:rPr>
              <w:t>…</w:t>
            </w:r>
            <w:r>
              <w:rPr>
                <w:rFonts w:hint="default" w:asciiTheme="minorAscii" w:hAnsiTheme="minorAscii"/>
                <w:spacing w:val="-29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</w:rPr>
              <w:t>…</w:t>
            </w:r>
            <w:r>
              <w:rPr>
                <w:rFonts w:hint="default" w:asciiTheme="minorAscii" w:hAnsiTheme="minorAscii"/>
                <w:spacing w:val="-27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</w:rPr>
              <w:t>…</w:t>
            </w:r>
            <w:r>
              <w:rPr>
                <w:rFonts w:hint="default" w:asciiTheme="minorAscii" w:hAnsiTheme="minorAscii"/>
                <w:spacing w:val="-29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</w:rPr>
              <w:t>…</w:t>
            </w:r>
            <w:r>
              <w:rPr>
                <w:rFonts w:hint="default" w:asciiTheme="minorAscii" w:hAnsiTheme="minorAscii"/>
                <w:spacing w:val="-27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</w:rPr>
              <w:t>…</w:t>
            </w:r>
            <w:r>
              <w:rPr>
                <w:rFonts w:hint="default" w:asciiTheme="minorAscii" w:hAnsiTheme="minorAscii"/>
                <w:spacing w:val="-28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</w:rPr>
              <w:t>..</w:t>
            </w:r>
          </w:p>
          <w:p>
            <w:pPr>
              <w:spacing w:line="416" w:lineRule="auto"/>
              <w:rPr>
                <w:rFonts w:hint="default" w:asciiTheme="minorAscii" w:hAnsiTheme="minorAscii"/>
                <w:sz w:val="21"/>
              </w:rPr>
            </w:pPr>
          </w:p>
          <w:p>
            <w:pPr>
              <w:pStyle w:val="8"/>
              <w:spacing w:before="58" w:line="197" w:lineRule="auto"/>
              <w:ind w:left="232"/>
              <w:rPr>
                <w:rFonts w:hint="default" w:asciiTheme="minorAscii" w:hAnsiTheme="minorAscii"/>
              </w:rPr>
            </w:pPr>
            <w:r>
              <w:rPr>
                <w:rFonts w:hint="default" w:asciiTheme="minorAscii" w:hAnsiTheme="minorAscii"/>
                <w:spacing w:val="7"/>
              </w:rPr>
              <w:t>(</w:t>
            </w:r>
            <w:r>
              <w:rPr>
                <w:rFonts w:hint="default" w:asciiTheme="minorAscii" w:hAnsiTheme="minorAscii"/>
              </w:rPr>
              <w:t>Name</w:t>
            </w:r>
            <w:r>
              <w:rPr>
                <w:rFonts w:hint="default" w:asciiTheme="minorAscii" w:hAnsiTheme="minorAscii"/>
                <w:spacing w:val="7"/>
              </w:rPr>
              <w:t>)</w:t>
            </w:r>
          </w:p>
          <w:p>
            <w:pPr>
              <w:pStyle w:val="8"/>
              <w:spacing w:before="114" w:line="197" w:lineRule="auto"/>
              <w:ind w:left="232"/>
              <w:rPr>
                <w:rFonts w:hint="default" w:asciiTheme="minorAscii" w:hAnsiTheme="minorAscii"/>
              </w:rPr>
            </w:pPr>
            <w:r>
              <w:rPr>
                <w:rFonts w:hint="default" w:asciiTheme="minorAscii" w:hAnsiTheme="minorAscii"/>
                <w:spacing w:val="13"/>
              </w:rPr>
              <w:t>(</w:t>
            </w:r>
            <w:r>
              <w:rPr>
                <w:rFonts w:hint="default" w:asciiTheme="minorAscii" w:hAnsiTheme="minorAscii"/>
              </w:rPr>
              <w:t>position</w:t>
            </w:r>
            <w:r>
              <w:rPr>
                <w:rFonts w:hint="default" w:asciiTheme="minorAscii" w:hAnsiTheme="minorAscii"/>
                <w:spacing w:val="13"/>
              </w:rPr>
              <w:t>)</w:t>
            </w:r>
          </w:p>
        </w:tc>
      </w:tr>
    </w:tbl>
    <w:p>
      <w:pPr>
        <w:pStyle w:val="2"/>
        <w:spacing w:line="253" w:lineRule="auto"/>
        <w:rPr>
          <w:rFonts w:hint="default" w:asciiTheme="minorAscii" w:hAnsiTheme="minorAscii"/>
        </w:rPr>
      </w:pPr>
    </w:p>
    <w:p>
      <w:pPr>
        <w:pStyle w:val="2"/>
        <w:spacing w:line="253" w:lineRule="auto"/>
        <w:rPr>
          <w:rFonts w:hint="default" w:asciiTheme="minorAscii" w:hAnsiTheme="minorAscii"/>
        </w:rPr>
      </w:pPr>
    </w:p>
    <w:p>
      <w:pPr>
        <w:spacing w:before="74" w:line="179" w:lineRule="auto"/>
        <w:ind w:left="33"/>
        <w:outlineLvl w:val="1"/>
        <w:rPr>
          <w:rFonts w:hint="default" w:eastAsia="Calibri" w:cs="Calibri" w:asciiTheme="minorAscii" w:hAnsiTheme="minorAscii"/>
          <w:sz w:val="24"/>
          <w:szCs w:val="24"/>
        </w:rPr>
      </w:pPr>
      <w:r>
        <w:rPr>
          <w:rFonts w:hint="default" w:eastAsia="Calibri" w:cs="Calibri" w:asciiTheme="minorAscii" w:hAnsiTheme="minorAscii"/>
          <w:b/>
          <w:bCs/>
          <w:color w:val="00558C"/>
          <w:sz w:val="24"/>
          <w:szCs w:val="24"/>
        </w:rPr>
        <w:t>4.2.        AGREEMENT</w:t>
      </w:r>
      <w:r>
        <w:rPr>
          <w:rFonts w:hint="default" w:eastAsia="Calibri" w:cs="Calibri" w:asciiTheme="minorAscii" w:hAnsiTheme="minorAscii"/>
          <w:b/>
          <w:bCs/>
          <w:color w:val="00558C"/>
          <w:spacing w:val="17"/>
          <w:sz w:val="24"/>
          <w:szCs w:val="24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z w:val="24"/>
          <w:szCs w:val="24"/>
        </w:rPr>
        <w:t>FOR</w:t>
      </w:r>
      <w:r>
        <w:rPr>
          <w:rFonts w:hint="default" w:eastAsia="Calibri" w:cs="Calibri" w:asciiTheme="minorAscii" w:hAnsiTheme="minorAscii"/>
          <w:b/>
          <w:bCs/>
          <w:color w:val="00558C"/>
          <w:spacing w:val="16"/>
          <w:w w:val="101"/>
          <w:sz w:val="24"/>
          <w:szCs w:val="24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z w:val="24"/>
          <w:szCs w:val="24"/>
        </w:rPr>
        <w:t>EXHIB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4"/>
          <w:szCs w:val="24"/>
        </w:rPr>
        <w:t>ITION</w:t>
      </w:r>
      <w:r>
        <w:rPr>
          <w:rFonts w:hint="default" w:eastAsia="Calibri" w:cs="Calibri" w:asciiTheme="minorAscii" w:hAnsiTheme="minorAscii"/>
          <w:b/>
          <w:bCs/>
          <w:color w:val="00558C"/>
          <w:spacing w:val="8"/>
          <w:sz w:val="24"/>
          <w:szCs w:val="24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4"/>
          <w:szCs w:val="24"/>
        </w:rPr>
        <w:t>OF</w:t>
      </w:r>
      <w:r>
        <w:rPr>
          <w:rFonts w:hint="default" w:eastAsia="Calibri" w:cs="Calibri" w:asciiTheme="minorAscii" w:hAnsiTheme="minorAscii"/>
          <w:b/>
          <w:bCs/>
          <w:color w:val="00558C"/>
          <w:spacing w:val="15"/>
          <w:w w:val="101"/>
          <w:sz w:val="24"/>
          <w:szCs w:val="24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4"/>
          <w:szCs w:val="24"/>
        </w:rPr>
        <w:t>LIGHTHOUSE,</w:t>
      </w:r>
      <w:r>
        <w:rPr>
          <w:rFonts w:hint="default" w:eastAsia="Calibri" w:cs="Calibri" w:asciiTheme="minorAscii" w:hAnsiTheme="minorAscii"/>
          <w:b/>
          <w:bCs/>
          <w:color w:val="00558C"/>
          <w:spacing w:val="18"/>
          <w:sz w:val="24"/>
          <w:szCs w:val="24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4"/>
          <w:szCs w:val="24"/>
        </w:rPr>
        <w:t>DWELLINGS</w:t>
      </w:r>
      <w:r>
        <w:rPr>
          <w:rFonts w:hint="default" w:eastAsia="Calibri" w:cs="Calibri" w:asciiTheme="minorAscii" w:hAnsiTheme="minorAscii"/>
          <w:b/>
          <w:bCs/>
          <w:color w:val="00558C"/>
          <w:spacing w:val="3"/>
          <w:sz w:val="24"/>
          <w:szCs w:val="24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4"/>
          <w:szCs w:val="24"/>
        </w:rPr>
        <w:t>AND</w:t>
      </w:r>
      <w:r>
        <w:rPr>
          <w:rFonts w:hint="default" w:eastAsia="Calibri" w:cs="Calibri" w:asciiTheme="minorAscii" w:hAnsiTheme="minorAscii"/>
          <w:b/>
          <w:bCs/>
          <w:color w:val="00558C"/>
          <w:spacing w:val="6"/>
          <w:sz w:val="24"/>
          <w:szCs w:val="24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4"/>
          <w:szCs w:val="24"/>
        </w:rPr>
        <w:t>SURROUNDINGS</w:t>
      </w:r>
    </w:p>
    <w:p>
      <w:pPr>
        <w:pStyle w:val="2"/>
        <w:spacing w:line="389" w:lineRule="auto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drawing>
          <wp:anchor distT="0" distB="0" distL="0" distR="0" simplePos="0" relativeHeight="251675648" behindDoc="0" locked="0" layoutInCell="0" allowOverlap="1">
            <wp:simplePos x="0" y="0"/>
            <wp:positionH relativeFrom="page">
              <wp:posOffset>528955</wp:posOffset>
            </wp:positionH>
            <wp:positionV relativeFrom="page">
              <wp:posOffset>9037955</wp:posOffset>
            </wp:positionV>
            <wp:extent cx="937260" cy="6350"/>
            <wp:effectExtent l="0" t="0" r="0" b="0"/>
            <wp:wrapNone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67" w:line="214" w:lineRule="auto"/>
        <w:ind w:left="38" w:right="770" w:hanging="8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9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Agreement</w:t>
      </w:r>
      <w:r>
        <w:rPr>
          <w:rFonts w:hint="default" w:eastAsia="Calibri" w:cs="Calibri" w:asciiTheme="minorAscii" w:hAnsiTheme="minorAscii"/>
          <w:spacing w:val="2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should</w:t>
      </w:r>
      <w:r>
        <w:rPr>
          <w:rFonts w:hint="default" w:eastAsia="Calibri" w:cs="Calibri" w:asciiTheme="minorAscii" w:hAnsiTheme="minorAscii"/>
          <w:spacing w:val="28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include</w:t>
      </w:r>
      <w:r>
        <w:rPr>
          <w:rFonts w:hint="default" w:eastAsia="Calibri" w:cs="Calibri" w:asciiTheme="minorAscii" w:hAnsiTheme="minorAscii"/>
          <w:spacing w:val="2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among</w:t>
      </w:r>
      <w:r>
        <w:rPr>
          <w:rFonts w:hint="default" w:eastAsia="Calibri" w:cs="Calibri" w:asciiTheme="minorAscii" w:hAnsiTheme="minorAscii"/>
          <w:spacing w:val="21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other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things</w:t>
      </w:r>
      <w:r>
        <w:rPr>
          <w:rFonts w:hint="default" w:eastAsia="Calibri" w:cs="Calibri" w:asciiTheme="minorAscii" w:hAnsiTheme="minorAscii"/>
          <w:spacing w:val="18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2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data</w:t>
      </w:r>
      <w:r>
        <w:rPr>
          <w:rFonts w:hint="default" w:eastAsia="Calibri" w:cs="Calibri" w:asciiTheme="minorAscii" w:hAnsiTheme="minorAscii"/>
          <w:spacing w:val="2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mentioned</w:t>
      </w:r>
      <w:r>
        <w:rPr>
          <w:rFonts w:hint="default" w:eastAsia="Calibri" w:cs="Calibri" w:asciiTheme="minorAscii" w:hAnsiTheme="minorAscii"/>
          <w:spacing w:val="3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under</w:t>
      </w:r>
      <w:r>
        <w:rPr>
          <w:rFonts w:hint="default" w:eastAsia="Calibri" w:cs="Calibri" w:asciiTheme="minorAscii" w:hAnsiTheme="minorAscii"/>
          <w:spacing w:val="23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section</w:t>
      </w:r>
      <w:r>
        <w:rPr>
          <w:rFonts w:hint="default" w:asciiTheme="minorAscii" w:hAnsiTheme="minorAscii"/>
        </w:rPr>
        <w:fldChar w:fldCharType="begin"/>
      </w:r>
      <w:r>
        <w:rPr>
          <w:rFonts w:hint="default" w:asciiTheme="minorAscii" w:hAnsiTheme="minorAscii"/>
        </w:rPr>
        <w:instrText xml:space="preserve"> HYPERLINK \l "bookmark37" </w:instrText>
      </w:r>
      <w:r>
        <w:rPr>
          <w:rFonts w:hint="default" w:asciiTheme="minorAscii" w:hAnsiTheme="minorAscii"/>
        </w:rPr>
        <w:fldChar w:fldCharType="separate"/>
      </w:r>
      <w:r>
        <w:rPr>
          <w:rFonts w:hint="default" w:eastAsia="Calibri" w:cs="Calibri" w:asciiTheme="minorAscii" w:hAnsiTheme="minorAscii"/>
          <w:sz w:val="22"/>
          <w:szCs w:val="22"/>
        </w:rPr>
        <w:t>4.1</w:t>
      </w:r>
      <w:r>
        <w:rPr>
          <w:rFonts w:hint="default" w:eastAsia="Calibri" w:cs="Calibri" w:asciiTheme="minorAscii" w:hAnsiTheme="minorAscii"/>
          <w:sz w:val="22"/>
          <w:szCs w:val="22"/>
        </w:rPr>
        <w:fldChar w:fldCharType="end"/>
      </w:r>
      <w:r>
        <w:rPr>
          <w:rFonts w:hint="default" w:eastAsia="Calibri" w:cs="Calibri" w:asciiTheme="minorAscii" w:hAnsiTheme="minorAscii"/>
          <w:sz w:val="22"/>
          <w:szCs w:val="22"/>
        </w:rPr>
        <w:t>as</w:t>
      </w:r>
      <w:r>
        <w:rPr>
          <w:rFonts w:hint="default" w:eastAsia="Calibri" w:cs="Calibri" w:asciiTheme="minorAscii" w:hAnsiTheme="minorAscii"/>
          <w:spacing w:val="18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well</w:t>
      </w:r>
      <w:r>
        <w:rPr>
          <w:rFonts w:hint="default" w:eastAsia="Calibri" w:cs="Calibri" w:asciiTheme="minorAscii" w:hAnsiTheme="minorAscii"/>
          <w:spacing w:val="2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as</w:t>
      </w:r>
      <w:r>
        <w:rPr>
          <w:rFonts w:hint="default" w:eastAsia="Calibri" w:cs="Calibri" w:asciiTheme="minorAscii" w:hAnsiTheme="minorAscii"/>
          <w:spacing w:val="2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in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formation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about Safety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Regulations as a consequen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ce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of the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property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being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accessed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by</w:t>
      </w:r>
      <w:r>
        <w:rPr>
          <w:rFonts w:hint="default" w:eastAsia="Calibri" w:cs="Calibri" w:asciiTheme="minorAscii" w:hAnsiTheme="minorAscii"/>
          <w:spacing w:val="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public.</w:t>
      </w:r>
    </w:p>
    <w:p>
      <w:pPr>
        <w:spacing w:before="176" w:line="188" w:lineRule="auto"/>
        <w:ind w:left="3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Some examples of contracts that are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c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urrently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in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use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by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some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authorities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can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found</w:t>
      </w:r>
      <w:r>
        <w:rPr>
          <w:rFonts w:hint="default" w:eastAsia="Calibri" w:cs="Calibri" w:asciiTheme="minorAscii" w:hAnsiTheme="minorAscii"/>
          <w:spacing w:val="1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in</w:t>
      </w:r>
      <w:r>
        <w:rPr>
          <w:rFonts w:hint="default" w:eastAsia="Calibri" w:cs="Calibri" w:asciiTheme="minorAscii" w:hAnsiTheme="minorAscii"/>
          <w:spacing w:val="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ANNEXES.</w:t>
      </w:r>
    </w:p>
    <w:p>
      <w:pPr>
        <w:spacing w:line="188" w:lineRule="auto"/>
        <w:rPr>
          <w:rFonts w:hint="default" w:eastAsia="Calibri" w:cs="Calibri" w:asciiTheme="minorAscii" w:hAnsiTheme="minorAscii"/>
          <w:sz w:val="22"/>
          <w:szCs w:val="22"/>
        </w:rPr>
        <w:sectPr>
          <w:footerReference r:id="rId16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spacing w:before="39" w:line="179" w:lineRule="auto"/>
        <w:ind w:left="41"/>
        <w:outlineLvl w:val="0"/>
        <w:rPr>
          <w:rFonts w:hint="default" w:eastAsia="Calibri" w:cs="Calibri" w:asciiTheme="minorAscii" w:hAnsiTheme="minorAscii"/>
          <w:sz w:val="28"/>
          <w:szCs w:val="28"/>
        </w:rPr>
      </w:pPr>
      <w:r>
        <w:rPr>
          <w:rFonts w:hint="default" w:asciiTheme="minorAscii" w:hAnsiTheme="minorAscii"/>
        </w:rPr>
        <w:drawing>
          <wp:anchor distT="0" distB="0" distL="0" distR="0" simplePos="0" relativeHeight="251679744" behindDoc="0" locked="0" layoutInCell="0" allowOverlap="1">
            <wp:simplePos x="0" y="0"/>
            <wp:positionH relativeFrom="page">
              <wp:posOffset>557530</wp:posOffset>
            </wp:positionH>
            <wp:positionV relativeFrom="page">
              <wp:posOffset>1666875</wp:posOffset>
            </wp:positionV>
            <wp:extent cx="937260" cy="6350"/>
            <wp:effectExtent l="0" t="0" r="0" b="0"/>
            <wp:wrapNone/>
            <wp:docPr id="46" name="IM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 46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Theme="minorAscii" w:hAnsiTheme="minorAscii"/>
        </w:rPr>
        <w:drawing>
          <wp:anchor distT="0" distB="0" distL="0" distR="0" simplePos="0" relativeHeight="251680768" behindDoc="0" locked="0" layoutInCell="0" allowOverlap="1">
            <wp:simplePos x="0" y="0"/>
            <wp:positionH relativeFrom="page">
              <wp:posOffset>557530</wp:posOffset>
            </wp:positionH>
            <wp:positionV relativeFrom="page">
              <wp:posOffset>3340100</wp:posOffset>
            </wp:positionV>
            <wp:extent cx="937260" cy="6350"/>
            <wp:effectExtent l="0" t="0" r="0" b="0"/>
            <wp:wrapNone/>
            <wp:docPr id="48" name="IM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 48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Theme="minorAscii" w:hAnsiTheme="minorAscii"/>
        </w:rPr>
        <w:drawing>
          <wp:anchor distT="0" distB="0" distL="0" distR="0" simplePos="0" relativeHeight="251677696" behindDoc="0" locked="0" layoutInCell="0" allowOverlap="1">
            <wp:simplePos x="0" y="0"/>
            <wp:positionH relativeFrom="page">
              <wp:posOffset>557530</wp:posOffset>
            </wp:positionH>
            <wp:positionV relativeFrom="page">
              <wp:posOffset>5787390</wp:posOffset>
            </wp:positionV>
            <wp:extent cx="937260" cy="6350"/>
            <wp:effectExtent l="0" t="0" r="0" b="0"/>
            <wp:wrapNone/>
            <wp:docPr id="50" name="IM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 50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Theme="minorAscii" w:hAnsiTheme="minorAscii"/>
        </w:rPr>
        <w:drawing>
          <wp:anchor distT="0" distB="0" distL="0" distR="0" simplePos="0" relativeHeight="251678720" behindDoc="0" locked="0" layoutInCell="0" allowOverlap="1">
            <wp:simplePos x="0" y="0"/>
            <wp:positionH relativeFrom="page">
              <wp:posOffset>557530</wp:posOffset>
            </wp:positionH>
            <wp:positionV relativeFrom="page">
              <wp:posOffset>8287385</wp:posOffset>
            </wp:positionV>
            <wp:extent cx="937260" cy="6350"/>
            <wp:effectExtent l="0" t="0" r="0" b="0"/>
            <wp:wrapNone/>
            <wp:docPr id="52" name="IM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 52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6" w:name="bookmark24"/>
      <w:bookmarkEnd w:id="26"/>
      <w:bookmarkStart w:id="27" w:name="bookmark23"/>
      <w:bookmarkEnd w:id="27"/>
      <w:bookmarkStart w:id="28" w:name="bookmark27"/>
      <w:bookmarkEnd w:id="28"/>
      <w:bookmarkStart w:id="29" w:name="bookmark26"/>
      <w:bookmarkEnd w:id="29"/>
      <w:bookmarkStart w:id="30" w:name="bookmark28"/>
      <w:bookmarkEnd w:id="30"/>
      <w:bookmarkStart w:id="31" w:name="bookmark42"/>
      <w:bookmarkEnd w:id="31"/>
      <w:bookmarkStart w:id="32" w:name="bookmark25"/>
      <w:bookmarkEnd w:id="32"/>
      <w:r>
        <w:rPr>
          <w:rFonts w:hint="default" w:eastAsia="Calibri" w:cs="Calibri" w:asciiTheme="minorAscii" w:hAnsiTheme="minorAscii"/>
          <w:b/>
          <w:bCs/>
          <w:color w:val="00558C"/>
          <w:spacing w:val="-2"/>
          <w:sz w:val="28"/>
          <w:szCs w:val="28"/>
        </w:rPr>
        <w:t>5.        SAFETY</w:t>
      </w:r>
    </w:p>
    <w:p>
      <w:pPr>
        <w:pStyle w:val="2"/>
        <w:spacing w:line="282" w:lineRule="auto"/>
        <w:rPr>
          <w:rFonts w:hint="default" w:asciiTheme="minorAscii" w:hAnsiTheme="minorAscii"/>
        </w:rPr>
      </w:pPr>
    </w:p>
    <w:p>
      <w:pPr>
        <w:pStyle w:val="2"/>
        <w:spacing w:line="283" w:lineRule="auto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drawing>
          <wp:anchor distT="0" distB="0" distL="0" distR="0" simplePos="0" relativeHeight="251676672" behindDoc="0" locked="0" layoutInCell="0" allowOverlap="1">
            <wp:simplePos x="0" y="0"/>
            <wp:positionH relativeFrom="page">
              <wp:posOffset>557530</wp:posOffset>
            </wp:positionH>
            <wp:positionV relativeFrom="page">
              <wp:posOffset>1171575</wp:posOffset>
            </wp:positionV>
            <wp:extent cx="935990" cy="12065"/>
            <wp:effectExtent l="0" t="0" r="0" b="0"/>
            <wp:wrapNone/>
            <wp:docPr id="44" name="IM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 44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935736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73" w:line="179" w:lineRule="auto"/>
        <w:ind w:left="40"/>
        <w:outlineLvl w:val="1"/>
        <w:rPr>
          <w:rFonts w:hint="default" w:eastAsia="Calibri" w:cs="Calibri" w:asciiTheme="minorAscii" w:hAnsiTheme="minorAscii"/>
          <w:sz w:val="24"/>
          <w:szCs w:val="24"/>
        </w:rPr>
      </w:pP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4"/>
          <w:szCs w:val="24"/>
        </w:rPr>
        <w:t>5.1.         LEASED</w:t>
      </w:r>
      <w:r>
        <w:rPr>
          <w:rFonts w:hint="default" w:eastAsia="Calibri" w:cs="Calibri" w:asciiTheme="minorAscii" w:hAnsiTheme="minorAscii"/>
          <w:b/>
          <w:bCs/>
          <w:color w:val="00558C"/>
          <w:spacing w:val="17"/>
          <w:w w:val="101"/>
          <w:sz w:val="24"/>
          <w:szCs w:val="24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4"/>
          <w:szCs w:val="24"/>
        </w:rPr>
        <w:t>LIGH</w:t>
      </w:r>
      <w:r>
        <w:rPr>
          <w:rFonts w:hint="default" w:eastAsia="Calibri" w:cs="Calibri" w:asciiTheme="minorAscii" w:hAnsiTheme="minorAscii"/>
          <w:b/>
          <w:bCs/>
          <w:color w:val="00558C"/>
          <w:spacing w:val="-2"/>
          <w:sz w:val="24"/>
          <w:szCs w:val="24"/>
        </w:rPr>
        <w:t>THOUSES</w:t>
      </w:r>
    </w:p>
    <w:p>
      <w:pPr>
        <w:pStyle w:val="2"/>
        <w:spacing w:line="389" w:lineRule="auto"/>
        <w:rPr>
          <w:rFonts w:hint="default" w:asciiTheme="minorAscii" w:hAnsiTheme="minorAscii"/>
        </w:rPr>
      </w:pPr>
    </w:p>
    <w:p>
      <w:pPr>
        <w:spacing w:before="67" w:line="214" w:lineRule="auto"/>
        <w:ind w:left="44" w:right="770" w:hanging="12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Aspects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safety</w:t>
      </w:r>
      <w:r>
        <w:rPr>
          <w:rFonts w:hint="default" w:eastAsia="Calibri" w:cs="Calibri" w:asciiTheme="minorAscii" w:hAnsiTheme="minorAscii"/>
          <w:spacing w:val="2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at</w:t>
      </w:r>
      <w:r>
        <w:rPr>
          <w:rFonts w:hint="default" w:eastAsia="Calibri" w:cs="Calibri" w:asciiTheme="minorAscii" w:hAnsiTheme="minorAscii"/>
          <w:spacing w:val="2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lighthouses</w:t>
      </w:r>
      <w:r>
        <w:rPr>
          <w:rFonts w:hint="default" w:eastAsia="Calibri" w:cs="Calibri" w:asciiTheme="minorAscii" w:hAnsiTheme="minorAscii"/>
          <w:spacing w:val="2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may</w:t>
      </w:r>
      <w:r>
        <w:rPr>
          <w:rFonts w:hint="default" w:eastAsia="Calibri" w:cs="Calibri" w:asciiTheme="minorAscii" w:hAnsiTheme="minorAscii"/>
          <w:spacing w:val="21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differ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considerabl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y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from</w:t>
      </w:r>
      <w:r>
        <w:rPr>
          <w:rFonts w:hint="default" w:eastAsia="Calibri" w:cs="Calibri" w:asciiTheme="minorAscii" w:hAnsiTheme="minorAscii"/>
          <w:spacing w:val="1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country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to</w:t>
      </w:r>
      <w:r>
        <w:rPr>
          <w:rFonts w:hint="default" w:eastAsia="Calibri" w:cs="Calibri" w:asciiTheme="minorAscii" w:hAnsiTheme="minorAscii"/>
          <w:spacing w:val="21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country,</w:t>
      </w:r>
      <w:r>
        <w:rPr>
          <w:rFonts w:hint="default" w:eastAsia="Calibri" w:cs="Calibri" w:asciiTheme="minorAscii" w:hAnsiTheme="minorAscii"/>
          <w:spacing w:val="20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depending</w:t>
      </w:r>
      <w:r>
        <w:rPr>
          <w:rFonts w:hint="default" w:eastAsia="Calibri" w:cs="Calibri" w:asciiTheme="minorAscii" w:hAnsiTheme="minorAscii"/>
          <w:spacing w:val="2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upon the</w:t>
      </w:r>
      <w:r>
        <w:rPr>
          <w:rFonts w:hint="default" w:eastAsia="Calibri" w:cs="Calibri" w:asciiTheme="minorAscii" w:hAnsiTheme="minorAscii"/>
          <w:spacing w:val="2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respective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national</w:t>
      </w:r>
      <w:r>
        <w:rPr>
          <w:rFonts w:hint="default" w:eastAsia="Calibri" w:cs="Calibri" w:asciiTheme="minorAscii" w:hAnsiTheme="minorAscii"/>
          <w:spacing w:val="19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Laws.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Responsibility for saf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ety can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be attributed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in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3 ways:</w:t>
      </w:r>
    </w:p>
    <w:p>
      <w:pPr>
        <w:spacing w:before="178" w:line="389" w:lineRule="exact"/>
        <w:ind w:left="47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1"/>
          <w:position w:val="16"/>
          <w:sz w:val="22"/>
          <w:szCs w:val="22"/>
        </w:rPr>
        <w:t>1         The</w:t>
      </w:r>
      <w:r>
        <w:rPr>
          <w:rFonts w:hint="default" w:eastAsia="Calibri" w:cs="Calibri" w:asciiTheme="minorAscii" w:hAnsiTheme="minorAscii"/>
          <w:spacing w:val="18"/>
          <w:position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position w:val="16"/>
          <w:sz w:val="22"/>
          <w:szCs w:val="22"/>
        </w:rPr>
        <w:t>responsibility for safety</w:t>
      </w:r>
      <w:r>
        <w:rPr>
          <w:rFonts w:hint="default" w:eastAsia="Calibri" w:cs="Calibri" w:asciiTheme="minorAscii" w:hAnsiTheme="minorAscii"/>
          <w:spacing w:val="16"/>
          <w:position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position w:val="16"/>
          <w:sz w:val="22"/>
          <w:szCs w:val="22"/>
        </w:rPr>
        <w:t>is wi</w:t>
      </w:r>
      <w:r>
        <w:rPr>
          <w:rFonts w:hint="default" w:eastAsia="Calibri" w:cs="Calibri" w:asciiTheme="minorAscii" w:hAnsiTheme="minorAscii"/>
          <w:spacing w:val="-2"/>
          <w:position w:val="16"/>
          <w:sz w:val="22"/>
          <w:szCs w:val="22"/>
        </w:rPr>
        <w:t>th the</w:t>
      </w:r>
      <w:r>
        <w:rPr>
          <w:rFonts w:hint="default" w:eastAsia="Calibri" w:cs="Calibri" w:asciiTheme="minorAscii" w:hAnsiTheme="minorAscii"/>
          <w:spacing w:val="17"/>
          <w:w w:val="101"/>
          <w:position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position w:val="16"/>
          <w:sz w:val="22"/>
          <w:szCs w:val="22"/>
        </w:rPr>
        <w:t>lessor;</w:t>
      </w:r>
      <w:r>
        <w:rPr>
          <w:rFonts w:hint="default" w:eastAsia="Calibri" w:cs="Calibri" w:asciiTheme="minorAscii" w:hAnsiTheme="minorAscii"/>
          <w:spacing w:val="9"/>
          <w:position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position w:val="16"/>
          <w:sz w:val="22"/>
          <w:szCs w:val="22"/>
        </w:rPr>
        <w:t>or</w:t>
      </w:r>
    </w:p>
    <w:p>
      <w:pPr>
        <w:spacing w:line="187" w:lineRule="auto"/>
        <w:ind w:left="40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2         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responsibility for safety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is with 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essee;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or</w:t>
      </w:r>
    </w:p>
    <w:p>
      <w:pPr>
        <w:spacing w:before="176" w:line="188" w:lineRule="auto"/>
        <w:ind w:left="39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3         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responsibility for safety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is with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 xml:space="preserve">both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lessor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and the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lessee.</w:t>
      </w:r>
    </w:p>
    <w:p>
      <w:pPr>
        <w:spacing w:before="315" w:line="179" w:lineRule="auto"/>
        <w:ind w:left="40"/>
        <w:outlineLvl w:val="1"/>
        <w:rPr>
          <w:rFonts w:hint="default" w:eastAsia="Calibri" w:cs="Calibri" w:asciiTheme="minorAscii" w:hAnsiTheme="minorAscii"/>
          <w:sz w:val="24"/>
          <w:szCs w:val="24"/>
        </w:rPr>
      </w:pP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4"/>
          <w:szCs w:val="24"/>
        </w:rPr>
        <w:t>5.2.         EXHIBITION OF THE</w:t>
      </w:r>
      <w:r>
        <w:rPr>
          <w:rFonts w:hint="default" w:eastAsia="Calibri" w:cs="Calibri" w:asciiTheme="minorAscii" w:hAnsiTheme="minorAscii"/>
          <w:b/>
          <w:bCs/>
          <w:color w:val="00558C"/>
          <w:spacing w:val="20"/>
          <w:sz w:val="24"/>
          <w:szCs w:val="24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4"/>
          <w:szCs w:val="24"/>
        </w:rPr>
        <w:t>LIGHTHOUSE</w:t>
      </w:r>
    </w:p>
    <w:p>
      <w:pPr>
        <w:pStyle w:val="2"/>
        <w:spacing w:line="389" w:lineRule="auto"/>
        <w:rPr>
          <w:rFonts w:hint="default" w:asciiTheme="minorAscii" w:hAnsiTheme="minorAscii"/>
        </w:rPr>
      </w:pPr>
    </w:p>
    <w:p>
      <w:pPr>
        <w:spacing w:before="68" w:line="214" w:lineRule="auto"/>
        <w:ind w:left="32" w:right="771" w:firstLine="15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Regular inspection and</w:t>
      </w:r>
      <w:r>
        <w:rPr>
          <w:rFonts w:hint="default" w:eastAsia="Calibri" w:cs="Calibri" w:asciiTheme="minorAscii" w:hAnsiTheme="minorAscii"/>
          <w:spacing w:val="3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“self-checking” with a checklist completed by the</w:t>
      </w:r>
      <w:r>
        <w:rPr>
          <w:rFonts w:hint="default" w:eastAsia="Calibri" w:cs="Calibri" w:asciiTheme="minorAscii" w:hAnsiTheme="minorAscii"/>
          <w:spacing w:val="1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 xml:space="preserve">Leaseholder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can be carried out to</w:t>
      </w:r>
      <w:r>
        <w:rPr>
          <w:rFonts w:hint="default" w:eastAsia="Calibri" w:cs="Calibri" w:asciiTheme="minorAscii" w:hAnsiTheme="minorAscii"/>
          <w:spacing w:val="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confirm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that safe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practises are to</w:t>
      </w:r>
      <w:r>
        <w:rPr>
          <w:rFonts w:hint="default" w:eastAsia="Calibri" w:cs="Calibri" w:asciiTheme="minorAscii" w:hAnsiTheme="minorAscii"/>
          <w:spacing w:val="18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fol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lowed.</w:t>
      </w:r>
    </w:p>
    <w:p>
      <w:pPr>
        <w:spacing w:before="179" w:line="187" w:lineRule="auto"/>
        <w:ind w:left="47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For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example:</w:t>
      </w:r>
    </w:p>
    <w:p>
      <w:pPr>
        <w:spacing w:before="193" w:line="208" w:lineRule="auto"/>
        <w:ind w:left="1035" w:right="1383" w:hanging="429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-1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Prior to</w:t>
      </w:r>
      <w:r>
        <w:rPr>
          <w:rFonts w:hint="default" w:eastAsia="Calibri" w:cs="Calibri" w:asciiTheme="minorAscii" w:hAnsiTheme="minorAscii"/>
          <w:spacing w:val="1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each season the</w:t>
      </w:r>
      <w:r>
        <w:rPr>
          <w:rFonts w:hint="default" w:eastAsia="Calibri" w:cs="Calibri" w:asciiTheme="minorAscii" w:hAnsiTheme="minorAscii"/>
          <w:spacing w:val="19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Leaseholder shall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check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all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items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using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check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list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and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 xml:space="preserve"> take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appropriate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measures at the</w:t>
      </w:r>
      <w:r>
        <w:rPr>
          <w:rFonts w:hint="default" w:eastAsia="Calibri" w:cs="Calibri" w:asciiTheme="minorAscii" w:hAnsiTheme="minorAscii"/>
          <w:spacing w:val="2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lighthouse accordingly.</w:t>
      </w:r>
    </w:p>
    <w:p>
      <w:pPr>
        <w:spacing w:before="187" w:line="209" w:lineRule="auto"/>
        <w:ind w:left="1023" w:right="914" w:hanging="417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z w:val="22"/>
          <w:szCs w:val="22"/>
        </w:rPr>
        <w:t xml:space="preserve">.     </w:t>
      </w:r>
      <w:r>
        <w:rPr>
          <w:rFonts w:hint="default" w:eastAsia="Calibri" w:cs="Calibri" w:asciiTheme="minorAscii" w:hAnsiTheme="minorAscii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8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lighthouse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must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checked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before</w:t>
      </w:r>
      <w:r>
        <w:rPr>
          <w:rFonts w:hint="default" w:eastAsia="Calibri" w:cs="Calibri" w:asciiTheme="minorAscii" w:hAnsiTheme="minorAscii"/>
          <w:spacing w:val="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start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spacing w:val="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exhibition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season</w:t>
      </w:r>
      <w:r>
        <w:rPr>
          <w:rFonts w:hint="default" w:eastAsia="Calibri" w:cs="Calibri" w:asciiTheme="minorAscii" w:hAnsiTheme="minorAscii"/>
          <w:spacing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with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sufficient</w:t>
      </w:r>
      <w:r>
        <w:rPr>
          <w:rFonts w:hint="default" w:eastAsia="Calibri" w:cs="Calibri" w:asciiTheme="minorAscii" w:hAnsiTheme="minorAscii"/>
          <w:spacing w:val="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time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allowed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for any adjustments to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 xml:space="preserve">made on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site;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copy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of the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completed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check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list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shall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submitted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each</w:t>
      </w:r>
    </w:p>
    <w:p>
      <w:pPr>
        <w:spacing w:before="60" w:line="187" w:lineRule="auto"/>
        <w:ind w:left="1023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z w:val="22"/>
          <w:szCs w:val="22"/>
        </w:rPr>
        <w:t>year to the authori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ty.</w:t>
      </w:r>
    </w:p>
    <w:p>
      <w:pPr>
        <w:spacing w:before="178" w:line="188" w:lineRule="auto"/>
        <w:ind w:left="30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There are examples of checklists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used</w:t>
      </w:r>
      <w:r>
        <w:rPr>
          <w:rFonts w:hint="default" w:eastAsia="Calibri" w:cs="Calibri" w:asciiTheme="minorAscii" w:hAnsiTheme="minorAscii"/>
          <w:spacing w:val="1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by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some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authorities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 the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annexes</w:t>
      </w:r>
      <w:r>
        <w:rPr>
          <w:rFonts w:hint="default" w:eastAsia="Calibri" w:cs="Calibri" w:asciiTheme="minorAscii" w:hAnsiTheme="minorAscii"/>
          <w:spacing w:val="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to</w:t>
      </w:r>
      <w:r>
        <w:rPr>
          <w:rFonts w:hint="default" w:eastAsia="Calibri" w:cs="Calibri" w:asciiTheme="minorAscii" w:hAnsiTheme="minorAscii"/>
          <w:spacing w:val="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thi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s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Guideline.</w:t>
      </w:r>
    </w:p>
    <w:p>
      <w:pPr>
        <w:pStyle w:val="2"/>
        <w:rPr>
          <w:rFonts w:hint="default" w:asciiTheme="minorAscii" w:hAnsiTheme="minorAscii"/>
        </w:rPr>
      </w:pPr>
    </w:p>
    <w:p>
      <w:pPr>
        <w:spacing w:before="74" w:line="179" w:lineRule="auto"/>
        <w:ind w:left="40"/>
        <w:outlineLvl w:val="1"/>
        <w:rPr>
          <w:rFonts w:hint="default" w:eastAsia="Calibri" w:cs="Calibri" w:asciiTheme="minorAscii" w:hAnsiTheme="minorAscii"/>
          <w:sz w:val="24"/>
          <w:szCs w:val="24"/>
        </w:rPr>
      </w:pP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4"/>
          <w:szCs w:val="24"/>
        </w:rPr>
        <w:t>5.3.         ORGANIZATION,</w:t>
      </w:r>
      <w:r>
        <w:rPr>
          <w:rFonts w:hint="default" w:eastAsia="Calibri" w:cs="Calibri" w:asciiTheme="minorAscii" w:hAnsiTheme="minorAscii"/>
          <w:b/>
          <w:bCs/>
          <w:color w:val="00558C"/>
          <w:spacing w:val="15"/>
          <w:w w:val="101"/>
          <w:sz w:val="24"/>
          <w:szCs w:val="24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4"/>
          <w:szCs w:val="24"/>
        </w:rPr>
        <w:t>ROUTINES AND</w:t>
      </w:r>
      <w:r>
        <w:rPr>
          <w:rFonts w:hint="default" w:eastAsia="Calibri" w:cs="Calibri" w:asciiTheme="minorAscii" w:hAnsiTheme="minorAscii"/>
          <w:b/>
          <w:bCs/>
          <w:color w:val="00558C"/>
          <w:spacing w:val="17"/>
          <w:w w:val="101"/>
          <w:sz w:val="24"/>
          <w:szCs w:val="24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4"/>
          <w:szCs w:val="24"/>
        </w:rPr>
        <w:t>FOLLOW</w:t>
      </w:r>
      <w:r>
        <w:rPr>
          <w:rFonts w:hint="default" w:eastAsia="Calibri" w:cs="Calibri" w:asciiTheme="minorAscii" w:hAnsiTheme="minorAscii"/>
          <w:b/>
          <w:bCs/>
          <w:color w:val="00558C"/>
          <w:spacing w:val="-2"/>
          <w:sz w:val="24"/>
          <w:szCs w:val="24"/>
        </w:rPr>
        <w:t>-UP</w:t>
      </w:r>
    </w:p>
    <w:p>
      <w:pPr>
        <w:pStyle w:val="2"/>
        <w:spacing w:line="461" w:lineRule="auto"/>
        <w:rPr>
          <w:rFonts w:hint="default" w:asciiTheme="minorAscii" w:hAnsiTheme="minorAscii"/>
        </w:rPr>
      </w:pPr>
    </w:p>
    <w:p>
      <w:pPr>
        <w:spacing w:before="74" w:line="177" w:lineRule="auto"/>
        <w:ind w:left="39"/>
        <w:outlineLvl w:val="2"/>
        <w:rPr>
          <w:rFonts w:hint="default" w:eastAsia="Calibri" w:cs="Calibri" w:asciiTheme="minorAscii" w:hAnsiTheme="minorAscii"/>
          <w:sz w:val="18"/>
          <w:szCs w:val="18"/>
        </w:rPr>
      </w:pPr>
      <w:r>
        <w:rPr>
          <w:rFonts w:hint="default" w:eastAsia="Calibri" w:cs="Calibri" w:asciiTheme="minorAscii" w:hAnsiTheme="minorAscii"/>
          <w:b/>
          <w:bCs/>
          <w:color w:val="00558C"/>
          <w:spacing w:val="7"/>
          <w:sz w:val="22"/>
          <w:szCs w:val="22"/>
        </w:rPr>
        <w:t xml:space="preserve">5.3.1.         </w:t>
      </w:r>
      <w:r>
        <w:rPr>
          <w:rFonts w:hint="default" w:eastAsia="Calibri" w:cs="Calibri" w:asciiTheme="minorAscii" w:hAnsiTheme="minorAscii"/>
          <w:b/>
          <w:bCs/>
          <w:color w:val="00558C"/>
          <w:sz w:val="24"/>
          <w:szCs w:val="24"/>
        </w:rPr>
        <w:t>Y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EARLY</w:t>
      </w:r>
      <w:r>
        <w:rPr>
          <w:rFonts w:hint="default" w:eastAsia="Calibri" w:cs="Calibri" w:asciiTheme="minorAscii" w:hAnsiTheme="minorAscii"/>
          <w:b/>
          <w:bCs/>
          <w:color w:val="00558C"/>
          <w:spacing w:val="7"/>
          <w:sz w:val="18"/>
          <w:szCs w:val="1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WORK</w:t>
      </w:r>
      <w:r>
        <w:rPr>
          <w:rFonts w:hint="default" w:eastAsia="Calibri" w:cs="Calibri" w:asciiTheme="minorAscii" w:hAnsiTheme="minorAscii"/>
          <w:b/>
          <w:bCs/>
          <w:color w:val="00558C"/>
          <w:spacing w:val="24"/>
          <w:w w:val="101"/>
          <w:sz w:val="18"/>
          <w:szCs w:val="18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z w:val="18"/>
          <w:szCs w:val="18"/>
        </w:rPr>
        <w:t>PROGRAMME</w:t>
      </w:r>
    </w:p>
    <w:p>
      <w:pPr>
        <w:spacing w:before="188" w:line="219" w:lineRule="auto"/>
        <w:ind w:left="1022" w:right="815" w:hanging="416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-1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Where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maintenance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responsibility</w:t>
      </w:r>
      <w:r>
        <w:rPr>
          <w:rFonts w:hint="default" w:eastAsia="Calibri" w:cs="Calibri" w:asciiTheme="minorAscii" w:hAnsiTheme="minorAscii"/>
          <w:spacing w:val="15"/>
          <w:w w:val="10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is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passed to 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lessee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 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lease then each year 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lessee shou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ld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deliver,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by the end of xx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(month)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, a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report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in writing</w:t>
      </w:r>
      <w:r>
        <w:rPr>
          <w:rFonts w:hint="default" w:eastAsia="Calibri" w:cs="Calibri" w:asciiTheme="minorAscii" w:hAnsiTheme="minorAscii"/>
          <w:spacing w:val="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on the</w:t>
      </w:r>
      <w:r>
        <w:rPr>
          <w:rFonts w:hint="default" w:eastAsia="Calibri" w:cs="Calibri" w:asciiTheme="minorAscii" w:hAnsiTheme="minorAscii"/>
          <w:spacing w:val="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work</w:t>
      </w:r>
      <w:r>
        <w:rPr>
          <w:rFonts w:hint="default" w:eastAsia="Calibri" w:cs="Calibri" w:asciiTheme="minorAscii" w:hAnsiTheme="minorAscii"/>
          <w:spacing w:val="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completed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in</w:t>
      </w:r>
      <w:r>
        <w:rPr>
          <w:rFonts w:hint="default" w:eastAsia="Calibri" w:cs="Calibri" w:asciiTheme="minorAscii" w:hAnsiTheme="minorAscii"/>
          <w:spacing w:val="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course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 xml:space="preserve">past  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year.</w:t>
      </w:r>
    </w:p>
    <w:p>
      <w:pPr>
        <w:spacing w:before="179" w:line="188" w:lineRule="auto"/>
        <w:ind w:left="1021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lessee shall submit at the same</w:t>
      </w:r>
      <w:r>
        <w:rPr>
          <w:rFonts w:hint="default" w:eastAsia="Calibri" w:cs="Calibri" w:asciiTheme="minorAscii" w:hAnsiTheme="minorAscii"/>
          <w:spacing w:val="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time,</w:t>
      </w:r>
      <w:r>
        <w:rPr>
          <w:rFonts w:hint="default" w:eastAsia="Calibri" w:cs="Calibri" w:asciiTheme="minorAscii" w:hAnsiTheme="minorAscii"/>
          <w:spacing w:val="1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proposal</w:t>
      </w:r>
      <w:r>
        <w:rPr>
          <w:rFonts w:hint="default" w:eastAsia="Calibri" w:cs="Calibri" w:asciiTheme="minorAscii" w:hAnsiTheme="minorAscii"/>
          <w:spacing w:val="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for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next y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ear's</w:t>
      </w:r>
      <w:r>
        <w:rPr>
          <w:rFonts w:hint="default" w:eastAsia="Calibri" w:cs="Calibri" w:asciiTheme="minorAscii" w:hAnsiTheme="minorAscii"/>
          <w:spacing w:val="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work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programme.</w:t>
      </w:r>
    </w:p>
    <w:p>
      <w:pPr>
        <w:spacing w:before="190" w:line="209" w:lineRule="auto"/>
        <w:ind w:left="1024" w:right="1248" w:hanging="418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-1"/>
          <w:sz w:val="22"/>
          <w:szCs w:val="22"/>
        </w:rPr>
        <w:t xml:space="preserve">.     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lessor shall conduct an annual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inspection</w:t>
      </w:r>
      <w:r>
        <w:rPr>
          <w:rFonts w:hint="default" w:eastAsia="Calibri" w:cs="Calibri" w:asciiTheme="minorAscii" w:hAnsiTheme="minorAscii"/>
          <w:spacing w:val="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of the</w:t>
      </w:r>
      <w:r>
        <w:rPr>
          <w:rFonts w:hint="default" w:eastAsia="Calibri" w:cs="Calibri" w:asciiTheme="minorAscii" w:hAnsiTheme="minorAscii"/>
          <w:spacing w:val="1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leased</w:t>
      </w:r>
      <w:r>
        <w:rPr>
          <w:rFonts w:hint="default" w:eastAsia="Calibri" w:cs="Calibri" w:asciiTheme="minorAscii" w:hAnsiTheme="minorAscii"/>
          <w:spacing w:val="1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buildings. The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lessee w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ill</w:t>
      </w:r>
      <w:r>
        <w:rPr>
          <w:rFonts w:hint="default" w:eastAsia="Calibri" w:cs="Calibri" w:asciiTheme="minorAscii" w:hAnsiTheme="minorAscii"/>
          <w:spacing w:val="1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notified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in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good time of the date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of the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inspection.</w:t>
      </w:r>
    </w:p>
    <w:p>
      <w:pPr>
        <w:spacing w:before="179" w:line="214" w:lineRule="auto"/>
        <w:ind w:left="1033" w:right="771" w:hanging="12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 xml:space="preserve">The  party  responsible  for  carrying  out  the  work  programme  will  be 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required  to</w:t>
      </w:r>
      <w:r>
        <w:rPr>
          <w:rFonts w:hint="default" w:eastAsia="Calibri" w:cs="Calibri" w:asciiTheme="minorAscii" w:hAnsiTheme="minorAscii"/>
          <w:spacing w:val="4"/>
          <w:sz w:val="22"/>
          <w:szCs w:val="22"/>
        </w:rPr>
        <w:t xml:space="preserve"> 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participate  in  the</w:t>
      </w:r>
      <w:r>
        <w:rPr>
          <w:rFonts w:hint="default" w:eastAsia="Calibri" w:cs="Calibri" w:asciiTheme="minorAscii" w:hAnsiTheme="minorAscii"/>
          <w:spacing w:val="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inspection.</w:t>
      </w:r>
    </w:p>
    <w:p>
      <w:pPr>
        <w:pStyle w:val="2"/>
        <w:rPr>
          <w:rFonts w:hint="default" w:asciiTheme="minorAscii" w:hAnsiTheme="minorAscii"/>
        </w:rPr>
      </w:pPr>
    </w:p>
    <w:p>
      <w:pPr>
        <w:spacing w:before="73" w:line="179" w:lineRule="auto"/>
        <w:ind w:left="40"/>
        <w:outlineLvl w:val="1"/>
        <w:rPr>
          <w:rFonts w:hint="default" w:eastAsia="Calibri" w:cs="Calibri" w:asciiTheme="minorAscii" w:hAnsiTheme="minorAscii"/>
          <w:sz w:val="24"/>
          <w:szCs w:val="24"/>
        </w:rPr>
      </w:pP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4"/>
          <w:szCs w:val="24"/>
        </w:rPr>
        <w:t>5.4.</w:t>
      </w:r>
      <w:r>
        <w:rPr>
          <w:rFonts w:hint="default" w:eastAsia="Calibri" w:cs="Calibri" w:asciiTheme="minorAscii" w:hAnsiTheme="minorAscii"/>
          <w:b/>
          <w:bCs/>
          <w:color w:val="00558C"/>
          <w:spacing w:val="6"/>
          <w:sz w:val="24"/>
          <w:szCs w:val="24"/>
        </w:rPr>
        <w:t xml:space="preserve">        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4"/>
          <w:szCs w:val="24"/>
        </w:rPr>
        <w:t>YEARLY</w:t>
      </w:r>
      <w:r>
        <w:rPr>
          <w:rFonts w:hint="default" w:eastAsia="Calibri" w:cs="Calibri" w:asciiTheme="minorAscii" w:hAnsiTheme="minorAscii"/>
          <w:b/>
          <w:bCs/>
          <w:color w:val="00558C"/>
          <w:spacing w:val="18"/>
          <w:w w:val="101"/>
          <w:sz w:val="24"/>
          <w:szCs w:val="24"/>
        </w:rPr>
        <w:t xml:space="preserve"> </w:t>
      </w:r>
      <w:r>
        <w:rPr>
          <w:rFonts w:hint="default" w:eastAsia="Calibri" w:cs="Calibri" w:asciiTheme="minorAscii" w:hAnsiTheme="minorAscii"/>
          <w:b/>
          <w:bCs/>
          <w:color w:val="00558C"/>
          <w:spacing w:val="-1"/>
          <w:sz w:val="24"/>
          <w:szCs w:val="24"/>
        </w:rPr>
        <w:t>REPORT OF STATISTICS</w:t>
      </w:r>
    </w:p>
    <w:p>
      <w:pPr>
        <w:pStyle w:val="2"/>
        <w:spacing w:line="386" w:lineRule="auto"/>
        <w:rPr>
          <w:rFonts w:hint="default" w:asciiTheme="minorAscii" w:hAnsiTheme="minorAscii"/>
        </w:rPr>
      </w:pPr>
    </w:p>
    <w:p>
      <w:pPr>
        <w:spacing w:before="67" w:line="223" w:lineRule="auto"/>
        <w:ind w:left="32" w:right="771"/>
        <w:jc w:val="both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An account of the number of</w:t>
      </w:r>
      <w:r>
        <w:rPr>
          <w:rFonts w:hint="default" w:eastAsia="Calibri" w:cs="Calibri" w:asciiTheme="minorAscii" w:hAnsiTheme="minorAscii"/>
          <w:spacing w:val="-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 xml:space="preserve">visitors from the previous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year shall be provided.</w:t>
      </w:r>
      <w:r>
        <w:rPr>
          <w:rFonts w:hint="default" w:eastAsia="Calibri" w:cs="Calibri" w:asciiTheme="minorAscii" w:hAnsiTheme="minorAscii"/>
          <w:spacing w:val="-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 number of</w:t>
      </w:r>
      <w:r>
        <w:rPr>
          <w:rFonts w:hint="default" w:eastAsia="Calibri" w:cs="Calibri" w:asciiTheme="minorAscii" w:hAnsiTheme="minorAscii"/>
          <w:spacing w:val="-10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visitors shall be stated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per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month,</w:t>
      </w:r>
      <w:r>
        <w:rPr>
          <w:rFonts w:hint="default" w:eastAsia="Calibri" w:cs="Calibri" w:asciiTheme="minorAscii" w:hAnsiTheme="minorAscii"/>
          <w:spacing w:val="1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 accordance with statistics</w:t>
      </w:r>
      <w:r>
        <w:rPr>
          <w:rFonts w:hint="default" w:eastAsia="Calibri" w:cs="Calibri" w:asciiTheme="minorAscii" w:hAnsiTheme="minorAscii"/>
          <w:spacing w:val="1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noted on a checklist. This</w:t>
      </w:r>
      <w:r>
        <w:rPr>
          <w:rFonts w:hint="default" w:eastAsia="Calibri" w:cs="Calibri" w:asciiTheme="minorAscii" w:hAnsiTheme="minorAscii"/>
          <w:spacing w:val="1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information</w:t>
      </w:r>
      <w:r>
        <w:rPr>
          <w:rFonts w:hint="default" w:eastAsia="Calibri" w:cs="Calibri" w:asciiTheme="minorAscii" w:hAnsiTheme="minorAscii"/>
          <w:spacing w:val="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c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an</w:t>
      </w:r>
      <w:r>
        <w:rPr>
          <w:rFonts w:hint="default" w:eastAsia="Calibri" w:cs="Calibri" w:asciiTheme="minorAscii" w:hAnsiTheme="minorAscii"/>
          <w:spacing w:val="1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used when</w:t>
      </w:r>
      <w:r>
        <w:rPr>
          <w:rFonts w:hint="default" w:eastAsia="Calibri" w:cs="Calibri" w:asciiTheme="minorAscii" w:hAnsiTheme="minorAscii"/>
          <w:spacing w:val="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leaseholder’s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fee</w:t>
      </w:r>
      <w:r>
        <w:rPr>
          <w:rFonts w:hint="default" w:eastAsia="Calibri" w:cs="Calibri" w:asciiTheme="minorAscii" w:hAnsiTheme="minorAscii"/>
          <w:spacing w:val="3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is to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3"/>
          <w:sz w:val="22"/>
          <w:szCs w:val="22"/>
        </w:rPr>
        <w:t>renegotiated.</w:t>
      </w:r>
    </w:p>
    <w:p>
      <w:pPr>
        <w:spacing w:line="223" w:lineRule="auto"/>
        <w:rPr>
          <w:rFonts w:hint="default" w:eastAsia="Calibri" w:cs="Calibri" w:asciiTheme="minorAscii" w:hAnsiTheme="minorAscii"/>
          <w:sz w:val="22"/>
          <w:szCs w:val="22"/>
        </w:rPr>
        <w:sectPr>
          <w:footerReference r:id="rId17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spacing w:before="39" w:line="179" w:lineRule="auto"/>
        <w:ind w:left="40"/>
        <w:outlineLvl w:val="0"/>
        <w:rPr>
          <w:rFonts w:hint="default" w:eastAsia="Calibri" w:cs="Calibri" w:asciiTheme="minorAscii" w:hAnsiTheme="minorAscii"/>
          <w:sz w:val="28"/>
          <w:szCs w:val="28"/>
        </w:rPr>
      </w:pPr>
      <w:r>
        <w:rPr>
          <w:rFonts w:hint="default" w:asciiTheme="minorAscii" w:hAnsiTheme="minorAscii"/>
        </w:rPr>
        <w:drawing>
          <wp:anchor distT="0" distB="0" distL="0" distR="0" simplePos="0" relativeHeight="251682816" behindDoc="0" locked="0" layoutInCell="0" allowOverlap="1">
            <wp:simplePos x="0" y="0"/>
            <wp:positionH relativeFrom="page">
              <wp:posOffset>557530</wp:posOffset>
            </wp:positionH>
            <wp:positionV relativeFrom="page">
              <wp:posOffset>2442845</wp:posOffset>
            </wp:positionV>
            <wp:extent cx="935990" cy="12065"/>
            <wp:effectExtent l="0" t="0" r="0" b="0"/>
            <wp:wrapNone/>
            <wp:docPr id="58" name="IM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 58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935736" cy="12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33" w:name="bookmark30"/>
      <w:bookmarkEnd w:id="33"/>
      <w:bookmarkStart w:id="34" w:name="bookmark43"/>
      <w:bookmarkEnd w:id="34"/>
      <w:bookmarkStart w:id="35" w:name="bookmark29"/>
      <w:bookmarkEnd w:id="35"/>
      <w:r>
        <w:rPr>
          <w:rFonts w:hint="default" w:eastAsia="Calibri" w:cs="Calibri" w:asciiTheme="minorAscii" w:hAnsiTheme="minorAscii"/>
          <w:b/>
          <w:bCs/>
          <w:color w:val="00558C"/>
          <w:spacing w:val="-2"/>
          <w:sz w:val="28"/>
          <w:szCs w:val="28"/>
        </w:rPr>
        <w:t>6.        DEFINITIONS</w:t>
      </w:r>
    </w:p>
    <w:p>
      <w:pPr>
        <w:pStyle w:val="2"/>
        <w:spacing w:line="436" w:lineRule="auto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drawing>
          <wp:anchor distT="0" distB="0" distL="0" distR="0" simplePos="0" relativeHeight="251681792" behindDoc="0" locked="0" layoutInCell="0" allowOverlap="1">
            <wp:simplePos x="0" y="0"/>
            <wp:positionH relativeFrom="page">
              <wp:posOffset>557530</wp:posOffset>
            </wp:positionH>
            <wp:positionV relativeFrom="page">
              <wp:posOffset>1123950</wp:posOffset>
            </wp:positionV>
            <wp:extent cx="935990" cy="12065"/>
            <wp:effectExtent l="0" t="0" r="0" b="0"/>
            <wp:wrapNone/>
            <wp:docPr id="56" name="IM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 56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935736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67" w:line="227" w:lineRule="auto"/>
        <w:ind w:left="37" w:right="768" w:hanging="7"/>
        <w:jc w:val="both"/>
        <w:rPr>
          <w:rFonts w:hint="default" w:eastAsia="Calibri" w:cs="Calibri" w:asciiTheme="minorAscii" w:hAnsiTheme="minorAscii"/>
          <w:sz w:val="22"/>
          <w:szCs w:val="22"/>
        </w:rPr>
      </w:pP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4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definitions</w:t>
      </w:r>
      <w:r>
        <w:rPr>
          <w:rFonts w:hint="default" w:eastAsia="Calibri" w:cs="Calibri" w:asciiTheme="minorAscii" w:hAnsiTheme="minorAscii"/>
          <w:spacing w:val="39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spacing w:val="30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terms</w:t>
      </w:r>
      <w:r>
        <w:rPr>
          <w:rFonts w:hint="default" w:eastAsia="Calibri" w:cs="Calibri" w:asciiTheme="minorAscii" w:hAnsiTheme="minorAscii"/>
          <w:spacing w:val="4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used</w:t>
      </w:r>
      <w:r>
        <w:rPr>
          <w:rFonts w:hint="default" w:eastAsia="Calibri" w:cs="Calibri" w:asciiTheme="minorAscii" w:hAnsiTheme="minorAscii"/>
          <w:spacing w:val="4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</w:t>
      </w:r>
      <w:r>
        <w:rPr>
          <w:rFonts w:hint="default" w:eastAsia="Calibri" w:cs="Calibri" w:asciiTheme="minorAscii" w:hAnsiTheme="minorAscii"/>
          <w:spacing w:val="32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this</w:t>
      </w:r>
      <w:r>
        <w:rPr>
          <w:rFonts w:hint="default" w:eastAsia="Calibri" w:cs="Calibri" w:asciiTheme="minorAscii" w:hAnsiTheme="minorAscii"/>
          <w:spacing w:val="41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Guideline</w:t>
      </w:r>
      <w:r>
        <w:rPr>
          <w:rFonts w:hint="default" w:eastAsia="Calibri" w:cs="Calibri" w:asciiTheme="minorAscii" w:hAnsiTheme="minorAscii"/>
          <w:spacing w:val="39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can</w:t>
      </w:r>
      <w:r>
        <w:rPr>
          <w:rFonts w:hint="default" w:eastAsia="Calibri" w:cs="Calibri" w:asciiTheme="minorAscii" w:hAnsiTheme="minorAscii"/>
          <w:spacing w:val="4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36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found</w:t>
      </w:r>
      <w:r>
        <w:rPr>
          <w:rFonts w:hint="default" w:eastAsia="Calibri" w:cs="Calibri" w:asciiTheme="minorAscii" w:hAnsiTheme="minorAscii"/>
          <w:spacing w:val="4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in</w:t>
      </w:r>
      <w:r>
        <w:rPr>
          <w:rFonts w:hint="default" w:eastAsia="Calibri" w:cs="Calibri" w:asciiTheme="minorAscii" w:hAnsiTheme="minorAscii"/>
          <w:spacing w:val="3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1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3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i/>
          <w:iCs/>
          <w:spacing w:val="-1"/>
          <w:sz w:val="22"/>
          <w:szCs w:val="22"/>
        </w:rPr>
        <w:t>Inter</w:t>
      </w:r>
      <w:r>
        <w:rPr>
          <w:rFonts w:hint="default" w:eastAsia="Calibri" w:cs="Calibri" w:asciiTheme="minorAscii" w:hAnsiTheme="minorAscii"/>
          <w:i/>
          <w:iCs/>
          <w:spacing w:val="-2"/>
          <w:sz w:val="22"/>
          <w:szCs w:val="22"/>
        </w:rPr>
        <w:t>national</w:t>
      </w:r>
      <w:r>
        <w:rPr>
          <w:rFonts w:hint="default" w:eastAsia="Calibri" w:cs="Calibri" w:asciiTheme="minorAscii" w:hAnsiTheme="minorAscii"/>
          <w:i/>
          <w:iCs/>
          <w:spacing w:val="3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i/>
          <w:iCs/>
          <w:spacing w:val="-2"/>
          <w:sz w:val="22"/>
          <w:szCs w:val="22"/>
        </w:rPr>
        <w:t>Dictionary</w:t>
      </w:r>
      <w:r>
        <w:rPr>
          <w:rFonts w:hint="default" w:eastAsia="Calibri" w:cs="Calibri" w:asciiTheme="minorAscii" w:hAnsiTheme="minorAscii"/>
          <w:i/>
          <w:iCs/>
          <w:spacing w:val="3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i/>
          <w:iCs/>
          <w:spacing w:val="-2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i/>
          <w:iCs/>
          <w:spacing w:val="1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i/>
          <w:iCs/>
          <w:spacing w:val="-2"/>
          <w:sz w:val="22"/>
          <w:szCs w:val="22"/>
        </w:rPr>
        <w:t>Marine</w:t>
      </w:r>
      <w:r>
        <w:rPr>
          <w:rFonts w:hint="default" w:eastAsia="Calibri" w:cs="Calibri" w:asciiTheme="minorAscii" w:hAnsiTheme="minorAscii"/>
          <w:i/>
          <w:iCs/>
          <w:spacing w:val="21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i/>
          <w:iCs/>
          <w:spacing w:val="-2"/>
          <w:sz w:val="22"/>
          <w:szCs w:val="22"/>
        </w:rPr>
        <w:t>Aids</w:t>
      </w:r>
      <w:r>
        <w:rPr>
          <w:rFonts w:hint="default" w:eastAsia="Calibri" w:cs="Calibri" w:asciiTheme="minorAscii" w:hAnsiTheme="minorAscii"/>
          <w:i/>
          <w:iCs/>
          <w:spacing w:val="4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i/>
          <w:iCs/>
          <w:spacing w:val="-2"/>
          <w:sz w:val="22"/>
          <w:szCs w:val="22"/>
        </w:rPr>
        <w:t>to</w:t>
      </w:r>
      <w:r>
        <w:rPr>
          <w:rFonts w:hint="default" w:eastAsia="Calibri" w:cs="Calibri" w:asciiTheme="minorAscii" w:hAnsiTheme="minorAscii"/>
          <w:i/>
          <w:iCs/>
          <w:sz w:val="22"/>
          <w:szCs w:val="22"/>
        </w:rPr>
        <w:t xml:space="preserve"> Navigation</w:t>
      </w:r>
      <w:r>
        <w:rPr>
          <w:rFonts w:hint="default" w:eastAsia="Calibri" w:cs="Calibri" w:asciiTheme="minorAscii" w:hAnsiTheme="minorAscii"/>
          <w:i/>
          <w:iCs/>
          <w:spacing w:val="20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>(</w:t>
      </w:r>
      <w:r>
        <w:rPr>
          <w:rFonts w:hint="default" w:eastAsia="Calibri" w:cs="Calibri" w:asciiTheme="minorAscii" w:hAnsiTheme="minorAscii"/>
          <w:sz w:val="22"/>
          <w:szCs w:val="22"/>
        </w:rPr>
        <w:t>IALA</w:t>
      </w:r>
      <w:r>
        <w:rPr>
          <w:rFonts w:hint="default" w:eastAsia="Calibri" w:cs="Calibri" w:asciiTheme="minorAscii" w:hAnsiTheme="minorAscii"/>
          <w:spacing w:val="2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Dictionary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>)</w:t>
      </w:r>
      <w:r>
        <w:rPr>
          <w:rFonts w:hint="default" w:eastAsia="Calibri" w:cs="Calibri" w:asciiTheme="minorAscii" w:hAnsiTheme="minorAscii"/>
          <w:spacing w:val="15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at</w:t>
      </w:r>
      <w:r>
        <w:rPr>
          <w:rFonts w:hint="default" w:asciiTheme="minorAscii" w:hAnsiTheme="minorAscii"/>
        </w:rPr>
        <w:fldChar w:fldCharType="begin"/>
      </w:r>
      <w:r>
        <w:rPr>
          <w:rFonts w:hint="default" w:asciiTheme="minorAscii" w:hAnsiTheme="minorAscii"/>
        </w:rPr>
        <w:instrText xml:space="preserve"> HYPERLINK "http://www.iala-aism.org/wiki/dictionary" </w:instrText>
      </w:r>
      <w:r>
        <w:rPr>
          <w:rFonts w:hint="default" w:asciiTheme="minorAscii" w:hAnsiTheme="minorAscii"/>
        </w:rPr>
        <w:fldChar w:fldCharType="separate"/>
      </w:r>
      <w:r>
        <w:rPr>
          <w:rFonts w:hint="default" w:eastAsia="Calibri" w:cs="Calibri" w:asciiTheme="minorAscii" w:hAnsiTheme="minorAscii"/>
          <w:sz w:val="22"/>
          <w:szCs w:val="22"/>
        </w:rPr>
        <w:t>http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>://</w:t>
      </w:r>
      <w:r>
        <w:rPr>
          <w:rFonts w:hint="default" w:eastAsia="Calibri" w:cs="Calibri" w:asciiTheme="minorAscii" w:hAnsiTheme="minorAscii"/>
          <w:sz w:val="22"/>
          <w:szCs w:val="22"/>
        </w:rPr>
        <w:t>www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>.</w:t>
      </w:r>
      <w:r>
        <w:rPr>
          <w:rFonts w:hint="default" w:eastAsia="Calibri" w:cs="Calibri" w:asciiTheme="minorAscii" w:hAnsiTheme="minorAscii"/>
          <w:sz w:val="22"/>
          <w:szCs w:val="22"/>
        </w:rPr>
        <w:t>iala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>-</w:t>
      </w:r>
      <w:r>
        <w:rPr>
          <w:rFonts w:hint="default" w:eastAsia="Calibri" w:cs="Calibri" w:asciiTheme="minorAscii" w:hAnsiTheme="minorAscii"/>
          <w:sz w:val="22"/>
          <w:szCs w:val="22"/>
        </w:rPr>
        <w:t>aism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>.</w:t>
      </w:r>
      <w:r>
        <w:rPr>
          <w:rFonts w:hint="default" w:eastAsia="Calibri" w:cs="Calibri" w:asciiTheme="minorAscii" w:hAnsiTheme="minorAscii"/>
          <w:sz w:val="22"/>
          <w:szCs w:val="22"/>
        </w:rPr>
        <w:t>org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>/</w:t>
      </w:r>
      <w:r>
        <w:rPr>
          <w:rFonts w:hint="default" w:eastAsia="Calibri" w:cs="Calibri" w:asciiTheme="minorAscii" w:hAnsiTheme="minorAscii"/>
          <w:sz w:val="22"/>
          <w:szCs w:val="22"/>
        </w:rPr>
        <w:t>wiki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>/</w:t>
      </w:r>
      <w:r>
        <w:rPr>
          <w:rFonts w:hint="default" w:eastAsia="Calibri" w:cs="Calibri" w:asciiTheme="minorAscii" w:hAnsiTheme="minorAscii"/>
          <w:sz w:val="22"/>
          <w:szCs w:val="22"/>
        </w:rPr>
        <w:t>dictionary</w:t>
      </w:r>
      <w:r>
        <w:rPr>
          <w:rFonts w:hint="default" w:eastAsia="Calibri" w:cs="Calibri" w:asciiTheme="minorAscii" w:hAnsiTheme="minorAscii"/>
          <w:sz w:val="22"/>
          <w:szCs w:val="22"/>
        </w:rPr>
        <w:fldChar w:fldCharType="end"/>
      </w:r>
      <w:r>
        <w:rPr>
          <w:rFonts w:hint="default" w:eastAsia="Calibri" w:cs="Calibri" w:asciiTheme="minorAscii" w:hAnsiTheme="minorAscii"/>
          <w:sz w:val="22"/>
          <w:szCs w:val="22"/>
        </w:rPr>
        <w:t>and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were</w:t>
      </w:r>
      <w:r>
        <w:rPr>
          <w:rFonts w:hint="default" w:eastAsia="Calibri" w:cs="Calibri" w:asciiTheme="minorAscii" w:hAnsiTheme="minorAscii"/>
          <w:spacing w:val="1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checked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as</w:t>
      </w:r>
      <w:r>
        <w:rPr>
          <w:rFonts w:hint="default" w:eastAsia="Calibri" w:cs="Calibri" w:asciiTheme="minorAscii" w:hAnsiTheme="minorAscii"/>
          <w:spacing w:val="1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correct</w:t>
      </w:r>
      <w:r>
        <w:rPr>
          <w:rFonts w:hint="default" w:eastAsia="Calibri" w:cs="Calibri" w:asciiTheme="minorAscii" w:hAnsiTheme="minorAscii"/>
          <w:spacing w:val="13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at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time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spacing w:val="39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going</w:t>
      </w:r>
      <w:r>
        <w:rPr>
          <w:rFonts w:hint="default" w:eastAsia="Calibri" w:cs="Calibri" w:asciiTheme="minorAscii" w:hAnsiTheme="minorAscii"/>
          <w:spacing w:val="20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to</w:t>
      </w:r>
      <w:r>
        <w:rPr>
          <w:rFonts w:hint="default" w:eastAsia="Calibri" w:cs="Calibri" w:asciiTheme="minorAscii" w:hAnsiTheme="minorAscii"/>
          <w:spacing w:val="3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print.</w:t>
      </w:r>
      <w:r>
        <w:rPr>
          <w:rFonts w:hint="default" w:eastAsia="Calibri" w:cs="Calibri" w:asciiTheme="minorAscii" w:hAnsiTheme="minorAscii"/>
          <w:spacing w:val="23"/>
          <w:w w:val="10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Where</w:t>
      </w:r>
      <w:r>
        <w:rPr>
          <w:rFonts w:hint="default" w:eastAsia="Calibri" w:cs="Calibri" w:asciiTheme="minorAscii" w:hAnsiTheme="minorAscii"/>
          <w:spacing w:val="29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conflict</w:t>
      </w:r>
      <w:r>
        <w:rPr>
          <w:rFonts w:hint="default" w:eastAsia="Calibri" w:cs="Calibri" w:asciiTheme="minorAscii" w:hAnsiTheme="minorAscii"/>
          <w:spacing w:val="28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arises,</w:t>
      </w:r>
      <w:r>
        <w:rPr>
          <w:rFonts w:hint="default" w:eastAsia="Calibri" w:cs="Calibri" w:asciiTheme="minorAscii" w:hAnsiTheme="minorAscii"/>
          <w:spacing w:val="2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3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IALA</w:t>
      </w:r>
      <w:r>
        <w:rPr>
          <w:rFonts w:hint="default" w:eastAsia="Calibri" w:cs="Calibri" w:asciiTheme="minorAscii" w:hAnsiTheme="minorAscii"/>
          <w:spacing w:val="35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Dictionary</w:t>
      </w:r>
      <w:r>
        <w:rPr>
          <w:rFonts w:hint="default" w:eastAsia="Calibri" w:cs="Calibri" w:asciiTheme="minorAscii" w:hAnsiTheme="minorAscii"/>
          <w:spacing w:val="2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should</w:t>
      </w:r>
      <w:r>
        <w:rPr>
          <w:rFonts w:hint="default" w:eastAsia="Calibri" w:cs="Calibri" w:asciiTheme="minorAscii" w:hAnsiTheme="minorAscii"/>
          <w:spacing w:val="36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be</w:t>
      </w:r>
      <w:r>
        <w:rPr>
          <w:rFonts w:hint="default" w:eastAsia="Calibri" w:cs="Calibri" w:asciiTheme="minorAscii" w:hAnsiTheme="minorAscii"/>
          <w:spacing w:val="2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considered</w:t>
      </w:r>
      <w:r>
        <w:rPr>
          <w:rFonts w:hint="default" w:eastAsia="Calibri" w:cs="Calibri" w:asciiTheme="minorAscii" w:hAnsiTheme="minorAscii"/>
          <w:spacing w:val="29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as</w:t>
      </w:r>
      <w:r>
        <w:rPr>
          <w:rFonts w:hint="default" w:eastAsia="Calibri" w:cs="Calibri" w:asciiTheme="minorAscii" w:hAnsiTheme="minorAscii"/>
          <w:spacing w:val="22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the</w:t>
      </w:r>
      <w:r>
        <w:rPr>
          <w:rFonts w:hint="default" w:eastAsia="Calibri" w:cs="Calibri" w:asciiTheme="minorAscii" w:hAnsiTheme="minorAscii"/>
          <w:spacing w:val="2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authoritative</w:t>
      </w:r>
      <w:r>
        <w:rPr>
          <w:rFonts w:hint="default" w:eastAsia="Calibri" w:cs="Calibri" w:asciiTheme="minorAscii" w:hAnsiTheme="minorAscii"/>
          <w:spacing w:val="27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source</w:t>
      </w:r>
      <w:r>
        <w:rPr>
          <w:rFonts w:hint="default" w:eastAsia="Calibri" w:cs="Calibri" w:asciiTheme="minorAscii" w:hAnsiTheme="minorAscii"/>
          <w:spacing w:val="27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of</w:t>
      </w:r>
      <w:r>
        <w:rPr>
          <w:rFonts w:hint="default" w:eastAsia="Calibri" w:cs="Calibri" w:asciiTheme="minorAscii" w:hAnsiTheme="minorAscii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definitions</w:t>
      </w:r>
      <w:r>
        <w:rPr>
          <w:rFonts w:hint="default" w:eastAsia="Calibri" w:cs="Calibri" w:asciiTheme="minorAscii" w:hAnsiTheme="minorAscii"/>
          <w:spacing w:val="24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used</w:t>
      </w:r>
      <w:r>
        <w:rPr>
          <w:rFonts w:hint="default" w:eastAsia="Calibri" w:cs="Calibri" w:asciiTheme="minorAscii" w:hAnsiTheme="minorAscii"/>
          <w:spacing w:val="14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in</w:t>
      </w:r>
      <w:r>
        <w:rPr>
          <w:rFonts w:hint="default" w:eastAsia="Calibri" w:cs="Calibri" w:asciiTheme="minorAscii" w:hAnsiTheme="minorAscii"/>
          <w:spacing w:val="18"/>
          <w:w w:val="101"/>
          <w:sz w:val="22"/>
          <w:szCs w:val="22"/>
        </w:rPr>
        <w:t xml:space="preserve"> </w:t>
      </w:r>
      <w:r>
        <w:rPr>
          <w:rFonts w:hint="default" w:eastAsia="Calibri" w:cs="Calibri" w:asciiTheme="minorAscii" w:hAnsiTheme="minorAscii"/>
          <w:spacing w:val="-2"/>
          <w:sz w:val="22"/>
          <w:szCs w:val="22"/>
        </w:rPr>
        <w:t>IALA documents.</w:t>
      </w:r>
    </w:p>
    <w:p>
      <w:pPr>
        <w:pStyle w:val="2"/>
        <w:spacing w:line="243" w:lineRule="auto"/>
        <w:rPr>
          <w:rFonts w:hint="default" w:asciiTheme="minorAscii" w:hAnsiTheme="minorAscii"/>
        </w:rPr>
      </w:pPr>
    </w:p>
    <w:p>
      <w:pPr>
        <w:spacing w:before="85" w:line="179" w:lineRule="auto"/>
        <w:ind w:left="40"/>
        <w:outlineLvl w:val="0"/>
        <w:rPr>
          <w:rFonts w:hint="default" w:eastAsia="Calibri" w:cs="Calibri" w:asciiTheme="minorAscii" w:hAnsiTheme="minorAscii"/>
          <w:sz w:val="28"/>
          <w:szCs w:val="28"/>
        </w:rPr>
      </w:pPr>
      <w:r>
        <w:rPr>
          <w:rFonts w:hint="default" w:eastAsia="Calibri" w:cs="Calibri" w:asciiTheme="minorAscii" w:hAnsiTheme="minorAscii"/>
          <w:b/>
          <w:bCs/>
          <w:color w:val="00558C"/>
          <w:spacing w:val="-2"/>
          <w:sz w:val="28"/>
          <w:szCs w:val="28"/>
        </w:rPr>
        <w:t>7.</w:t>
      </w:r>
      <w:r>
        <w:rPr>
          <w:rFonts w:hint="default" w:eastAsia="Calibri" w:cs="Calibri" w:asciiTheme="minorAscii" w:hAnsiTheme="minorAscii"/>
          <w:b/>
          <w:bCs/>
          <w:color w:val="00558C"/>
          <w:spacing w:val="8"/>
          <w:sz w:val="28"/>
          <w:szCs w:val="28"/>
        </w:rPr>
        <w:t xml:space="preserve">       </w:t>
      </w:r>
      <w:r>
        <w:rPr>
          <w:rFonts w:hint="default" w:eastAsia="Calibri" w:cs="Calibri" w:asciiTheme="minorAscii" w:hAnsiTheme="minorAscii"/>
          <w:b/>
          <w:bCs/>
          <w:color w:val="00558C"/>
          <w:spacing w:val="-2"/>
          <w:sz w:val="28"/>
          <w:szCs w:val="28"/>
        </w:rPr>
        <w:t>ACRONYMS</w:t>
      </w:r>
    </w:p>
    <w:p>
      <w:pPr>
        <w:spacing w:before="12"/>
        <w:rPr>
          <w:rFonts w:hint="default" w:asciiTheme="minorAscii" w:hAnsiTheme="minorAscii"/>
        </w:rPr>
      </w:pPr>
    </w:p>
    <w:p>
      <w:pPr>
        <w:spacing w:before="12"/>
        <w:rPr>
          <w:rFonts w:hint="default" w:asciiTheme="minorAscii" w:hAnsiTheme="minorAscii"/>
        </w:rPr>
      </w:pPr>
    </w:p>
    <w:tbl>
      <w:tblPr>
        <w:tblStyle w:val="7"/>
        <w:tblW w:w="8709" w:type="dxa"/>
        <w:tblInd w:w="29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5"/>
        <w:gridCol w:w="7574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</w:tblPrEx>
        <w:trPr>
          <w:trHeight w:val="256" w:hRule="atLeast"/>
        </w:trPr>
        <w:tc>
          <w:tcPr>
            <w:tcW w:w="1135" w:type="dxa"/>
            <w:vAlign w:val="top"/>
          </w:tcPr>
          <w:p>
            <w:pPr>
              <w:pStyle w:val="8"/>
              <w:spacing w:before="8" w:line="179" w:lineRule="auto"/>
              <w:ind w:left="2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ACT</w:t>
            </w:r>
          </w:p>
        </w:tc>
        <w:tc>
          <w:tcPr>
            <w:tcW w:w="7574" w:type="dxa"/>
            <w:vAlign w:val="top"/>
          </w:tcPr>
          <w:p>
            <w:pPr>
              <w:pStyle w:val="8"/>
              <w:spacing w:before="1" w:line="186" w:lineRule="auto"/>
              <w:ind w:left="286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z w:val="22"/>
                <w:szCs w:val="22"/>
              </w:rPr>
              <w:t>Australian Capital Territ</w:t>
            </w:r>
            <w:r>
              <w:rPr>
                <w:rFonts w:hint="default" w:asciiTheme="minorAscii" w:hAnsiTheme="minorAscii"/>
                <w:spacing w:val="-1"/>
                <w:sz w:val="22"/>
                <w:szCs w:val="22"/>
              </w:rPr>
              <w:t>ory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</w:tblPrEx>
        <w:trPr>
          <w:trHeight w:val="328" w:hRule="atLeast"/>
        </w:trPr>
        <w:tc>
          <w:tcPr>
            <w:tcW w:w="1135" w:type="dxa"/>
            <w:vAlign w:val="top"/>
          </w:tcPr>
          <w:p>
            <w:pPr>
              <w:pStyle w:val="8"/>
              <w:spacing w:before="80" w:line="178" w:lineRule="auto"/>
              <w:ind w:left="2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1"/>
                <w:sz w:val="22"/>
                <w:szCs w:val="22"/>
              </w:rPr>
              <w:t>AtoN</w:t>
            </w:r>
          </w:p>
        </w:tc>
        <w:tc>
          <w:tcPr>
            <w:tcW w:w="7574" w:type="dxa"/>
            <w:vAlign w:val="top"/>
          </w:tcPr>
          <w:p>
            <w:pPr>
              <w:pStyle w:val="8"/>
              <w:spacing w:before="67" w:line="189" w:lineRule="auto"/>
              <w:ind w:left="300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Marine Aid(s) to</w:t>
            </w:r>
            <w:r>
              <w:rPr>
                <w:rFonts w:hint="default" w:asciiTheme="minorAscii" w:hAnsiTheme="minorAscii"/>
                <w:spacing w:val="34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Navigation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</w:tblPrEx>
        <w:trPr>
          <w:trHeight w:val="329" w:hRule="atLeast"/>
        </w:trPr>
        <w:tc>
          <w:tcPr>
            <w:tcW w:w="1135" w:type="dxa"/>
            <w:vAlign w:val="top"/>
          </w:tcPr>
          <w:p>
            <w:pPr>
              <w:pStyle w:val="8"/>
              <w:spacing w:before="79" w:line="179" w:lineRule="auto"/>
              <w:ind w:left="17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6"/>
                <w:sz w:val="22"/>
                <w:szCs w:val="22"/>
              </w:rPr>
              <w:t>BCA</w:t>
            </w:r>
          </w:p>
        </w:tc>
        <w:tc>
          <w:tcPr>
            <w:tcW w:w="7574" w:type="dxa"/>
            <w:vAlign w:val="top"/>
          </w:tcPr>
          <w:p>
            <w:pPr>
              <w:pStyle w:val="8"/>
              <w:spacing w:before="69" w:line="188" w:lineRule="auto"/>
              <w:ind w:left="300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1"/>
                <w:sz w:val="22"/>
                <w:szCs w:val="22"/>
              </w:rPr>
              <w:t>Building Code</w:t>
            </w:r>
            <w:r>
              <w:rPr>
                <w:rFonts w:hint="default" w:asciiTheme="minorAscii" w:hAnsiTheme="minorAscii"/>
                <w:spacing w:val="8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1"/>
                <w:sz w:val="22"/>
                <w:szCs w:val="22"/>
              </w:rPr>
              <w:t>of Australia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</w:tblPrEx>
        <w:trPr>
          <w:trHeight w:val="272" w:hRule="atLeast"/>
        </w:trPr>
        <w:tc>
          <w:tcPr>
            <w:tcW w:w="1135" w:type="dxa"/>
            <w:vAlign w:val="top"/>
          </w:tcPr>
          <w:p>
            <w:pPr>
              <w:pStyle w:val="8"/>
              <w:spacing w:before="79" w:line="163" w:lineRule="auto"/>
              <w:ind w:left="17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9"/>
                <w:sz w:val="22"/>
                <w:szCs w:val="22"/>
              </w:rPr>
              <w:t>BS</w:t>
            </w:r>
          </w:p>
        </w:tc>
        <w:tc>
          <w:tcPr>
            <w:tcW w:w="7574" w:type="dxa"/>
            <w:vAlign w:val="top"/>
          </w:tcPr>
          <w:p>
            <w:pPr>
              <w:pStyle w:val="8"/>
              <w:spacing w:before="70" w:line="171" w:lineRule="auto"/>
              <w:ind w:left="300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British Standard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</w:tblPrEx>
        <w:trPr>
          <w:trHeight w:val="399" w:hRule="atLeast"/>
        </w:trPr>
        <w:tc>
          <w:tcPr>
            <w:tcW w:w="1135" w:type="dxa"/>
            <w:vAlign w:val="top"/>
          </w:tcPr>
          <w:p>
            <w:pPr>
              <w:pStyle w:val="8"/>
              <w:spacing w:before="126" w:line="188" w:lineRule="auto"/>
              <w:ind w:left="8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cf</w:t>
            </w:r>
          </w:p>
        </w:tc>
        <w:tc>
          <w:tcPr>
            <w:tcW w:w="7574" w:type="dxa"/>
            <w:vAlign w:val="top"/>
          </w:tcPr>
          <w:p>
            <w:pPr>
              <w:pStyle w:val="8"/>
              <w:spacing w:before="51" w:line="295" w:lineRule="exact"/>
              <w:ind w:left="292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1"/>
                <w:position w:val="3"/>
                <w:sz w:val="22"/>
                <w:szCs w:val="22"/>
              </w:rPr>
              <w:t>compare / consult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</w:tblPrEx>
        <w:trPr>
          <w:trHeight w:val="314" w:hRule="atLeast"/>
        </w:trPr>
        <w:tc>
          <w:tcPr>
            <w:tcW w:w="1135" w:type="dxa"/>
            <w:vAlign w:val="top"/>
          </w:tcPr>
          <w:p>
            <w:pPr>
              <w:pStyle w:val="8"/>
              <w:spacing w:before="66" w:line="179" w:lineRule="auto"/>
              <w:ind w:left="9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COSSH</w:t>
            </w:r>
          </w:p>
        </w:tc>
        <w:tc>
          <w:tcPr>
            <w:tcW w:w="7574" w:type="dxa"/>
            <w:vAlign w:val="top"/>
          </w:tcPr>
          <w:p>
            <w:pPr>
              <w:pStyle w:val="8"/>
              <w:spacing w:before="55" w:line="189" w:lineRule="auto"/>
              <w:ind w:left="292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Control of Substances</w:t>
            </w:r>
            <w:r>
              <w:rPr>
                <w:rFonts w:hint="default" w:asciiTheme="minorAscii" w:hAnsiTheme="minorAscii"/>
                <w:spacing w:val="30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Hazardous to</w:t>
            </w:r>
            <w:r>
              <w:rPr>
                <w:rFonts w:hint="default" w:asciiTheme="minorAscii" w:hAnsiTheme="minorAscii"/>
                <w:spacing w:val="20"/>
                <w:w w:val="101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Health</w:t>
            </w:r>
            <w:r>
              <w:rPr>
                <w:rFonts w:hint="default" w:asciiTheme="minorAscii" w:hAnsiTheme="minorAscii"/>
                <w:spacing w:val="18"/>
                <w:w w:val="101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Regulations</w:t>
            </w:r>
            <w:r>
              <w:rPr>
                <w:rFonts w:hint="default" w:asciiTheme="minorAscii" w:hAnsiTheme="minorAscii"/>
                <w:spacing w:val="19"/>
                <w:w w:val="101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1999</w:t>
            </w:r>
            <w:r>
              <w:rPr>
                <w:rFonts w:hint="default" w:asciiTheme="minorAscii" w:hAnsiTheme="minorAscii"/>
                <w:spacing w:val="16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(UK)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</w:tblPrEx>
        <w:trPr>
          <w:trHeight w:val="329" w:hRule="atLeast"/>
        </w:trPr>
        <w:tc>
          <w:tcPr>
            <w:tcW w:w="1135" w:type="dxa"/>
            <w:vAlign w:val="top"/>
          </w:tcPr>
          <w:p>
            <w:pPr>
              <w:pStyle w:val="8"/>
              <w:spacing w:before="80" w:line="179" w:lineRule="auto"/>
              <w:ind w:left="9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3"/>
                <w:sz w:val="22"/>
                <w:szCs w:val="22"/>
              </w:rPr>
              <w:t>CPI</w:t>
            </w:r>
          </w:p>
        </w:tc>
        <w:tc>
          <w:tcPr>
            <w:tcW w:w="7574" w:type="dxa"/>
            <w:vAlign w:val="top"/>
          </w:tcPr>
          <w:p>
            <w:pPr>
              <w:pStyle w:val="8"/>
              <w:spacing w:before="69" w:line="189" w:lineRule="auto"/>
              <w:ind w:left="292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3"/>
                <w:sz w:val="22"/>
                <w:szCs w:val="22"/>
              </w:rPr>
              <w:t>Consumer</w:t>
            </w:r>
            <w:r>
              <w:rPr>
                <w:rFonts w:hint="default" w:asciiTheme="minorAscii" w:hAnsiTheme="minorAscii"/>
                <w:spacing w:val="28"/>
                <w:w w:val="101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3"/>
                <w:sz w:val="22"/>
                <w:szCs w:val="22"/>
              </w:rPr>
              <w:t>Price</w:t>
            </w:r>
            <w:r>
              <w:rPr>
                <w:rFonts w:hint="default" w:asciiTheme="minorAscii" w:hAnsiTheme="minorAscii"/>
                <w:spacing w:val="17"/>
                <w:w w:val="101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3"/>
                <w:sz w:val="22"/>
                <w:szCs w:val="22"/>
              </w:rPr>
              <w:t>Index</w:t>
            </w:r>
            <w:r>
              <w:rPr>
                <w:rFonts w:hint="default" w:asciiTheme="minorAscii" w:hAnsiTheme="minorAscii"/>
                <w:spacing w:val="15"/>
                <w:w w:val="101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3"/>
                <w:sz w:val="22"/>
                <w:szCs w:val="22"/>
              </w:rPr>
              <w:t>(AUS)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</w:tblPrEx>
        <w:trPr>
          <w:trHeight w:val="329" w:hRule="atLeast"/>
        </w:trPr>
        <w:tc>
          <w:tcPr>
            <w:tcW w:w="1135" w:type="dxa"/>
            <w:vAlign w:val="top"/>
          </w:tcPr>
          <w:p>
            <w:pPr>
              <w:pStyle w:val="8"/>
              <w:spacing w:before="81" w:line="178" w:lineRule="auto"/>
              <w:ind w:left="17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4"/>
                <w:sz w:val="22"/>
                <w:szCs w:val="22"/>
              </w:rPr>
              <w:t>EN</w:t>
            </w:r>
          </w:p>
        </w:tc>
        <w:tc>
          <w:tcPr>
            <w:tcW w:w="7574" w:type="dxa"/>
            <w:vAlign w:val="top"/>
          </w:tcPr>
          <w:p>
            <w:pPr>
              <w:pStyle w:val="8"/>
              <w:spacing w:before="71" w:line="187" w:lineRule="auto"/>
              <w:ind w:left="300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3"/>
                <w:sz w:val="22"/>
                <w:szCs w:val="22"/>
              </w:rPr>
              <w:t>English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</w:tblPrEx>
        <w:trPr>
          <w:trHeight w:val="329" w:hRule="atLeast"/>
        </w:trPr>
        <w:tc>
          <w:tcPr>
            <w:tcW w:w="1135" w:type="dxa"/>
            <w:vAlign w:val="top"/>
          </w:tcPr>
          <w:p>
            <w:pPr>
              <w:pStyle w:val="8"/>
              <w:spacing w:before="72" w:line="186" w:lineRule="auto"/>
              <w:ind w:left="17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5"/>
                <w:sz w:val="22"/>
                <w:szCs w:val="22"/>
              </w:rPr>
              <w:t>ISM</w:t>
            </w:r>
            <w:r>
              <w:rPr>
                <w:rFonts w:hint="default" w:asciiTheme="minorAscii" w:hAnsiTheme="minorAscii"/>
                <w:spacing w:val="17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5"/>
                <w:sz w:val="22"/>
                <w:szCs w:val="22"/>
              </w:rPr>
              <w:t>Code</w:t>
            </w:r>
          </w:p>
        </w:tc>
        <w:tc>
          <w:tcPr>
            <w:tcW w:w="7574" w:type="dxa"/>
            <w:vAlign w:val="top"/>
          </w:tcPr>
          <w:p>
            <w:pPr>
              <w:pStyle w:val="8"/>
              <w:spacing w:before="70" w:line="188" w:lineRule="auto"/>
              <w:ind w:left="300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1"/>
                <w:sz w:val="22"/>
                <w:szCs w:val="22"/>
              </w:rPr>
              <w:t>International Safety</w:t>
            </w:r>
            <w:r>
              <w:rPr>
                <w:rFonts w:hint="default" w:asciiTheme="minorAscii" w:hAnsiTheme="minorAscii"/>
                <w:spacing w:val="23"/>
                <w:w w:val="101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1"/>
                <w:sz w:val="22"/>
                <w:szCs w:val="22"/>
              </w:rPr>
              <w:t>Management Code 2002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</w:tblPrEx>
        <w:trPr>
          <w:trHeight w:val="329" w:hRule="atLeast"/>
        </w:trPr>
        <w:tc>
          <w:tcPr>
            <w:tcW w:w="1135" w:type="dxa"/>
            <w:vAlign w:val="top"/>
          </w:tcPr>
          <w:p>
            <w:pPr>
              <w:pStyle w:val="8"/>
              <w:spacing w:before="80" w:line="179" w:lineRule="auto"/>
              <w:ind w:left="17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7"/>
                <w:sz w:val="22"/>
                <w:szCs w:val="22"/>
              </w:rPr>
              <w:t>ISO</w:t>
            </w:r>
          </w:p>
        </w:tc>
        <w:tc>
          <w:tcPr>
            <w:tcW w:w="7574" w:type="dxa"/>
            <w:vAlign w:val="top"/>
          </w:tcPr>
          <w:p>
            <w:pPr>
              <w:pStyle w:val="8"/>
              <w:spacing w:before="70" w:line="188" w:lineRule="auto"/>
              <w:ind w:left="300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z w:val="22"/>
                <w:szCs w:val="22"/>
              </w:rPr>
              <w:t>International Organization fo</w:t>
            </w:r>
            <w:r>
              <w:rPr>
                <w:rFonts w:hint="default" w:asciiTheme="minorAscii" w:hAnsiTheme="minorAscii"/>
                <w:spacing w:val="-1"/>
                <w:sz w:val="22"/>
                <w:szCs w:val="22"/>
              </w:rPr>
              <w:t>r Standardisation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</w:tblPrEx>
        <w:trPr>
          <w:trHeight w:val="309" w:hRule="atLeast"/>
        </w:trPr>
        <w:tc>
          <w:tcPr>
            <w:tcW w:w="1135" w:type="dxa"/>
            <w:vAlign w:val="top"/>
          </w:tcPr>
          <w:p>
            <w:pPr>
              <w:pStyle w:val="8"/>
              <w:spacing w:before="79" w:line="179" w:lineRule="auto"/>
              <w:ind w:left="17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4"/>
                <w:sz w:val="22"/>
                <w:szCs w:val="22"/>
              </w:rPr>
              <w:t>PO</w:t>
            </w:r>
          </w:p>
        </w:tc>
        <w:tc>
          <w:tcPr>
            <w:tcW w:w="7574" w:type="dxa"/>
            <w:vAlign w:val="top"/>
          </w:tcPr>
          <w:p>
            <w:pPr>
              <w:pStyle w:val="8"/>
              <w:spacing w:before="69" w:line="188" w:lineRule="auto"/>
              <w:ind w:left="300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3"/>
                <w:sz w:val="22"/>
                <w:szCs w:val="22"/>
              </w:rPr>
              <w:t>Post</w:t>
            </w:r>
            <w:r>
              <w:rPr>
                <w:rFonts w:hint="default" w:asciiTheme="minorAscii" w:hAnsiTheme="minorAscii"/>
                <w:spacing w:val="12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3"/>
                <w:sz w:val="22"/>
                <w:szCs w:val="22"/>
              </w:rPr>
              <w:t>Office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</w:tblPrEx>
        <w:trPr>
          <w:trHeight w:val="345" w:hRule="atLeast"/>
        </w:trPr>
        <w:tc>
          <w:tcPr>
            <w:tcW w:w="1135" w:type="dxa"/>
            <w:vAlign w:val="top"/>
          </w:tcPr>
          <w:p>
            <w:pPr>
              <w:pStyle w:val="8"/>
              <w:spacing w:before="97" w:line="179" w:lineRule="auto"/>
              <w:ind w:left="9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4"/>
                <w:sz w:val="22"/>
                <w:szCs w:val="22"/>
              </w:rPr>
              <w:t>QSA</w:t>
            </w:r>
          </w:p>
        </w:tc>
        <w:tc>
          <w:tcPr>
            <w:tcW w:w="7574" w:type="dxa"/>
            <w:vAlign w:val="top"/>
          </w:tcPr>
          <w:p>
            <w:pPr>
              <w:pStyle w:val="8"/>
              <w:spacing w:before="87" w:line="188" w:lineRule="auto"/>
              <w:ind w:left="292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1"/>
                <w:sz w:val="22"/>
                <w:szCs w:val="22"/>
              </w:rPr>
              <w:t>Quality Safety Audit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</w:tblPrEx>
        <w:trPr>
          <w:trHeight w:val="329" w:hRule="atLeast"/>
        </w:trPr>
        <w:tc>
          <w:tcPr>
            <w:tcW w:w="1135" w:type="dxa"/>
            <w:vAlign w:val="top"/>
          </w:tcPr>
          <w:p>
            <w:pPr>
              <w:pStyle w:val="8"/>
              <w:spacing w:before="81" w:line="179" w:lineRule="auto"/>
              <w:ind w:left="17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3"/>
                <w:sz w:val="22"/>
                <w:szCs w:val="22"/>
              </w:rPr>
              <w:t>RIDDOR</w:t>
            </w:r>
          </w:p>
        </w:tc>
        <w:tc>
          <w:tcPr>
            <w:tcW w:w="7574" w:type="dxa"/>
            <w:vAlign w:val="top"/>
          </w:tcPr>
          <w:p>
            <w:pPr>
              <w:pStyle w:val="8"/>
              <w:spacing w:before="70" w:line="189" w:lineRule="auto"/>
              <w:jc w:val="right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1"/>
                <w:sz w:val="22"/>
                <w:szCs w:val="22"/>
              </w:rPr>
              <w:t>Reporting of</w:t>
            </w:r>
            <w:r>
              <w:rPr>
                <w:rFonts w:hint="default" w:asciiTheme="minorAscii" w:hAnsiTheme="minorAscii"/>
                <w:spacing w:val="17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1"/>
                <w:sz w:val="22"/>
                <w:szCs w:val="22"/>
              </w:rPr>
              <w:t>Injuries,</w:t>
            </w:r>
            <w:r>
              <w:rPr>
                <w:rFonts w:hint="default" w:asciiTheme="minorAscii" w:hAnsiTheme="minorAscii"/>
                <w:spacing w:val="19"/>
                <w:w w:val="101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1"/>
                <w:sz w:val="22"/>
                <w:szCs w:val="22"/>
              </w:rPr>
              <w:t>D</w:t>
            </w: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iseases and</w:t>
            </w:r>
            <w:r>
              <w:rPr>
                <w:rFonts w:hint="default" w:asciiTheme="minorAscii" w:hAnsiTheme="minorAscii"/>
                <w:spacing w:val="16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Dangerous Occurrences</w:t>
            </w:r>
            <w:r>
              <w:rPr>
                <w:rFonts w:hint="default" w:asciiTheme="minorAscii" w:hAnsiTheme="minorAscii"/>
                <w:spacing w:val="19"/>
                <w:w w:val="101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Regulations</w:t>
            </w:r>
            <w:r>
              <w:rPr>
                <w:rFonts w:hint="default" w:asciiTheme="minorAscii" w:hAnsiTheme="minorAscii"/>
                <w:spacing w:val="17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1995</w:t>
            </w:r>
            <w:r>
              <w:rPr>
                <w:rFonts w:hint="default" w:asciiTheme="minorAscii" w:hAnsiTheme="minorAscii"/>
                <w:spacing w:val="16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(UK)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</w:tblPrEx>
        <w:trPr>
          <w:trHeight w:val="330" w:hRule="atLeast"/>
        </w:trPr>
        <w:tc>
          <w:tcPr>
            <w:tcW w:w="1135" w:type="dxa"/>
            <w:vAlign w:val="top"/>
          </w:tcPr>
          <w:p>
            <w:pPr>
              <w:pStyle w:val="8"/>
              <w:spacing w:before="80" w:line="179" w:lineRule="auto"/>
              <w:ind w:left="17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3"/>
                <w:sz w:val="22"/>
                <w:szCs w:val="22"/>
              </w:rPr>
              <w:t>RoSPA</w:t>
            </w:r>
          </w:p>
        </w:tc>
        <w:tc>
          <w:tcPr>
            <w:tcW w:w="7574" w:type="dxa"/>
            <w:vAlign w:val="top"/>
          </w:tcPr>
          <w:p>
            <w:pPr>
              <w:pStyle w:val="8"/>
              <w:spacing w:before="68" w:line="190" w:lineRule="auto"/>
              <w:ind w:left="300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1"/>
                <w:sz w:val="22"/>
                <w:szCs w:val="22"/>
              </w:rPr>
              <w:t>Royal Society for the</w:t>
            </w:r>
            <w:r>
              <w:rPr>
                <w:rFonts w:hint="default" w:asciiTheme="minorAscii" w:hAnsiTheme="minorAscii"/>
                <w:spacing w:val="17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1"/>
                <w:sz w:val="22"/>
                <w:szCs w:val="22"/>
              </w:rPr>
              <w:t>Prevention of Accidents</w:t>
            </w:r>
            <w:r>
              <w:rPr>
                <w:rFonts w:hint="default" w:asciiTheme="minorAscii" w:hAnsiTheme="minorAscii"/>
                <w:spacing w:val="15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1"/>
                <w:sz w:val="22"/>
                <w:szCs w:val="22"/>
              </w:rPr>
              <w:t>(U</w:t>
            </w: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K)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</w:tblPrEx>
        <w:trPr>
          <w:trHeight w:val="314" w:hRule="atLeast"/>
        </w:trPr>
        <w:tc>
          <w:tcPr>
            <w:tcW w:w="1135" w:type="dxa"/>
            <w:vAlign w:val="top"/>
          </w:tcPr>
          <w:p>
            <w:pPr>
              <w:pStyle w:val="8"/>
              <w:spacing w:before="79" w:line="179" w:lineRule="auto"/>
              <w:ind w:left="6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3"/>
                <w:sz w:val="22"/>
                <w:szCs w:val="22"/>
              </w:rPr>
              <w:t>SMA</w:t>
            </w:r>
          </w:p>
        </w:tc>
        <w:tc>
          <w:tcPr>
            <w:tcW w:w="7574" w:type="dxa"/>
            <w:vAlign w:val="top"/>
          </w:tcPr>
          <w:p>
            <w:pPr>
              <w:pStyle w:val="8"/>
              <w:spacing w:before="70" w:line="187" w:lineRule="auto"/>
              <w:ind w:left="289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1"/>
                <w:sz w:val="22"/>
                <w:szCs w:val="22"/>
              </w:rPr>
              <w:t>Swedish</w:t>
            </w:r>
            <w:r>
              <w:rPr>
                <w:rFonts w:hint="default" w:asciiTheme="minorAscii" w:hAnsiTheme="minorAscii"/>
                <w:spacing w:val="23"/>
                <w:w w:val="101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1"/>
                <w:sz w:val="22"/>
                <w:szCs w:val="22"/>
              </w:rPr>
              <w:t>Maritime Administration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</w:tblPrEx>
        <w:trPr>
          <w:trHeight w:val="344" w:hRule="atLeast"/>
        </w:trPr>
        <w:tc>
          <w:tcPr>
            <w:tcW w:w="1135" w:type="dxa"/>
            <w:vAlign w:val="top"/>
          </w:tcPr>
          <w:p>
            <w:pPr>
              <w:pStyle w:val="8"/>
              <w:spacing w:before="95" w:line="178" w:lineRule="auto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1"/>
                <w:sz w:val="22"/>
                <w:szCs w:val="22"/>
              </w:rPr>
              <w:t>TH</w:t>
            </w:r>
          </w:p>
        </w:tc>
        <w:tc>
          <w:tcPr>
            <w:tcW w:w="7574" w:type="dxa"/>
            <w:vAlign w:val="top"/>
          </w:tcPr>
          <w:p>
            <w:pPr>
              <w:pStyle w:val="8"/>
              <w:spacing w:before="92" w:line="181" w:lineRule="auto"/>
              <w:ind w:left="283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Trinity</w:t>
            </w:r>
            <w:r>
              <w:rPr>
                <w:rFonts w:hint="default" w:asciiTheme="minorAscii" w:hAnsiTheme="minorAscii"/>
                <w:spacing w:val="23"/>
                <w:w w:val="101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>House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</w:tblPrEx>
        <w:trPr>
          <w:trHeight w:val="329" w:hRule="atLeast"/>
        </w:trPr>
        <w:tc>
          <w:tcPr>
            <w:tcW w:w="1135" w:type="dxa"/>
            <w:vAlign w:val="top"/>
          </w:tcPr>
          <w:p>
            <w:pPr>
              <w:pStyle w:val="8"/>
              <w:spacing w:before="79" w:line="179" w:lineRule="auto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z w:val="22"/>
                <w:szCs w:val="22"/>
              </w:rPr>
              <w:t>THLS</w:t>
            </w:r>
          </w:p>
        </w:tc>
        <w:tc>
          <w:tcPr>
            <w:tcW w:w="7574" w:type="dxa"/>
            <w:vAlign w:val="top"/>
          </w:tcPr>
          <w:p>
            <w:pPr>
              <w:pStyle w:val="8"/>
              <w:spacing w:before="70" w:line="187" w:lineRule="auto"/>
              <w:ind w:left="283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1"/>
                <w:sz w:val="22"/>
                <w:szCs w:val="22"/>
              </w:rPr>
              <w:t>Trinity</w:t>
            </w:r>
            <w:r>
              <w:rPr>
                <w:rFonts w:hint="default" w:asciiTheme="minorAscii" w:hAnsiTheme="minorAscii"/>
                <w:spacing w:val="20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1"/>
                <w:sz w:val="22"/>
                <w:szCs w:val="22"/>
              </w:rPr>
              <w:t>House</w:t>
            </w:r>
            <w:r>
              <w:rPr>
                <w:rFonts w:hint="default" w:asciiTheme="minorAscii" w:hAnsiTheme="minorAscii"/>
                <w:spacing w:val="17"/>
                <w:w w:val="101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1"/>
                <w:sz w:val="22"/>
                <w:szCs w:val="22"/>
              </w:rPr>
              <w:t>Lighthouse</w:t>
            </w:r>
            <w:r>
              <w:rPr>
                <w:rFonts w:hint="default" w:asciiTheme="minorAscii" w:hAnsiTheme="minorAscii"/>
                <w:spacing w:val="-2"/>
                <w:sz w:val="22"/>
                <w:szCs w:val="22"/>
              </w:rPr>
              <w:t xml:space="preserve"> Service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</w:tblPrEx>
        <w:trPr>
          <w:trHeight w:val="222" w:hRule="atLeast"/>
        </w:trPr>
        <w:tc>
          <w:tcPr>
            <w:tcW w:w="1135" w:type="dxa"/>
            <w:vAlign w:val="top"/>
          </w:tcPr>
          <w:p>
            <w:pPr>
              <w:pStyle w:val="8"/>
              <w:spacing w:before="80" w:line="132" w:lineRule="exact"/>
              <w:ind w:left="2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2"/>
                <w:position w:val="-3"/>
                <w:sz w:val="22"/>
                <w:szCs w:val="22"/>
              </w:rPr>
              <w:t>VAT</w:t>
            </w:r>
          </w:p>
        </w:tc>
        <w:tc>
          <w:tcPr>
            <w:tcW w:w="7574" w:type="dxa"/>
            <w:vAlign w:val="top"/>
          </w:tcPr>
          <w:p>
            <w:pPr>
              <w:pStyle w:val="8"/>
              <w:spacing w:before="70" w:line="142" w:lineRule="exact"/>
              <w:ind w:left="285"/>
              <w:rPr>
                <w:rFonts w:hint="default" w:asciiTheme="minorAscii" w:hAnsiTheme="minorAscii"/>
                <w:sz w:val="22"/>
                <w:szCs w:val="22"/>
              </w:rPr>
            </w:pPr>
            <w:r>
              <w:rPr>
                <w:rFonts w:hint="default" w:asciiTheme="minorAscii" w:hAnsiTheme="minorAscii"/>
                <w:spacing w:val="-1"/>
                <w:position w:val="-3"/>
                <w:sz w:val="22"/>
                <w:szCs w:val="22"/>
              </w:rPr>
              <w:t>Value added</w:t>
            </w:r>
            <w:r>
              <w:rPr>
                <w:rFonts w:hint="default" w:asciiTheme="minorAscii" w:hAnsiTheme="minorAscii"/>
                <w:spacing w:val="12"/>
                <w:position w:val="-3"/>
                <w:sz w:val="22"/>
                <w:szCs w:val="22"/>
              </w:rPr>
              <w:t xml:space="preserve"> </w:t>
            </w:r>
            <w:r>
              <w:rPr>
                <w:rFonts w:hint="default" w:asciiTheme="minorAscii" w:hAnsiTheme="minorAscii"/>
                <w:spacing w:val="-1"/>
                <w:position w:val="-3"/>
                <w:sz w:val="22"/>
                <w:szCs w:val="22"/>
              </w:rPr>
              <w:t>tax</w:t>
            </w:r>
          </w:p>
        </w:tc>
      </w:tr>
    </w:tbl>
    <w:p>
      <w:pPr>
        <w:rPr>
          <w:rFonts w:hint="default" w:asciiTheme="minorAscii" w:hAnsiTheme="minorAscii"/>
        </w:rPr>
        <w:sectPr>
          <w:headerReference r:id="rId18" w:type="default"/>
          <w:footerReference r:id="rId19" w:type="default"/>
          <w:pgSz w:w="11907" w:h="16839"/>
          <w:pgMar w:top="1139" w:right="21" w:bottom="1495" w:left="878" w:header="6" w:footer="850" w:gutter="0"/>
          <w:cols w:equalWidth="0" w:num="1">
            <w:col w:w="11007"/>
          </w:cols>
        </w:sectPr>
      </w:pPr>
    </w:p>
    <w:p>
      <w:pPr>
        <w:pStyle w:val="2"/>
        <w:spacing w:before="39" w:line="179" w:lineRule="auto"/>
        <w:ind w:left="31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ANNEX A      EXAMPLES OF CONTRACTS</w:t>
      </w:r>
    </w:p>
    <w:p>
      <w:pPr>
        <w:spacing w:line="397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88" w:lineRule="auto"/>
        <w:ind w:left="3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This Annex contains examples of contracts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1"/>
        </w:rPr>
        <w:t>which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are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currently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use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other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members.</w:t>
      </w:r>
    </w:p>
    <w:p>
      <w:pPr>
        <w:pStyle w:val="2"/>
        <w:spacing w:before="175" w:line="195" w:lineRule="auto"/>
        <w:ind w:left="31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z w:val="24"/>
          <w:szCs w:val="24"/>
        </w:rPr>
        <w:t>A.1.        EXAMPLE</w:t>
      </w:r>
      <w:r>
        <w:rPr>
          <w:rFonts w:hint="default" w:asciiTheme="minorAscii" w:hAnsiTheme="minorAscii"/>
          <w:b/>
          <w:bCs/>
          <w:color w:val="00558C"/>
          <w:spacing w:val="10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z w:val="24"/>
          <w:szCs w:val="24"/>
        </w:rPr>
        <w:t>OF A</w:t>
      </w:r>
      <w:r>
        <w:rPr>
          <w:rFonts w:hint="default" w:asciiTheme="minorAscii" w:hAnsiTheme="minorAscii"/>
          <w:b/>
          <w:bCs/>
          <w:color w:val="00558C"/>
          <w:spacing w:val="16"/>
          <w:w w:val="10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z w:val="24"/>
          <w:szCs w:val="24"/>
        </w:rPr>
        <w:t>LE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ASE AGREEMENT /CONTRACT</w:t>
      </w:r>
      <w:r>
        <w:rPr>
          <w:rFonts w:hint="default" w:asciiTheme="minorAscii" w:hAnsiTheme="minorAscii"/>
          <w:b/>
          <w:bCs/>
          <w:color w:val="00558C"/>
          <w:spacing w:val="7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-</w:t>
      </w:r>
      <w:r>
        <w:rPr>
          <w:rFonts w:hint="default" w:asciiTheme="minorAscii" w:hAnsiTheme="minorAscii"/>
          <w:b/>
          <w:bCs/>
          <w:color w:val="00558C"/>
          <w:spacing w:val="18"/>
          <w:w w:val="10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NORWAY</w:t>
      </w:r>
    </w:p>
    <w:p>
      <w:pPr>
        <w:spacing w:line="253" w:lineRule="auto"/>
        <w:rPr>
          <w:rFonts w:hint="default" w:asciiTheme="minorAscii" w:hAnsiTheme="minorAscii"/>
          <w:sz w:val="21"/>
        </w:rPr>
      </w:pPr>
    </w:p>
    <w:p>
      <w:pPr>
        <w:spacing w:line="253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79" w:lineRule="auto"/>
        <w:ind w:left="35"/>
        <w:rPr>
          <w:rFonts w:hint="default" w:asciiTheme="minorAscii" w:hAnsiTheme="minorAscii"/>
        </w:rPr>
      </w:pPr>
      <w:r>
        <w:rPr>
          <w:rFonts w:hint="default" w:asciiTheme="minorAscii" w:hAnsiTheme="minorAscii"/>
          <w:b/>
          <w:bCs/>
          <w:spacing w:val="-1"/>
        </w:rPr>
        <w:t>STANDARD AGREEMENT AS OF 7</w:t>
      </w:r>
      <w:r>
        <w:rPr>
          <w:rFonts w:hint="default" w:asciiTheme="minorAscii" w:hAnsiTheme="minorAscii"/>
          <w:b/>
          <w:bCs/>
          <w:spacing w:val="30"/>
        </w:rPr>
        <w:t xml:space="preserve"> </w:t>
      </w:r>
      <w:r>
        <w:rPr>
          <w:rFonts w:hint="default" w:asciiTheme="minorAscii" w:hAnsiTheme="minorAscii"/>
          <w:b/>
          <w:bCs/>
          <w:spacing w:val="-1"/>
        </w:rPr>
        <w:t>MARCH 2007</w:t>
      </w:r>
    </w:p>
    <w:p>
      <w:pPr>
        <w:spacing w:line="253" w:lineRule="auto"/>
        <w:rPr>
          <w:rFonts w:hint="default" w:asciiTheme="minorAscii" w:hAnsiTheme="minorAscii"/>
          <w:sz w:val="21"/>
        </w:rPr>
      </w:pPr>
    </w:p>
    <w:p>
      <w:pPr>
        <w:spacing w:line="254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79" w:lineRule="auto"/>
        <w:ind w:left="44"/>
        <w:rPr>
          <w:rFonts w:hint="default" w:asciiTheme="minorAscii" w:hAnsiTheme="minorAscii"/>
        </w:rPr>
      </w:pPr>
      <w:r>
        <w:rPr>
          <w:rFonts w:hint="default" w:asciiTheme="minorAscii" w:hAnsiTheme="minorAscii"/>
          <w:b/>
          <w:bCs/>
          <w:spacing w:val="-1"/>
        </w:rPr>
        <w:t>LEASE AGREEMENT</w:t>
      </w:r>
      <w:r>
        <w:rPr>
          <w:rFonts w:hint="default" w:asciiTheme="minorAscii" w:hAnsiTheme="minorAscii"/>
          <w:b/>
          <w:bCs/>
          <w:spacing w:val="17"/>
          <w:w w:val="101"/>
        </w:rPr>
        <w:t xml:space="preserve"> </w:t>
      </w:r>
      <w:r>
        <w:rPr>
          <w:rFonts w:hint="default" w:asciiTheme="minorAscii" w:hAnsiTheme="minorAscii"/>
          <w:b/>
          <w:bCs/>
          <w:spacing w:val="-1"/>
        </w:rPr>
        <w:t>FOR</w:t>
      </w:r>
      <w:r>
        <w:rPr>
          <w:rFonts w:hint="default" w:asciiTheme="minorAscii" w:hAnsiTheme="minorAscii"/>
          <w:b/>
          <w:bCs/>
          <w:spacing w:val="12"/>
        </w:rPr>
        <w:t xml:space="preserve"> </w:t>
      </w:r>
      <w:r>
        <w:rPr>
          <w:rFonts w:hint="default" w:asciiTheme="minorAscii" w:hAnsiTheme="minorAscii"/>
          <w:b/>
          <w:bCs/>
          <w:spacing w:val="-1"/>
        </w:rPr>
        <w:t>..............</w:t>
      </w:r>
      <w:r>
        <w:rPr>
          <w:rFonts w:hint="default" w:asciiTheme="minorAscii" w:hAnsiTheme="minorAscii"/>
          <w:b/>
          <w:bCs/>
          <w:spacing w:val="17"/>
        </w:rPr>
        <w:t xml:space="preserve"> </w:t>
      </w:r>
      <w:r>
        <w:rPr>
          <w:rFonts w:hint="default" w:asciiTheme="minorAscii" w:hAnsiTheme="minorAscii"/>
          <w:b/>
          <w:bCs/>
          <w:spacing w:val="-1"/>
        </w:rPr>
        <w:t>LIGHT</w:t>
      </w:r>
      <w:r>
        <w:rPr>
          <w:rFonts w:hint="default" w:asciiTheme="minorAscii" w:hAnsiTheme="minorAscii"/>
          <w:b/>
          <w:bCs/>
          <w:spacing w:val="-2"/>
        </w:rPr>
        <w:t>HOUSE STATION</w:t>
      </w:r>
    </w:p>
    <w:p>
      <w:pPr>
        <w:spacing w:line="252" w:lineRule="auto"/>
        <w:rPr>
          <w:rFonts w:hint="default" w:asciiTheme="minorAscii" w:hAnsiTheme="minorAscii"/>
          <w:sz w:val="21"/>
        </w:rPr>
      </w:pPr>
    </w:p>
    <w:p>
      <w:pPr>
        <w:spacing w:line="253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86" w:line="179" w:lineRule="auto"/>
        <w:ind w:left="49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1.           PARTIES TO THE AGREEMENT</w:t>
      </w:r>
    </w:p>
    <w:p>
      <w:pPr>
        <w:spacing w:line="142" w:lineRule="exact"/>
        <w:rPr>
          <w:rFonts w:hint="default" w:asciiTheme="minorAscii" w:hAnsiTheme="minorAscii"/>
        </w:rPr>
      </w:pPr>
    </w:p>
    <w:p>
      <w:pPr>
        <w:spacing w:line="142" w:lineRule="exact"/>
        <w:rPr>
          <w:rFonts w:hint="default" w:asciiTheme="minorAscii" w:hAnsiTheme="minorAscii"/>
        </w:rPr>
        <w:sectPr>
          <w:footerReference r:id="rId20" w:type="default"/>
          <w:pgSz w:w="11907" w:h="16839"/>
          <w:pgMar w:top="1139" w:right="21" w:bottom="1495" w:left="878" w:header="6" w:footer="850" w:gutter="0"/>
          <w:cols w:equalWidth="0" w:num="1">
            <w:col w:w="11007"/>
          </w:cols>
        </w:sectPr>
      </w:pPr>
    </w:p>
    <w:p>
      <w:pPr>
        <w:pStyle w:val="2"/>
        <w:spacing w:before="48" w:line="178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3"/>
        </w:rPr>
        <w:t>Lessor:</w:t>
      </w:r>
    </w:p>
    <w:p>
      <w:pPr>
        <w:spacing w:line="14" w:lineRule="auto"/>
        <w:rPr>
          <w:rFonts w:hint="default" w:asciiTheme="minorAscii" w:hAnsiTheme="minorAscii"/>
          <w:sz w:val="2"/>
        </w:rPr>
      </w:pPr>
      <w:r>
        <w:rPr>
          <w:rFonts w:hint="default" w:eastAsia="Arial" w:cs="Arial" w:asciiTheme="minorAscii" w:hAnsiTheme="minorAscii"/>
          <w:sz w:val="2"/>
          <w:szCs w:val="2"/>
        </w:rPr>
        <w:br w:type="column"/>
      </w:r>
    </w:p>
    <w:p>
      <w:pPr>
        <w:pStyle w:val="2"/>
        <w:spacing w:before="48" w:line="177" w:lineRule="auto"/>
        <w:ind w:left="76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4"/>
        </w:rPr>
        <w:t>Name:</w:t>
      </w:r>
    </w:p>
    <w:p>
      <w:pPr>
        <w:pStyle w:val="2"/>
        <w:spacing w:before="180" w:line="186" w:lineRule="auto"/>
        <w:ind w:left="752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Address:</w:t>
      </w:r>
    </w:p>
    <w:p>
      <w:pPr>
        <w:pStyle w:val="2"/>
        <w:spacing w:before="180" w:line="169" w:lineRule="auto"/>
        <w:ind w:left="749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t>Telephone:</w:t>
      </w:r>
    </w:p>
    <w:p>
      <w:pPr>
        <w:spacing w:line="14" w:lineRule="auto"/>
        <w:rPr>
          <w:rFonts w:hint="default" w:asciiTheme="minorAscii" w:hAnsiTheme="minorAscii"/>
          <w:sz w:val="2"/>
        </w:rPr>
      </w:pPr>
      <w:r>
        <w:rPr>
          <w:rFonts w:hint="default" w:eastAsia="Arial" w:cs="Arial" w:asciiTheme="minorAscii" w:hAnsiTheme="minorAscii"/>
          <w:sz w:val="2"/>
          <w:szCs w:val="2"/>
        </w:rPr>
        <w:br w:type="column"/>
      </w:r>
    </w:p>
    <w:p>
      <w:pPr>
        <w:pStyle w:val="2"/>
        <w:spacing w:before="37" w:line="187" w:lineRule="auto"/>
        <w:ind w:left="563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Organization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number:</w:t>
      </w:r>
    </w:p>
    <w:p>
      <w:pPr>
        <w:pStyle w:val="2"/>
        <w:spacing w:before="179" w:line="388" w:lineRule="exact"/>
        <w:ind w:left="198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  <w:position w:val="16"/>
        </w:rPr>
        <w:t>Postal address:</w:t>
      </w:r>
    </w:p>
    <w:p>
      <w:pPr>
        <w:pStyle w:val="2"/>
        <w:spacing w:before="1" w:line="169" w:lineRule="auto"/>
        <w:ind w:left="1972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t>Telefax</w:t>
      </w:r>
      <w:r>
        <w:rPr>
          <w:rFonts w:hint="default" w:asciiTheme="minorAscii" w:hAnsiTheme="minorAscii"/>
          <w:spacing w:val="1"/>
        </w:rPr>
        <w:t>:</w:t>
      </w:r>
    </w:p>
    <w:p>
      <w:pPr>
        <w:spacing w:line="169" w:lineRule="auto"/>
        <w:rPr>
          <w:rFonts w:hint="default" w:asciiTheme="minorAscii" w:hAnsiTheme="minorAscii"/>
        </w:rPr>
        <w:sectPr>
          <w:type w:val="continuous"/>
          <w:pgSz w:w="11907" w:h="16839"/>
          <w:pgMar w:top="1139" w:right="21" w:bottom="1495" w:left="878" w:header="6" w:footer="850" w:gutter="0"/>
          <w:cols w:equalWidth="0" w:num="3">
            <w:col w:w="1407" w:space="0"/>
            <w:col w:w="2322" w:space="0"/>
            <w:col w:w="7279"/>
          </w:cols>
        </w:sectPr>
      </w:pPr>
    </w:p>
    <w:p>
      <w:pPr>
        <w:pStyle w:val="2"/>
        <w:spacing w:before="208" w:line="179" w:lineRule="auto"/>
        <w:ind w:left="7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Contact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person:</w:t>
      </w:r>
    </w:p>
    <w:p>
      <w:pPr>
        <w:pStyle w:val="2"/>
        <w:spacing w:before="177" w:line="187" w:lineRule="auto"/>
        <w:ind w:left="2173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3"/>
        </w:rPr>
        <w:t>E-mail:</w:t>
      </w:r>
    </w:p>
    <w:p>
      <w:pPr>
        <w:spacing w:line="142" w:lineRule="exact"/>
        <w:rPr>
          <w:rFonts w:hint="default" w:asciiTheme="minorAscii" w:hAnsiTheme="minorAscii"/>
        </w:rPr>
      </w:pPr>
    </w:p>
    <w:p>
      <w:pPr>
        <w:spacing w:line="142" w:lineRule="exact"/>
        <w:rPr>
          <w:rFonts w:hint="default" w:asciiTheme="minorAscii" w:hAnsiTheme="minorAscii"/>
        </w:rPr>
        <w:sectPr>
          <w:type w:val="continuous"/>
          <w:pgSz w:w="11907" w:h="16839"/>
          <w:pgMar w:top="1139" w:right="21" w:bottom="1495" w:left="878" w:header="6" w:footer="850" w:gutter="0"/>
          <w:cols w:equalWidth="0" w:num="1">
            <w:col w:w="11007"/>
          </w:cols>
        </w:sectPr>
      </w:pPr>
    </w:p>
    <w:p>
      <w:pPr>
        <w:pStyle w:val="2"/>
        <w:spacing w:before="48" w:line="178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3"/>
        </w:rPr>
        <w:t>Lessee:</w:t>
      </w:r>
    </w:p>
    <w:p>
      <w:pPr>
        <w:spacing w:line="14" w:lineRule="auto"/>
        <w:rPr>
          <w:rFonts w:hint="default" w:asciiTheme="minorAscii" w:hAnsiTheme="minorAscii"/>
          <w:sz w:val="2"/>
        </w:rPr>
      </w:pPr>
      <w:r>
        <w:rPr>
          <w:rFonts w:hint="default" w:eastAsia="Arial" w:cs="Arial" w:asciiTheme="minorAscii" w:hAnsiTheme="minorAscii"/>
          <w:sz w:val="2"/>
          <w:szCs w:val="2"/>
        </w:rPr>
        <w:br w:type="column"/>
      </w:r>
    </w:p>
    <w:p>
      <w:pPr>
        <w:pStyle w:val="2"/>
        <w:spacing w:before="37" w:line="389" w:lineRule="exact"/>
        <w:ind w:left="753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  <w:position w:val="16"/>
        </w:rPr>
        <w:t>Name:</w:t>
      </w:r>
      <w:r>
        <w:rPr>
          <w:rFonts w:hint="default" w:asciiTheme="minorAscii" w:hAnsiTheme="minorAscii"/>
          <w:spacing w:val="16"/>
          <w:w w:val="101"/>
          <w:position w:val="16"/>
        </w:rPr>
        <w:t xml:space="preserve">  </w:t>
      </w:r>
      <w:r>
        <w:rPr>
          <w:rFonts w:hint="default" w:asciiTheme="minorAscii" w:hAnsiTheme="minorAscii"/>
          <w:spacing w:val="-2"/>
          <w:position w:val="16"/>
        </w:rPr>
        <w:t>Organization</w:t>
      </w:r>
      <w:r>
        <w:rPr>
          <w:rFonts w:hint="default" w:asciiTheme="minorAscii" w:hAnsiTheme="minorAscii"/>
          <w:spacing w:val="16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number:</w:t>
      </w:r>
    </w:p>
    <w:p>
      <w:pPr>
        <w:pStyle w:val="2"/>
        <w:spacing w:line="186" w:lineRule="auto"/>
        <w:ind w:left="73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Address:</w:t>
      </w:r>
    </w:p>
    <w:p>
      <w:pPr>
        <w:pStyle w:val="2"/>
        <w:spacing w:before="180" w:line="169" w:lineRule="auto"/>
        <w:ind w:left="736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t>Telephone:</w:t>
      </w:r>
    </w:p>
    <w:p>
      <w:pPr>
        <w:spacing w:line="14" w:lineRule="auto"/>
        <w:rPr>
          <w:rFonts w:hint="default" w:asciiTheme="minorAscii" w:hAnsiTheme="minorAscii"/>
          <w:sz w:val="2"/>
        </w:rPr>
      </w:pPr>
      <w:r>
        <w:rPr>
          <w:rFonts w:hint="default" w:eastAsia="Arial" w:cs="Arial" w:asciiTheme="minorAscii" w:hAnsiTheme="minorAscii"/>
          <w:sz w:val="2"/>
          <w:szCs w:val="2"/>
        </w:rPr>
        <w:br w:type="column"/>
      </w:r>
    </w:p>
    <w:p>
      <w:pPr>
        <w:spacing w:line="355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388" w:lineRule="exact"/>
        <w:ind w:left="452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  <w:position w:val="16"/>
        </w:rPr>
        <w:t>Postal address:</w:t>
      </w:r>
    </w:p>
    <w:p>
      <w:pPr>
        <w:pStyle w:val="2"/>
        <w:spacing w:before="1" w:line="169" w:lineRule="auto"/>
        <w:ind w:left="435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t>Telefax</w:t>
      </w:r>
      <w:r>
        <w:rPr>
          <w:rFonts w:hint="default" w:asciiTheme="minorAscii" w:hAnsiTheme="minorAscii"/>
          <w:spacing w:val="1"/>
        </w:rPr>
        <w:t>:</w:t>
      </w:r>
    </w:p>
    <w:p>
      <w:pPr>
        <w:spacing w:line="169" w:lineRule="auto"/>
        <w:rPr>
          <w:rFonts w:hint="default" w:asciiTheme="minorAscii" w:hAnsiTheme="minorAscii"/>
        </w:rPr>
        <w:sectPr>
          <w:type w:val="continuous"/>
          <w:pgSz w:w="11907" w:h="16839"/>
          <w:pgMar w:top="1139" w:right="21" w:bottom="1495" w:left="878" w:header="6" w:footer="850" w:gutter="0"/>
          <w:cols w:equalWidth="0" w:num="3">
            <w:col w:w="1420" w:space="0"/>
            <w:col w:w="3846" w:space="0"/>
            <w:col w:w="5741"/>
          </w:cols>
        </w:sectPr>
      </w:pPr>
    </w:p>
    <w:p>
      <w:pPr>
        <w:pStyle w:val="2"/>
        <w:spacing w:before="208" w:line="179" w:lineRule="auto"/>
        <w:ind w:left="74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Contact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person:</w:t>
      </w:r>
    </w:p>
    <w:p>
      <w:pPr>
        <w:pStyle w:val="2"/>
        <w:spacing w:before="180" w:line="187" w:lineRule="auto"/>
        <w:ind w:left="2173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3"/>
        </w:rPr>
        <w:t>E-mail:</w:t>
      </w:r>
    </w:p>
    <w:p>
      <w:pPr>
        <w:pStyle w:val="2"/>
        <w:spacing w:before="179" w:line="214" w:lineRule="auto"/>
        <w:ind w:left="38" w:right="772" w:firstLine="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Each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party shall designate a contact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person who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can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contacted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as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when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need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arises.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Each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party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at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all times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keep the other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informed of the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identity of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 xml:space="preserve">its </w:t>
      </w:r>
      <w:r>
        <w:rPr>
          <w:rFonts w:hint="default" w:asciiTheme="minorAscii" w:hAnsiTheme="minorAscii"/>
          <w:spacing w:val="-2"/>
        </w:rPr>
        <w:t>contact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person.</w:t>
      </w:r>
    </w:p>
    <w:p>
      <w:pPr>
        <w:pStyle w:val="2"/>
        <w:spacing w:before="207" w:line="179" w:lineRule="auto"/>
        <w:ind w:left="4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2.           AGREEMENT</w:t>
      </w:r>
      <w:r>
        <w:rPr>
          <w:rFonts w:hint="default" w:asciiTheme="minorAscii" w:hAnsiTheme="minorAscii"/>
          <w:b/>
          <w:bCs/>
          <w:color w:val="00558C"/>
          <w:spacing w:val="19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DOCU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MENTS</w:t>
      </w:r>
    </w:p>
    <w:p>
      <w:pPr>
        <w:pStyle w:val="2"/>
        <w:spacing w:before="177" w:line="188" w:lineRule="auto"/>
        <w:ind w:left="30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t>The agreement consists of the following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documents:</w:t>
      </w:r>
    </w:p>
    <w:p>
      <w:pPr>
        <w:pStyle w:val="2"/>
        <w:spacing w:before="177" w:line="189" w:lineRule="auto"/>
        <w:ind w:left="744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-             Lease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agreement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(this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document)</w:t>
      </w:r>
    </w:p>
    <w:p>
      <w:pPr>
        <w:pStyle w:val="2"/>
        <w:spacing w:before="190" w:line="178" w:lineRule="auto"/>
        <w:ind w:left="744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-             Annexes:</w:t>
      </w:r>
    </w:p>
    <w:p>
      <w:pPr>
        <w:pStyle w:val="2"/>
        <w:spacing w:before="207" w:line="179" w:lineRule="auto"/>
        <w:ind w:left="4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3.           LEASE</w:t>
      </w:r>
      <w:r>
        <w:rPr>
          <w:rFonts w:hint="default" w:asciiTheme="minorAscii" w:hAnsiTheme="minorAscii"/>
          <w:b/>
          <w:bCs/>
          <w:color w:val="00558C"/>
          <w:spacing w:val="15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OBJECT AND AREA</w:t>
      </w:r>
    </w:p>
    <w:p>
      <w:pPr>
        <w:pStyle w:val="2"/>
        <w:spacing w:before="178" w:line="187" w:lineRule="auto"/>
        <w:ind w:left="3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 agreement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relates to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……..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Lighthouse Stati</w:t>
      </w:r>
      <w:r>
        <w:rPr>
          <w:rFonts w:hint="default" w:asciiTheme="minorAscii" w:hAnsiTheme="minorAscii"/>
          <w:spacing w:val="-2"/>
        </w:rPr>
        <w:t>on.</w:t>
      </w:r>
    </w:p>
    <w:p>
      <w:pPr>
        <w:pStyle w:val="2"/>
        <w:spacing w:before="180" w:line="187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Lease object's address:</w:t>
      </w:r>
      <w:r>
        <w:rPr>
          <w:rFonts w:hint="default" w:asciiTheme="minorAscii" w:hAnsiTheme="minorAscii"/>
          <w:spacing w:val="1"/>
        </w:rPr>
        <w:t xml:space="preserve">          </w:t>
      </w:r>
      <w:r>
        <w:rPr>
          <w:rFonts w:hint="default" w:asciiTheme="minorAscii" w:hAnsiTheme="minorAscii"/>
          <w:spacing w:val="-1"/>
        </w:rPr>
        <w:t>Address:</w:t>
      </w:r>
    </w:p>
    <w:p>
      <w:pPr>
        <w:pStyle w:val="2"/>
        <w:spacing w:before="179" w:line="389" w:lineRule="exact"/>
        <w:ind w:left="259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3"/>
          <w:position w:val="16"/>
        </w:rPr>
        <w:t>Cadastral</w:t>
      </w:r>
      <w:r>
        <w:rPr>
          <w:rFonts w:hint="default" w:asciiTheme="minorAscii" w:hAnsiTheme="minorAscii"/>
          <w:spacing w:val="30"/>
          <w:position w:val="16"/>
        </w:rPr>
        <w:t xml:space="preserve"> </w:t>
      </w:r>
      <w:r>
        <w:rPr>
          <w:rFonts w:hint="default" w:asciiTheme="minorAscii" w:hAnsiTheme="minorAscii"/>
          <w:spacing w:val="-3"/>
          <w:position w:val="16"/>
        </w:rPr>
        <w:t>number</w:t>
      </w:r>
      <w:r>
        <w:rPr>
          <w:rFonts w:hint="default" w:asciiTheme="minorAscii" w:hAnsiTheme="minorAscii"/>
          <w:spacing w:val="14"/>
          <w:position w:val="16"/>
        </w:rPr>
        <w:t xml:space="preserve"> </w:t>
      </w:r>
      <w:r>
        <w:rPr>
          <w:rFonts w:hint="default" w:asciiTheme="minorAscii" w:hAnsiTheme="minorAscii"/>
          <w:spacing w:val="-3"/>
          <w:position w:val="16"/>
        </w:rPr>
        <w:t>….,</w:t>
      </w:r>
    </w:p>
    <w:p>
      <w:pPr>
        <w:pStyle w:val="2"/>
        <w:spacing w:before="1" w:line="186" w:lineRule="auto"/>
        <w:ind w:left="259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4"/>
        </w:rPr>
        <w:t>holding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4"/>
        </w:rPr>
        <w:t>number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4"/>
        </w:rPr>
        <w:t>…,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4"/>
        </w:rPr>
        <w:t>in</w:t>
      </w:r>
    </w:p>
    <w:p>
      <w:pPr>
        <w:pStyle w:val="2"/>
        <w:spacing w:before="180" w:line="187" w:lineRule="auto"/>
        <w:ind w:left="264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3"/>
        </w:rPr>
        <w:t>…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municipality</w:t>
      </w:r>
    </w:p>
    <w:p>
      <w:pPr>
        <w:pStyle w:val="2"/>
        <w:spacing w:before="179" w:line="187" w:lineRule="auto"/>
        <w:ind w:left="3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lease concerns:</w:t>
      </w:r>
    </w:p>
    <w:p>
      <w:pPr>
        <w:pStyle w:val="2"/>
        <w:spacing w:before="180" w:line="187" w:lineRule="auto"/>
        <w:ind w:left="32"/>
        <w:rPr>
          <w:rFonts w:hint="default" w:asciiTheme="minorAscii" w:hAnsiTheme="minorAscii"/>
        </w:rPr>
      </w:pPr>
      <w:r>
        <w:rPr>
          <w:rFonts w:hint="default" w:asciiTheme="minorAscii" w:hAnsiTheme="minorAscii"/>
          <w:color w:val="FF0000"/>
          <w:spacing w:val="-1"/>
        </w:rPr>
        <w:t>Alternative</w:t>
      </w:r>
      <w:r>
        <w:rPr>
          <w:rFonts w:hint="default" w:asciiTheme="minorAscii" w:hAnsiTheme="minorAscii"/>
          <w:color w:val="FF0000"/>
          <w:spacing w:val="19"/>
          <w:w w:val="101"/>
        </w:rPr>
        <w:t xml:space="preserve"> </w:t>
      </w:r>
      <w:r>
        <w:rPr>
          <w:rFonts w:hint="default" w:asciiTheme="minorAscii" w:hAnsiTheme="minorAscii"/>
          <w:color w:val="FF0000"/>
          <w:spacing w:val="-1"/>
        </w:rPr>
        <w:t xml:space="preserve">1: </w:t>
      </w:r>
      <w:r>
        <w:rPr>
          <w:rFonts w:hint="default" w:asciiTheme="minorAscii" w:hAnsiTheme="minorAscii"/>
          <w:spacing w:val="-1"/>
        </w:rPr>
        <w:t>The entire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property as stated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above.</w:t>
      </w:r>
    </w:p>
    <w:p>
      <w:pPr>
        <w:pStyle w:val="2"/>
        <w:spacing w:before="176" w:line="170" w:lineRule="auto"/>
        <w:ind w:left="32"/>
        <w:rPr>
          <w:rFonts w:hint="default" w:asciiTheme="minorAscii" w:hAnsiTheme="minorAscii"/>
        </w:rPr>
      </w:pPr>
      <w:r>
        <w:rPr>
          <w:rFonts w:hint="default" w:asciiTheme="minorAscii" w:hAnsiTheme="minorAscii"/>
          <w:color w:val="FF0000"/>
        </w:rPr>
        <w:t xml:space="preserve">Alternative 2: </w:t>
      </w:r>
      <w:r>
        <w:rPr>
          <w:rFonts w:hint="default" w:asciiTheme="minorAscii" w:hAnsiTheme="minorAscii"/>
        </w:rPr>
        <w:t>The fo</w:t>
      </w:r>
      <w:r>
        <w:rPr>
          <w:rFonts w:hint="default" w:asciiTheme="minorAscii" w:hAnsiTheme="minorAscii"/>
          <w:spacing w:val="-1"/>
        </w:rPr>
        <w:t>llowing specified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part of the above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property,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cf.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1"/>
        </w:rPr>
        <w:t>Annex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X.</w:t>
      </w:r>
    </w:p>
    <w:p>
      <w:pPr>
        <w:spacing w:line="170" w:lineRule="auto"/>
        <w:rPr>
          <w:rFonts w:hint="default" w:asciiTheme="minorAscii" w:hAnsiTheme="minorAscii"/>
        </w:rPr>
        <w:sectPr>
          <w:type w:val="continuous"/>
          <w:pgSz w:w="11907" w:h="16839"/>
          <w:pgMar w:top="1139" w:right="21" w:bottom="1495" w:left="878" w:header="6" w:footer="850" w:gutter="0"/>
          <w:cols w:equalWidth="0" w:num="1">
            <w:col w:w="11007"/>
          </w:cols>
        </w:sectPr>
      </w:pPr>
    </w:p>
    <w:p>
      <w:pPr>
        <w:pStyle w:val="2"/>
        <w:spacing w:before="6" w:line="215" w:lineRule="auto"/>
        <w:ind w:left="38" w:right="76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Other lessees on th</w:t>
      </w:r>
      <w:r>
        <w:rPr>
          <w:rFonts w:hint="default" w:asciiTheme="minorAscii" w:hAnsiTheme="minorAscii"/>
          <w:spacing w:val="-2"/>
        </w:rPr>
        <w:t>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property are (…). These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lessees have the use of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(…) to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(…). They shall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entitled to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unimpeded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access to their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installations on 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property.</w:t>
      </w:r>
    </w:p>
    <w:p>
      <w:pPr>
        <w:pStyle w:val="2"/>
        <w:spacing w:before="176" w:line="215" w:lineRule="auto"/>
        <w:ind w:left="38" w:right="76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Other lessees on th</w:t>
      </w:r>
      <w:r>
        <w:rPr>
          <w:rFonts w:hint="default" w:asciiTheme="minorAscii" w:hAnsiTheme="minorAscii"/>
          <w:spacing w:val="-2"/>
        </w:rPr>
        <w:t>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property are (…). These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lessees have the use of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(…) to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(…). They shall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entitled to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unimpeded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access to their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installations on 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property.</w:t>
      </w:r>
    </w:p>
    <w:p>
      <w:pPr>
        <w:pStyle w:val="2"/>
        <w:spacing w:before="178" w:line="214" w:lineRule="auto"/>
        <w:ind w:left="38" w:right="772" w:hanging="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lessee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prepared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help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find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solution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should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lessor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other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public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agency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enterpris</w:t>
      </w:r>
      <w:r>
        <w:rPr>
          <w:rFonts w:hint="default" w:asciiTheme="minorAscii" w:hAnsiTheme="minorAscii"/>
          <w:spacing w:val="-3"/>
        </w:rPr>
        <w:t>e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need,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for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official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purposes, to erect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installations or th</w:t>
      </w:r>
      <w:r>
        <w:rPr>
          <w:rFonts w:hint="default" w:asciiTheme="minorAscii" w:hAnsiTheme="minorAscii"/>
          <w:spacing w:val="-2"/>
        </w:rPr>
        <w:t>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like on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property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in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period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of 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lease.</w:t>
      </w:r>
    </w:p>
    <w:p>
      <w:pPr>
        <w:pStyle w:val="2"/>
        <w:spacing w:before="207" w:line="179" w:lineRule="auto"/>
        <w:ind w:left="33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4.           HERITAGE</w:t>
      </w:r>
      <w:r>
        <w:rPr>
          <w:rFonts w:hint="default" w:asciiTheme="minorAscii" w:hAnsiTheme="minorAscii"/>
          <w:b/>
          <w:bCs/>
          <w:color w:val="00558C"/>
          <w:spacing w:val="19"/>
          <w:w w:val="101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PROTECTION</w:t>
      </w:r>
    </w:p>
    <w:p>
      <w:pPr>
        <w:pStyle w:val="2"/>
        <w:spacing w:before="176" w:line="214" w:lineRule="auto"/>
        <w:ind w:left="38" w:right="769" w:hanging="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 xml:space="preserve">The lease object is protected under an </w:t>
      </w:r>
      <w:r>
        <w:rPr>
          <w:rFonts w:hint="default" w:asciiTheme="minorAscii" w:hAnsiTheme="minorAscii"/>
          <w:spacing w:val="-2"/>
        </w:rPr>
        <w:t>order issued on xx.xx.xxxx by the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Directorate for Cultural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Heritage in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Norway,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cf. Annex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X.</w:t>
      </w:r>
    </w:p>
    <w:p>
      <w:pPr>
        <w:pStyle w:val="2"/>
        <w:spacing w:before="181" w:line="226" w:lineRule="auto"/>
        <w:ind w:left="31" w:right="770" w:hanging="1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4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lessee</w:t>
      </w:r>
      <w:r>
        <w:rPr>
          <w:rFonts w:hint="default" w:asciiTheme="minorAscii" w:hAnsiTheme="minorAscii"/>
          <w:spacing w:val="3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undertakes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1"/>
        </w:rPr>
        <w:t>to</w:t>
      </w:r>
      <w:r>
        <w:rPr>
          <w:rFonts w:hint="default" w:asciiTheme="minorAscii" w:hAnsiTheme="minorAscii"/>
          <w:spacing w:val="33"/>
        </w:rPr>
        <w:t xml:space="preserve"> </w:t>
      </w:r>
      <w:r>
        <w:rPr>
          <w:rFonts w:hint="default" w:asciiTheme="minorAscii" w:hAnsiTheme="minorAscii"/>
          <w:spacing w:val="-1"/>
        </w:rPr>
        <w:t>comply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1"/>
        </w:rPr>
        <w:t>with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1"/>
        </w:rPr>
        <w:t>th</w:t>
      </w:r>
      <w:r>
        <w:rPr>
          <w:rFonts w:hint="default" w:asciiTheme="minorAscii" w:hAnsiTheme="minorAscii"/>
          <w:spacing w:val="-2"/>
        </w:rPr>
        <w:t>e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2"/>
        </w:rPr>
        <w:t>protection</w:t>
      </w:r>
      <w:r>
        <w:rPr>
          <w:rFonts w:hint="default" w:asciiTheme="minorAscii" w:hAnsiTheme="minorAscii"/>
          <w:spacing w:val="4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provisions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2"/>
        </w:rPr>
        <w:t>Directorate’s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2"/>
        </w:rPr>
        <w:t>order,</w:t>
      </w:r>
      <w:r>
        <w:rPr>
          <w:rFonts w:hint="default" w:asciiTheme="minorAscii" w:hAnsiTheme="minorAscii"/>
          <w:spacing w:val="3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40"/>
        </w:rPr>
        <w:t xml:space="preserve"> </w:t>
      </w:r>
      <w:r>
        <w:rPr>
          <w:rFonts w:hint="default" w:asciiTheme="minorAscii" w:hAnsiTheme="minorAscii"/>
          <w:spacing w:val="-2"/>
        </w:rPr>
        <w:t>refrain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from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taking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1"/>
        </w:rPr>
        <w:t>measures that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run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counter to those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provisions.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Should the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lessor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conside</w:t>
      </w:r>
      <w:r>
        <w:rPr>
          <w:rFonts w:hint="default" w:asciiTheme="minorAscii" w:hAnsiTheme="minorAscii"/>
          <w:spacing w:val="-2"/>
        </w:rPr>
        <w:t>r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it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appropriate, the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lessor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may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at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lessee’s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request apply for dispensation from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protection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provisions,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cf.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Nor</w:t>
      </w:r>
      <w:r>
        <w:rPr>
          <w:rFonts w:hint="default" w:asciiTheme="minorAscii" w:hAnsiTheme="minorAscii"/>
          <w:spacing w:val="-2"/>
        </w:rPr>
        <w:t>wegian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Cultural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Heritage Act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section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15a.</w:t>
      </w:r>
    </w:p>
    <w:p>
      <w:pPr>
        <w:pStyle w:val="2"/>
        <w:spacing w:before="179" w:line="188" w:lineRule="auto"/>
        <w:ind w:left="3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protected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parts of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lease object are detailed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 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D</w:t>
      </w:r>
      <w:r>
        <w:rPr>
          <w:rFonts w:hint="default" w:asciiTheme="minorAscii" w:hAnsiTheme="minorAscii"/>
          <w:spacing w:val="-2"/>
        </w:rPr>
        <w:t>irectorate’s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order.</w:t>
      </w:r>
    </w:p>
    <w:p>
      <w:pPr>
        <w:pStyle w:val="2"/>
        <w:spacing w:before="207" w:line="179" w:lineRule="auto"/>
        <w:ind w:left="41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5.           PURPOSE AND CONDITIONS OF THE</w:t>
      </w:r>
      <w:r>
        <w:rPr>
          <w:rFonts w:hint="default" w:asciiTheme="minorAscii" w:hAnsiTheme="minorAscii"/>
          <w:b/>
          <w:bCs/>
          <w:color w:val="00558C"/>
          <w:spacing w:val="30"/>
          <w:w w:val="101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LEASE</w:t>
      </w:r>
    </w:p>
    <w:p>
      <w:pPr>
        <w:pStyle w:val="2"/>
        <w:spacing w:before="180" w:line="188" w:lineRule="auto"/>
        <w:ind w:left="3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lease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is entered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into for the following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purpose and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under the following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c</w:t>
      </w:r>
      <w:r>
        <w:rPr>
          <w:rFonts w:hint="default" w:asciiTheme="minorAscii" w:hAnsiTheme="minorAscii"/>
          <w:spacing w:val="-2"/>
        </w:rPr>
        <w:t>onditions:</w:t>
      </w:r>
    </w:p>
    <w:p>
      <w:pPr>
        <w:pStyle w:val="2"/>
        <w:spacing w:before="187" w:line="209" w:lineRule="auto"/>
        <w:ind w:left="1029" w:right="868" w:hanging="423"/>
        <w:rPr>
          <w:rFonts w:hint="default" w:asciiTheme="minorAscii" w:hAnsiTheme="minorAscii"/>
        </w:rPr>
      </w:pPr>
      <w:r>
        <w:rPr>
          <w:rFonts w:hint="default" w:eastAsia="Symbol" w:cs="Symbol" w:asciiTheme="minorAscii" w:hAnsiTheme="minorAscii"/>
          <w:color w:val="00558C"/>
          <w:spacing w:val="-1"/>
        </w:rPr>
        <w:t xml:space="preserve">.      </w:t>
      </w:r>
      <w:r>
        <w:rPr>
          <w:rFonts w:hint="default" w:asciiTheme="minorAscii" w:hAnsiTheme="minorAscii"/>
          <w:spacing w:val="-1"/>
        </w:rPr>
        <w:t>Regardless of whether the entire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property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or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parts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it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are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protected, 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property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preserved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and secured as a cultural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monument,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and 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property’s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distinctive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1"/>
        </w:rPr>
        <w:t>featur</w:t>
      </w:r>
      <w:r>
        <w:rPr>
          <w:rFonts w:hint="default" w:asciiTheme="minorAscii" w:hAnsiTheme="minorAscii"/>
          <w:spacing w:val="-2"/>
        </w:rPr>
        <w:t>es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preserved.</w:t>
      </w:r>
    </w:p>
    <w:p>
      <w:pPr>
        <w:pStyle w:val="2"/>
        <w:spacing w:before="192" w:line="219" w:lineRule="auto"/>
        <w:ind w:left="1029" w:right="882" w:hanging="423"/>
        <w:rPr>
          <w:rFonts w:hint="default" w:asciiTheme="minorAscii" w:hAnsiTheme="minorAscii"/>
        </w:rPr>
      </w:pPr>
      <w:r>
        <w:rPr>
          <w:rFonts w:hint="default" w:eastAsia="Symbol" w:cs="Symbol" w:asciiTheme="minorAscii" w:hAnsiTheme="minorAscii"/>
          <w:color w:val="00558C"/>
        </w:rPr>
        <w:t xml:space="preserve">.     </w:t>
      </w:r>
      <w:r>
        <w:rPr>
          <w:rFonts w:hint="default" w:asciiTheme="minorAscii" w:hAnsiTheme="minorAscii"/>
        </w:rPr>
        <w:t>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</w:rPr>
        <w:t>lessee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</w:rPr>
        <w:t>shall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</w:rPr>
        <w:t>safeguard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</w:rPr>
        <w:t>and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</w:rPr>
        <w:t>fur</w:t>
      </w:r>
      <w:r>
        <w:rPr>
          <w:rFonts w:hint="default" w:asciiTheme="minorAscii" w:hAnsiTheme="minorAscii"/>
          <w:spacing w:val="-1"/>
        </w:rPr>
        <w:t>ther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develop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public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access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1"/>
        </w:rPr>
        <w:t>to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lighthouse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station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property.</w:t>
      </w:r>
      <w:r>
        <w:rPr>
          <w:rFonts w:hint="default" w:asciiTheme="minorAscii" w:hAnsiTheme="minorAscii"/>
          <w:spacing w:val="1"/>
        </w:rPr>
        <w:t xml:space="preserve">  </w:t>
      </w:r>
      <w:r>
        <w:rPr>
          <w:rFonts w:hint="default" w:asciiTheme="minorAscii" w:hAnsiTheme="minorAscii"/>
          <w:spacing w:val="-1"/>
        </w:rPr>
        <w:t xml:space="preserve">The    </w:t>
      </w:r>
      <w:r>
        <w:rPr>
          <w:rFonts w:hint="default" w:asciiTheme="minorAscii" w:hAnsiTheme="minorAscii"/>
          <w:spacing w:val="-2"/>
        </w:rPr>
        <w:t>lessee’s activity on the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premises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must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 geared to the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interests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of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public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must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come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into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conflict with those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1"/>
        </w:rPr>
        <w:t>interests.</w:t>
      </w:r>
    </w:p>
    <w:p>
      <w:pPr>
        <w:pStyle w:val="2"/>
        <w:spacing w:before="190" w:line="209" w:lineRule="auto"/>
        <w:ind w:left="1035" w:right="1189" w:hanging="429"/>
        <w:rPr>
          <w:rFonts w:hint="default" w:asciiTheme="minorAscii" w:hAnsiTheme="minorAscii"/>
        </w:rPr>
      </w:pPr>
      <w:r>
        <w:rPr>
          <w:rFonts w:hint="default" w:eastAsia="Symbol" w:cs="Symbol" w:asciiTheme="minorAscii" w:hAnsiTheme="minorAscii"/>
          <w:color w:val="00558C"/>
          <w:spacing w:val="-1"/>
        </w:rPr>
        <w:t xml:space="preserve">.     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lessee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undertakes to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keep 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lessor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informed of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his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plans for the development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use of 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lease object.</w:t>
      </w:r>
    </w:p>
    <w:p>
      <w:pPr>
        <w:pStyle w:val="2"/>
        <w:spacing w:before="188" w:line="222" w:lineRule="auto"/>
        <w:ind w:left="1025" w:right="841" w:hanging="419"/>
        <w:rPr>
          <w:rFonts w:hint="default" w:asciiTheme="minorAscii" w:hAnsiTheme="minorAscii"/>
        </w:rPr>
      </w:pPr>
      <w:r>
        <w:rPr>
          <w:rFonts w:hint="default" w:eastAsia="Symbol" w:cs="Symbol" w:asciiTheme="minorAscii" w:hAnsiTheme="minorAscii"/>
          <w:color w:val="00558C"/>
        </w:rPr>
        <w:t xml:space="preserve">.     </w:t>
      </w:r>
      <w:r>
        <w:rPr>
          <w:rFonts w:hint="default" w:asciiTheme="minorAscii" w:hAnsiTheme="minorAscii"/>
        </w:rPr>
        <w:t>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</w:rPr>
        <w:t>lessor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</w:rPr>
        <w:t>will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</w:rPr>
        <w:t>contri</w:t>
      </w:r>
      <w:r>
        <w:rPr>
          <w:rFonts w:hint="default" w:asciiTheme="minorAscii" w:hAnsiTheme="minorAscii"/>
          <w:spacing w:val="-1"/>
        </w:rPr>
        <w:t>bute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advice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on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1"/>
        </w:rPr>
        <w:t>further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maintenance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repair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of 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lease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object.</w:t>
      </w:r>
      <w:r>
        <w:rPr>
          <w:rFonts w:hint="default" w:asciiTheme="minorAscii" w:hAnsiTheme="minorAscii"/>
          <w:spacing w:val="5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lessor</w:t>
      </w:r>
      <w:r>
        <w:rPr>
          <w:rFonts w:hint="default" w:asciiTheme="minorAscii" w:hAnsiTheme="minorAscii"/>
        </w:rPr>
        <w:t xml:space="preserve"> will continuously consider opp</w:t>
      </w:r>
      <w:r>
        <w:rPr>
          <w:rFonts w:hint="default" w:asciiTheme="minorAscii" w:hAnsiTheme="minorAscii"/>
          <w:spacing w:val="-1"/>
        </w:rPr>
        <w:t>ortunities to contribute to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maintenance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and/or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upgrading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</w:p>
    <w:p>
      <w:pPr>
        <w:pStyle w:val="2"/>
        <w:spacing w:before="29" w:line="188" w:lineRule="auto"/>
        <w:ind w:left="103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lease object</w:t>
      </w:r>
      <w:r>
        <w:rPr>
          <w:rFonts w:hint="default" w:asciiTheme="minorAscii" w:hAnsiTheme="minorAscii"/>
          <w:spacing w:val="3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light of the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budgetary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limits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in effect at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any time.</w:t>
      </w:r>
    </w:p>
    <w:p>
      <w:pPr>
        <w:pStyle w:val="2"/>
        <w:spacing w:before="191" w:line="177" w:lineRule="auto"/>
        <w:ind w:left="606"/>
        <w:rPr>
          <w:rFonts w:hint="default" w:asciiTheme="minorAscii" w:hAnsiTheme="minorAscii"/>
        </w:rPr>
      </w:pPr>
      <w:r>
        <w:rPr>
          <w:rFonts w:hint="default" w:eastAsia="Symbol" w:cs="Symbol" w:asciiTheme="minorAscii" w:hAnsiTheme="minorAscii"/>
          <w:color w:val="00558C"/>
          <w:spacing w:val="-1"/>
        </w:rPr>
        <w:t xml:space="preserve">.     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lessee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may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not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use, or allow ot</w:t>
      </w:r>
      <w:r>
        <w:rPr>
          <w:rFonts w:hint="default" w:asciiTheme="minorAscii" w:hAnsiTheme="minorAscii"/>
          <w:spacing w:val="-2"/>
        </w:rPr>
        <w:t>hers to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use,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lease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object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as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dwelling.</w:t>
      </w:r>
    </w:p>
    <w:p>
      <w:pPr>
        <w:pStyle w:val="2"/>
        <w:spacing w:before="190" w:line="209" w:lineRule="auto"/>
        <w:ind w:left="1029" w:right="1000" w:hanging="423"/>
        <w:rPr>
          <w:rFonts w:hint="default" w:asciiTheme="minorAscii" w:hAnsiTheme="minorAscii"/>
        </w:rPr>
      </w:pPr>
      <w:r>
        <w:rPr>
          <w:rFonts w:hint="default" w:eastAsia="Symbol" w:cs="Symbol" w:asciiTheme="minorAscii" w:hAnsiTheme="minorAscii"/>
          <w:color w:val="00558C"/>
        </w:rPr>
        <w:t xml:space="preserve">.     </w:t>
      </w:r>
      <w:r>
        <w:rPr>
          <w:rFonts w:hint="default" w:asciiTheme="minorAscii" w:hAnsiTheme="minorAscii"/>
        </w:rPr>
        <w:t>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</w:rPr>
        <w:t>lessee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</w:rPr>
        <w:t>undertakes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</w:rPr>
        <w:t>to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</w:rPr>
        <w:t>give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particular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emphasis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1"/>
        </w:rPr>
        <w:t>to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environmental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safeguards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relation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1"/>
        </w:rPr>
        <w:t>to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use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maintenance of 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lease ob</w:t>
      </w:r>
      <w:r>
        <w:rPr>
          <w:rFonts w:hint="default" w:asciiTheme="minorAscii" w:hAnsiTheme="minorAscii"/>
          <w:spacing w:val="-2"/>
        </w:rPr>
        <w:t>ject.</w:t>
      </w:r>
    </w:p>
    <w:p>
      <w:pPr>
        <w:spacing w:before="239" w:line="80" w:lineRule="exact"/>
        <w:ind w:left="606"/>
        <w:rPr>
          <w:rFonts w:hint="default" w:eastAsia="Symbol" w:cs="Symbol" w:asciiTheme="minorAscii" w:hAnsiTheme="minorAscii"/>
          <w:sz w:val="22"/>
          <w:szCs w:val="22"/>
        </w:rPr>
      </w:pPr>
      <w:r>
        <w:rPr>
          <w:rFonts w:hint="default" w:eastAsia="Symbol" w:cs="Symbol" w:asciiTheme="minorAscii" w:hAnsiTheme="minorAscii"/>
          <w:color w:val="00558C"/>
          <w:spacing w:val="31"/>
          <w:w w:val="107"/>
          <w:position w:val="2"/>
          <w:sz w:val="22"/>
          <w:szCs w:val="22"/>
        </w:rPr>
        <w:t>.</w:t>
      </w:r>
    </w:p>
    <w:p>
      <w:pPr>
        <w:pStyle w:val="2"/>
        <w:spacing w:line="82" w:lineRule="exact"/>
        <w:ind w:left="1036"/>
        <w:rPr>
          <w:rFonts w:hint="default" w:asciiTheme="minorAscii" w:hAnsiTheme="minorAscii"/>
        </w:rPr>
      </w:pPr>
      <w:r>
        <w:rPr>
          <w:rFonts w:hint="default" w:asciiTheme="minorAscii" w:hAnsiTheme="minorAscii"/>
          <w:position w:val="1"/>
        </w:rPr>
        <w:t>…</w:t>
      </w:r>
    </w:p>
    <w:p>
      <w:pPr>
        <w:pStyle w:val="2"/>
        <w:spacing w:before="206" w:line="179" w:lineRule="auto"/>
        <w:ind w:left="4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3"/>
          <w:sz w:val="28"/>
          <w:szCs w:val="28"/>
        </w:rPr>
        <w:t>6.</w:t>
      </w:r>
      <w:r>
        <w:rPr>
          <w:rFonts w:hint="default" w:asciiTheme="minorAscii" w:hAnsiTheme="minorAscii"/>
          <w:b/>
          <w:bCs/>
          <w:color w:val="00558C"/>
          <w:spacing w:val="1"/>
          <w:sz w:val="28"/>
          <w:szCs w:val="28"/>
        </w:rPr>
        <w:t xml:space="preserve">           </w:t>
      </w:r>
      <w:r>
        <w:rPr>
          <w:rFonts w:hint="default" w:asciiTheme="minorAscii" w:hAnsiTheme="minorAscii"/>
          <w:b/>
          <w:bCs/>
          <w:color w:val="00558C"/>
          <w:spacing w:val="-3"/>
          <w:sz w:val="28"/>
          <w:szCs w:val="28"/>
        </w:rPr>
        <w:t>HAND-OVER</w:t>
      </w:r>
    </w:p>
    <w:p>
      <w:pPr>
        <w:pStyle w:val="2"/>
        <w:spacing w:before="179" w:line="214" w:lineRule="auto"/>
        <w:ind w:left="45" w:right="770" w:hanging="1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1"/>
        </w:rPr>
        <w:t>lessor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shall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make the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lease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object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av</w:t>
      </w:r>
      <w:r>
        <w:rPr>
          <w:rFonts w:hint="default" w:asciiTheme="minorAscii" w:hAnsiTheme="minorAscii"/>
          <w:spacing w:val="-2"/>
        </w:rPr>
        <w:t>ailable to the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lessee on the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agreed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date,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cf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point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7.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lease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object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be taken over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its conditions at the time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hand-over.</w:t>
      </w:r>
    </w:p>
    <w:p>
      <w:pPr>
        <w:pStyle w:val="2"/>
        <w:spacing w:before="177" w:line="214" w:lineRule="auto"/>
        <w:ind w:left="37" w:right="771" w:firstLine="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Before the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lease object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handed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over, an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inspection shall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undertaken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which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representatives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both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parties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participate.</w:t>
      </w:r>
    </w:p>
    <w:p>
      <w:pPr>
        <w:pStyle w:val="2"/>
        <w:spacing w:before="177" w:line="223" w:lineRule="auto"/>
        <w:ind w:left="37" w:right="769" w:hanging="5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condition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report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3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prepared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lease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object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area.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con</w:t>
      </w:r>
      <w:r>
        <w:rPr>
          <w:rFonts w:hint="default" w:asciiTheme="minorAscii" w:hAnsiTheme="minorAscii"/>
          <w:spacing w:val="-3"/>
        </w:rPr>
        <w:t>dition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report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3"/>
        </w:rPr>
        <w:t>shall</w:t>
      </w:r>
      <w:r>
        <w:rPr>
          <w:rFonts w:hint="default" w:asciiTheme="minorAscii" w:hAnsiTheme="minorAscii"/>
          <w:spacing w:val="36"/>
        </w:rPr>
        <w:t xml:space="preserve"> </w:t>
      </w:r>
      <w:r>
        <w:rPr>
          <w:rFonts w:hint="default" w:asciiTheme="minorAscii" w:hAnsiTheme="minorAscii"/>
          <w:spacing w:val="-3"/>
        </w:rPr>
        <w:t>be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3"/>
        </w:rPr>
        <w:t>paid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3"/>
        </w:rPr>
        <w:t>for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3"/>
        </w:rPr>
        <w:t>by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3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3"/>
        </w:rPr>
        <w:t>lessor.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3"/>
        </w:rPr>
        <w:t>The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condition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report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3"/>
        </w:rPr>
        <w:t>shall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be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3"/>
        </w:rPr>
        <w:t>signed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by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3"/>
        </w:rPr>
        <w:t>both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parties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after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it</w:t>
      </w:r>
      <w:r>
        <w:rPr>
          <w:rFonts w:hint="default" w:asciiTheme="minorAscii" w:hAnsiTheme="minorAscii"/>
          <w:spacing w:val="29"/>
          <w:w w:val="102"/>
        </w:rPr>
        <w:t xml:space="preserve"> </w:t>
      </w:r>
      <w:r>
        <w:rPr>
          <w:rFonts w:hint="default" w:asciiTheme="minorAscii" w:hAnsiTheme="minorAscii"/>
          <w:spacing w:val="-3"/>
        </w:rPr>
        <w:t>has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been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drawn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3"/>
        </w:rPr>
        <w:t>up</w:t>
      </w:r>
      <w:r>
        <w:rPr>
          <w:rFonts w:hint="default" w:asciiTheme="minorAscii" w:hAnsiTheme="minorAscii"/>
          <w:spacing w:val="31"/>
        </w:rPr>
        <w:t xml:space="preserve"> </w:t>
      </w:r>
      <w:r>
        <w:rPr>
          <w:rFonts w:hint="default" w:asciiTheme="minorAscii" w:hAnsiTheme="minorAscii"/>
          <w:spacing w:val="-3"/>
        </w:rPr>
        <w:t>by</w:t>
      </w:r>
      <w:r>
        <w:rPr>
          <w:rFonts w:hint="default" w:asciiTheme="minorAscii" w:hAnsiTheme="minorAscii"/>
          <w:spacing w:val="16"/>
          <w:w w:val="102"/>
        </w:rPr>
        <w:t xml:space="preserve"> </w:t>
      </w:r>
      <w:r>
        <w:rPr>
          <w:rFonts w:hint="default" w:asciiTheme="minorAscii" w:hAnsiTheme="minorAscii"/>
          <w:spacing w:val="-3"/>
        </w:rPr>
        <w:t>the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lessor,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and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it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shall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ordinarily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be availab</w:t>
      </w:r>
      <w:r>
        <w:rPr>
          <w:rFonts w:hint="default" w:asciiTheme="minorAscii" w:hAnsiTheme="minorAscii"/>
          <w:spacing w:val="-2"/>
        </w:rPr>
        <w:t>le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prior to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hand-over.</w:t>
      </w:r>
    </w:p>
    <w:p>
      <w:pPr>
        <w:spacing w:line="223" w:lineRule="auto"/>
        <w:rPr>
          <w:rFonts w:hint="default" w:asciiTheme="minorAscii" w:hAnsiTheme="minorAscii"/>
        </w:rPr>
        <w:sectPr>
          <w:footerReference r:id="rId21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pStyle w:val="2"/>
        <w:spacing w:before="36" w:line="179" w:lineRule="auto"/>
        <w:ind w:left="4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4"/>
          <w:sz w:val="28"/>
          <w:szCs w:val="28"/>
        </w:rPr>
        <w:t>7.</w:t>
      </w:r>
      <w:r>
        <w:rPr>
          <w:rFonts w:hint="default" w:asciiTheme="minorAscii" w:hAnsiTheme="minorAscii"/>
          <w:b/>
          <w:bCs/>
          <w:color w:val="00558C"/>
          <w:spacing w:val="1"/>
          <w:sz w:val="28"/>
          <w:szCs w:val="28"/>
        </w:rPr>
        <w:t xml:space="preserve">           </w:t>
      </w:r>
      <w:r>
        <w:rPr>
          <w:rFonts w:hint="default" w:asciiTheme="minorAscii" w:hAnsiTheme="minorAscii"/>
          <w:b/>
          <w:bCs/>
          <w:color w:val="00558C"/>
          <w:spacing w:val="-4"/>
          <w:sz w:val="28"/>
          <w:szCs w:val="28"/>
        </w:rPr>
        <w:t>LEASE</w:t>
      </w:r>
      <w:r>
        <w:rPr>
          <w:rFonts w:hint="default" w:asciiTheme="minorAscii" w:hAnsiTheme="minorAscii"/>
          <w:b/>
          <w:bCs/>
          <w:color w:val="00558C"/>
          <w:spacing w:val="25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4"/>
          <w:sz w:val="28"/>
          <w:szCs w:val="28"/>
        </w:rPr>
        <w:t>PERIOD</w:t>
      </w:r>
    </w:p>
    <w:p>
      <w:pPr>
        <w:pStyle w:val="2"/>
        <w:spacing w:before="180" w:line="187" w:lineRule="auto"/>
        <w:ind w:left="32"/>
        <w:rPr>
          <w:rFonts w:hint="default" w:asciiTheme="minorAscii" w:hAnsiTheme="minorAscii"/>
        </w:rPr>
      </w:pPr>
      <w:r>
        <w:rPr>
          <w:rFonts w:hint="default" w:asciiTheme="minorAscii" w:hAnsiTheme="minorAscii"/>
          <w:color w:val="FF0000"/>
          <w:spacing w:val="-2"/>
        </w:rPr>
        <w:t>Alternative</w:t>
      </w:r>
      <w:r>
        <w:rPr>
          <w:rFonts w:hint="default" w:asciiTheme="minorAscii" w:hAnsiTheme="minorAscii"/>
          <w:color w:val="FF0000"/>
          <w:spacing w:val="22"/>
          <w:w w:val="101"/>
        </w:rPr>
        <w:t xml:space="preserve"> </w:t>
      </w:r>
      <w:r>
        <w:rPr>
          <w:rFonts w:hint="default" w:asciiTheme="minorAscii" w:hAnsiTheme="minorAscii"/>
          <w:color w:val="FF0000"/>
          <w:spacing w:val="-2"/>
        </w:rPr>
        <w:t>1:</w:t>
      </w:r>
    </w:p>
    <w:p>
      <w:pPr>
        <w:pStyle w:val="2"/>
        <w:spacing w:before="172" w:line="234" w:lineRule="auto"/>
        <w:ind w:left="34" w:right="768" w:hanging="4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1"/>
        </w:rPr>
        <w:t>lease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agreement</w:t>
      </w:r>
      <w:r>
        <w:rPr>
          <w:rFonts w:hint="default" w:asciiTheme="minorAscii" w:hAnsiTheme="minorAscii"/>
          <w:spacing w:val="3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runs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from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xx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xx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inclusive,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after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which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lease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terminates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without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2"/>
        </w:rPr>
        <w:t>notice.</w:t>
      </w:r>
      <w:r>
        <w:rPr>
          <w:rFonts w:hint="default" w:asciiTheme="minorAscii" w:hAnsiTheme="minorAscii"/>
          <w:spacing w:val="38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lease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period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either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party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may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terminate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agreement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writing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wi</w:t>
      </w:r>
      <w:r>
        <w:rPr>
          <w:rFonts w:hint="default" w:asciiTheme="minorAscii" w:hAnsiTheme="minorAscii"/>
          <w:spacing w:val="-2"/>
        </w:rPr>
        <w:t>th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1 –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one –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year's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notice. The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lessee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has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first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right to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renew the lease provided th</w:t>
      </w:r>
      <w:r>
        <w:rPr>
          <w:rFonts w:hint="default" w:asciiTheme="minorAscii" w:hAnsiTheme="minorAscii"/>
          <w:spacing w:val="-2"/>
        </w:rPr>
        <w:t>ere has been no breach of the terms of the agreement in the agreement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period,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and provided that no overar</w:t>
      </w:r>
      <w:r>
        <w:rPr>
          <w:rFonts w:hint="default" w:asciiTheme="minorAscii" w:hAnsiTheme="minorAscii"/>
          <w:spacing w:val="-2"/>
        </w:rPr>
        <w:t>ching premise or guideline call for a change of lessee.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In the event of a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pledge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2"/>
        </w:rPr>
        <w:t>of a funds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granted</w:t>
      </w:r>
      <w:r>
        <w:rPr>
          <w:rFonts w:hint="default" w:asciiTheme="minorAscii" w:hAnsiTheme="minorAscii"/>
          <w:spacing w:val="43"/>
        </w:rPr>
        <w:t xml:space="preserve"> </w:t>
      </w:r>
      <w:r>
        <w:rPr>
          <w:rFonts w:hint="default" w:asciiTheme="minorAscii" w:hAnsiTheme="minorAscii"/>
          <w:spacing w:val="-1"/>
        </w:rPr>
        <w:t>from</w:t>
      </w:r>
      <w:r>
        <w:rPr>
          <w:rFonts w:hint="default" w:asciiTheme="minorAscii" w:hAnsiTheme="minorAscii"/>
          <w:spacing w:val="4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government</w:t>
      </w:r>
      <w:r>
        <w:rPr>
          <w:rFonts w:hint="default" w:asciiTheme="minorAscii" w:hAnsiTheme="minorAscii"/>
          <w:spacing w:val="43"/>
        </w:rPr>
        <w:t xml:space="preserve"> </w:t>
      </w:r>
      <w:r>
        <w:rPr>
          <w:rFonts w:hint="default" w:asciiTheme="minorAscii" w:hAnsiTheme="minorAscii"/>
          <w:spacing w:val="-1"/>
        </w:rPr>
        <w:t xml:space="preserve">gaming  revenues,  the  agreement  period  </w:t>
      </w:r>
      <w:r>
        <w:rPr>
          <w:rFonts w:hint="default" w:asciiTheme="minorAscii" w:hAnsiTheme="minorAscii"/>
          <w:spacing w:val="-2"/>
        </w:rPr>
        <w:t>will  be  extended  by  the  number  of  years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required to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meet the criteria for such a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1"/>
        </w:rPr>
        <w:t>grant,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however</w:t>
      </w:r>
      <w:r>
        <w:rPr>
          <w:rFonts w:hint="default" w:asciiTheme="minorAscii" w:hAnsiTheme="minorAscii"/>
          <w:spacing w:val="16"/>
          <w:w w:val="102"/>
        </w:rPr>
        <w:t xml:space="preserve"> </w:t>
      </w:r>
      <w:r>
        <w:rPr>
          <w:rFonts w:hint="default" w:asciiTheme="minorAscii" w:hAnsiTheme="minorAscii"/>
          <w:spacing w:val="-1"/>
        </w:rPr>
        <w:t>no</w:t>
      </w:r>
      <w:r>
        <w:rPr>
          <w:rFonts w:hint="default" w:asciiTheme="minorAscii" w:hAnsiTheme="minorAscii"/>
          <w:spacing w:val="-2"/>
        </w:rPr>
        <w:t>t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more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than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40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years,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unless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overarching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premises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guidelines  provide</w:t>
      </w:r>
      <w:r>
        <w:rPr>
          <w:rFonts w:hint="default" w:asciiTheme="minorAscii" w:hAnsiTheme="minorAscii"/>
          <w:spacing w:val="44"/>
        </w:rPr>
        <w:t xml:space="preserve"> </w:t>
      </w:r>
      <w:r>
        <w:rPr>
          <w:rFonts w:hint="default" w:asciiTheme="minorAscii" w:hAnsiTheme="minorAscii"/>
          <w:spacing w:val="-1"/>
        </w:rPr>
        <w:t>otherwise.  In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1"/>
        </w:rPr>
        <w:t>the  event</w:t>
      </w:r>
      <w:r>
        <w:rPr>
          <w:rFonts w:hint="default" w:asciiTheme="minorAscii" w:hAnsiTheme="minorAscii"/>
          <w:spacing w:val="42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42"/>
        </w:rPr>
        <w:t xml:space="preserve"> </w:t>
      </w:r>
      <w:r>
        <w:rPr>
          <w:rFonts w:hint="default" w:asciiTheme="minorAscii" w:hAnsiTheme="minorAscii"/>
          <w:spacing w:val="-1"/>
        </w:rPr>
        <w:t>a  ple</w:t>
      </w:r>
      <w:r>
        <w:rPr>
          <w:rFonts w:hint="default" w:asciiTheme="minorAscii" w:hAnsiTheme="minorAscii"/>
          <w:spacing w:val="-2"/>
        </w:rPr>
        <w:t>dge  of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funds</w:t>
      </w:r>
      <w:r>
        <w:rPr>
          <w:rFonts w:hint="default" w:asciiTheme="minorAscii" w:hAnsiTheme="minorAscii"/>
          <w:spacing w:val="3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from</w:t>
      </w:r>
      <w:r>
        <w:rPr>
          <w:rFonts w:hint="default" w:asciiTheme="minorAscii" w:hAnsiTheme="minorAscii"/>
          <w:spacing w:val="44"/>
        </w:rPr>
        <w:t xml:space="preserve"> </w:t>
      </w:r>
      <w:r>
        <w:rPr>
          <w:rFonts w:hint="default" w:asciiTheme="minorAscii" w:hAnsiTheme="minorAscii"/>
          <w:spacing w:val="-2"/>
        </w:rPr>
        <w:t>sources</w:t>
      </w:r>
      <w:r>
        <w:rPr>
          <w:rFonts w:hint="default" w:asciiTheme="minorAscii" w:hAnsiTheme="minorAscii"/>
          <w:spacing w:val="44"/>
        </w:rPr>
        <w:t xml:space="preserve"> </w:t>
      </w:r>
      <w:r>
        <w:rPr>
          <w:rFonts w:hint="default" w:asciiTheme="minorAscii" w:hAnsiTheme="minorAscii"/>
          <w:spacing w:val="-2"/>
        </w:rPr>
        <w:t>other</w:t>
      </w:r>
      <w:r>
        <w:rPr>
          <w:rFonts w:hint="default" w:asciiTheme="minorAscii" w:hAnsiTheme="minorAscii"/>
          <w:spacing w:val="35"/>
        </w:rPr>
        <w:t xml:space="preserve"> </w:t>
      </w:r>
      <w:r>
        <w:rPr>
          <w:rFonts w:hint="default" w:asciiTheme="minorAscii" w:hAnsiTheme="minorAscii"/>
          <w:spacing w:val="-2"/>
        </w:rPr>
        <w:t>than</w:t>
      </w:r>
      <w:r>
        <w:rPr>
          <w:rFonts w:hint="default" w:asciiTheme="minorAscii" w:hAnsiTheme="minorAscii"/>
          <w:spacing w:val="3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government</w:t>
      </w:r>
      <w:r>
        <w:rPr>
          <w:rFonts w:hint="default" w:asciiTheme="minorAscii" w:hAnsiTheme="minorAscii"/>
          <w:spacing w:val="38"/>
        </w:rPr>
        <w:t xml:space="preserve"> </w:t>
      </w:r>
      <w:r>
        <w:rPr>
          <w:rFonts w:hint="default" w:asciiTheme="minorAscii" w:hAnsiTheme="minorAscii"/>
          <w:spacing w:val="-2"/>
        </w:rPr>
        <w:t>gaming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revenues, any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necessary extension of the agreeme</w:t>
      </w:r>
      <w:r>
        <w:rPr>
          <w:rFonts w:hint="default" w:asciiTheme="minorAscii" w:hAnsiTheme="minorAscii"/>
          <w:spacing w:val="-2"/>
        </w:rPr>
        <w:t>nt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period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can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agreed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in the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particular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case,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cf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point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24.</w:t>
      </w:r>
    </w:p>
    <w:p>
      <w:pPr>
        <w:pStyle w:val="2"/>
        <w:spacing w:before="176" w:line="190" w:lineRule="auto"/>
        <w:ind w:left="32"/>
        <w:rPr>
          <w:rFonts w:hint="default" w:asciiTheme="minorAscii" w:hAnsiTheme="minorAscii"/>
        </w:rPr>
      </w:pPr>
      <w:r>
        <w:rPr>
          <w:rFonts w:hint="default" w:asciiTheme="minorAscii" w:hAnsiTheme="minorAscii"/>
          <w:color w:val="FF0000"/>
          <w:spacing w:val="-1"/>
        </w:rPr>
        <w:t>Alternative 2</w:t>
      </w:r>
      <w:r>
        <w:rPr>
          <w:rFonts w:hint="default" w:asciiTheme="minorAscii" w:hAnsiTheme="minorAscii"/>
          <w:color w:val="FF0000"/>
          <w:spacing w:val="33"/>
        </w:rPr>
        <w:t xml:space="preserve"> </w:t>
      </w:r>
      <w:r>
        <w:rPr>
          <w:rFonts w:hint="default" w:asciiTheme="minorAscii" w:hAnsiTheme="minorAscii"/>
          <w:color w:val="FF0000"/>
          <w:spacing w:val="-1"/>
        </w:rPr>
        <w:t>(applies to shorter</w:t>
      </w:r>
      <w:r>
        <w:rPr>
          <w:rFonts w:hint="default" w:asciiTheme="minorAscii" w:hAnsiTheme="minorAscii"/>
          <w:color w:val="FF0000"/>
          <w:spacing w:val="14"/>
          <w:w w:val="101"/>
        </w:rPr>
        <w:t xml:space="preserve"> </w:t>
      </w:r>
      <w:r>
        <w:rPr>
          <w:rFonts w:hint="default" w:asciiTheme="minorAscii" w:hAnsiTheme="minorAscii"/>
          <w:color w:val="FF0000"/>
          <w:spacing w:val="-1"/>
        </w:rPr>
        <w:t>leases of 2-3 years’</w:t>
      </w:r>
      <w:r>
        <w:rPr>
          <w:rFonts w:hint="default" w:asciiTheme="minorAscii" w:hAnsiTheme="minorAscii"/>
          <w:color w:val="FF0000"/>
          <w:spacing w:val="11"/>
        </w:rPr>
        <w:t xml:space="preserve"> </w:t>
      </w:r>
      <w:r>
        <w:rPr>
          <w:rFonts w:hint="default" w:asciiTheme="minorAscii" w:hAnsiTheme="minorAscii"/>
          <w:color w:val="FF0000"/>
          <w:spacing w:val="-1"/>
        </w:rPr>
        <w:t>duration):</w:t>
      </w:r>
    </w:p>
    <w:p>
      <w:pPr>
        <w:pStyle w:val="2"/>
        <w:spacing w:before="178" w:line="188" w:lineRule="auto"/>
        <w:ind w:left="3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 agreement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1"/>
        </w:rPr>
        <w:t>runs from xx to xx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inclusive, after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1"/>
        </w:rPr>
        <w:t>which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lease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terminates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without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notice.</w:t>
      </w:r>
    </w:p>
    <w:p>
      <w:pPr>
        <w:pStyle w:val="2"/>
        <w:spacing w:before="206" w:line="179" w:lineRule="auto"/>
        <w:ind w:left="37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8.           CONSIDERATION</w:t>
      </w:r>
    </w:p>
    <w:p>
      <w:pPr>
        <w:pStyle w:val="2"/>
        <w:spacing w:before="178" w:line="223" w:lineRule="auto"/>
        <w:ind w:left="32" w:right="770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As</w:t>
      </w:r>
      <w:r>
        <w:rPr>
          <w:rFonts w:hint="default" w:asciiTheme="minorAscii" w:hAnsiTheme="minorAscii"/>
          <w:spacing w:val="13"/>
        </w:rPr>
        <w:t xml:space="preserve">  </w:t>
      </w:r>
      <w:r>
        <w:rPr>
          <w:rFonts w:hint="default" w:asciiTheme="minorAscii" w:hAnsiTheme="minorAscii"/>
          <w:spacing w:val="-1"/>
        </w:rPr>
        <w:t>consideration  the   lessee</w:t>
      </w:r>
      <w:r>
        <w:rPr>
          <w:rFonts w:hint="default" w:asciiTheme="minorAscii" w:hAnsiTheme="minorAscii"/>
          <w:spacing w:val="16"/>
        </w:rPr>
        <w:t xml:space="preserve">  </w:t>
      </w:r>
      <w:r>
        <w:rPr>
          <w:rFonts w:hint="default" w:asciiTheme="minorAscii" w:hAnsiTheme="minorAscii"/>
          <w:spacing w:val="-1"/>
        </w:rPr>
        <w:t>undertakes  to   perform</w:t>
      </w:r>
      <w:r>
        <w:rPr>
          <w:rFonts w:hint="default" w:asciiTheme="minorAscii" w:hAnsiTheme="minorAscii"/>
          <w:spacing w:val="13"/>
          <w:w w:val="101"/>
        </w:rPr>
        <w:t xml:space="preserve">  </w:t>
      </w:r>
      <w:r>
        <w:rPr>
          <w:rFonts w:hint="default" w:asciiTheme="minorAscii" w:hAnsiTheme="minorAscii"/>
          <w:spacing w:val="-1"/>
        </w:rPr>
        <w:t>duties</w:t>
      </w:r>
      <w:r>
        <w:rPr>
          <w:rFonts w:hint="default" w:asciiTheme="minorAscii" w:hAnsiTheme="minorAscii"/>
          <w:spacing w:val="15"/>
        </w:rPr>
        <w:t xml:space="preserve">  </w:t>
      </w: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12"/>
          <w:w w:val="101"/>
        </w:rPr>
        <w:t xml:space="preserve">  </w:t>
      </w:r>
      <w:r>
        <w:rPr>
          <w:rFonts w:hint="default" w:asciiTheme="minorAscii" w:hAnsiTheme="minorAscii"/>
          <w:spacing w:val="-1"/>
        </w:rPr>
        <w:t>accordance  with   an</w:t>
      </w:r>
      <w:r>
        <w:rPr>
          <w:rFonts w:hint="default" w:asciiTheme="minorAscii" w:hAnsiTheme="minorAscii"/>
          <w:spacing w:val="12"/>
          <w:w w:val="101"/>
        </w:rPr>
        <w:t xml:space="preserve">  </w:t>
      </w:r>
      <w:r>
        <w:rPr>
          <w:rFonts w:hint="default" w:asciiTheme="minorAscii" w:hAnsiTheme="minorAscii"/>
          <w:spacing w:val="-1"/>
        </w:rPr>
        <w:t>annually</w:t>
      </w:r>
      <w:r>
        <w:rPr>
          <w:rFonts w:hint="default" w:asciiTheme="minorAscii" w:hAnsiTheme="minorAscii"/>
          <w:spacing w:val="13"/>
        </w:rPr>
        <w:t xml:space="preserve">  </w:t>
      </w:r>
      <w:r>
        <w:rPr>
          <w:rFonts w:hint="default" w:asciiTheme="minorAscii" w:hAnsiTheme="minorAscii"/>
          <w:spacing w:val="-1"/>
        </w:rPr>
        <w:t>spec</w:t>
      </w:r>
      <w:r>
        <w:rPr>
          <w:rFonts w:hint="default" w:asciiTheme="minorAscii" w:hAnsiTheme="minorAscii"/>
          <w:spacing w:val="-2"/>
        </w:rPr>
        <w:t>ified  work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programme.</w:t>
      </w:r>
      <w:r>
        <w:rPr>
          <w:rFonts w:hint="default" w:asciiTheme="minorAscii" w:hAnsiTheme="minorAscii"/>
          <w:spacing w:val="33"/>
        </w:rPr>
        <w:t xml:space="preserve"> </w:t>
      </w:r>
      <w:r>
        <w:rPr>
          <w:rFonts w:hint="default" w:asciiTheme="minorAscii" w:hAnsiTheme="minorAscii"/>
          <w:spacing w:val="-2"/>
        </w:rPr>
        <w:t>Since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maintenance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2"/>
        </w:rPr>
        <w:t>requirements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agreement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period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will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vary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over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year,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it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may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agreed</w:t>
      </w:r>
      <w:r>
        <w:rPr>
          <w:rFonts w:hint="default" w:asciiTheme="minorAscii" w:hAnsiTheme="minorAscii"/>
        </w:rPr>
        <w:t xml:space="preserve"> that the scope of the </w:t>
      </w:r>
      <w:r>
        <w:rPr>
          <w:rFonts w:hint="default" w:asciiTheme="minorAscii" w:hAnsiTheme="minorAscii"/>
          <w:spacing w:val="-1"/>
        </w:rPr>
        <w:t>work tasks for 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particular year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may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1"/>
        </w:rPr>
        <w:t>vary.</w:t>
      </w:r>
    </w:p>
    <w:p>
      <w:pPr>
        <w:pStyle w:val="2"/>
        <w:spacing w:before="208" w:line="179" w:lineRule="auto"/>
        <w:ind w:left="37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9.           WORK</w:t>
      </w:r>
      <w:r>
        <w:rPr>
          <w:rFonts w:hint="default" w:asciiTheme="minorAscii" w:hAnsiTheme="minorAscii"/>
          <w:b/>
          <w:bCs/>
          <w:color w:val="00558C"/>
          <w:spacing w:val="18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PROG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RAMME</w:t>
      </w:r>
    </w:p>
    <w:p>
      <w:pPr>
        <w:pStyle w:val="2"/>
        <w:spacing w:before="177" w:line="214" w:lineRule="auto"/>
        <w:ind w:left="32" w:right="771" w:hanging="2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lessor shall establish the annual work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programme in cooperation with the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lessee. The work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programme</w:t>
      </w:r>
      <w:r>
        <w:rPr>
          <w:rFonts w:hint="default" w:asciiTheme="minorAscii" w:hAnsiTheme="minorAscii"/>
          <w:spacing w:val="-2"/>
        </w:rPr>
        <w:t xml:space="preserve"> for 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following year shall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be available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by the end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of xx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(month)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curren</w:t>
      </w:r>
      <w:r>
        <w:rPr>
          <w:rFonts w:hint="default" w:asciiTheme="minorAscii" w:hAnsiTheme="minorAscii"/>
          <w:spacing w:val="-2"/>
        </w:rPr>
        <w:t>t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2"/>
        </w:rPr>
        <w:t>year.</w:t>
      </w:r>
    </w:p>
    <w:p>
      <w:pPr>
        <w:pStyle w:val="2"/>
        <w:spacing w:before="179" w:line="214" w:lineRule="auto"/>
        <w:ind w:left="46" w:right="771" w:hanging="1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Should the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lessee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have objections to 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programme,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must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present them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 writing to the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lessor within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14 days.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If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he fails to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do so, the work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programme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becomes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binding.</w:t>
      </w:r>
    </w:p>
    <w:p>
      <w:pPr>
        <w:pStyle w:val="2"/>
        <w:spacing w:before="178" w:line="188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Unless otherwise agreed, the work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programme shall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be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completed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by the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end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of the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calendar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2"/>
        </w:rPr>
        <w:t>year.</w:t>
      </w:r>
    </w:p>
    <w:p>
      <w:pPr>
        <w:pStyle w:val="2"/>
        <w:spacing w:before="176" w:line="214" w:lineRule="auto"/>
        <w:ind w:left="34" w:right="772" w:hanging="4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1"/>
        </w:rPr>
        <w:t xml:space="preserve"> </w:t>
      </w:r>
      <w:r>
        <w:rPr>
          <w:rFonts w:hint="default" w:asciiTheme="minorAscii" w:hAnsiTheme="minorAscii"/>
          <w:spacing w:val="-2"/>
        </w:rPr>
        <w:t>work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36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carried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2"/>
        </w:rPr>
        <w:t>out</w:t>
      </w:r>
      <w:r>
        <w:rPr>
          <w:rFonts w:hint="default" w:asciiTheme="minorAscii" w:hAnsiTheme="minorAscii"/>
          <w:spacing w:val="35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professionally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satisfactory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manner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and,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where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applicable,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as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described</w:t>
      </w:r>
      <w:r>
        <w:rPr>
          <w:rFonts w:hint="default" w:asciiTheme="minorAscii" w:hAnsiTheme="minorAscii"/>
          <w:spacing w:val="3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work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programme.</w:t>
      </w:r>
    </w:p>
    <w:p>
      <w:pPr>
        <w:pStyle w:val="2"/>
        <w:spacing w:before="177" w:line="215" w:lineRule="auto"/>
        <w:ind w:left="38" w:right="768" w:firstLine="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Each year the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lessee shall deliver, by the en</w:t>
      </w:r>
      <w:r>
        <w:rPr>
          <w:rFonts w:hint="default" w:asciiTheme="minorAscii" w:hAnsiTheme="minorAscii"/>
          <w:spacing w:val="-2"/>
        </w:rPr>
        <w:t>d of xx (month), a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report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in writing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2"/>
        </w:rPr>
        <w:t>on the work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completed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in the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course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of the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past year.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lessee shall concurrently submit a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proposal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for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next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1"/>
        </w:rPr>
        <w:t>year's work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programme.</w:t>
      </w:r>
    </w:p>
    <w:p>
      <w:pPr>
        <w:pStyle w:val="2"/>
        <w:spacing w:before="177" w:line="223" w:lineRule="auto"/>
        <w:ind w:left="31" w:right="768" w:hanging="1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lessor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conduct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an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annual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inspection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lease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object.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lessee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will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notified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goo</w:t>
      </w:r>
      <w:r>
        <w:rPr>
          <w:rFonts w:hint="default" w:asciiTheme="minorAscii" w:hAnsiTheme="minorAscii"/>
          <w:spacing w:val="-3"/>
        </w:rPr>
        <w:t>d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time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3"/>
        </w:rPr>
        <w:t>before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the inspection. The party responsible for actually implementing the work programme will be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requ</w:t>
      </w:r>
      <w:r>
        <w:rPr>
          <w:rFonts w:hint="default" w:asciiTheme="minorAscii" w:hAnsiTheme="minorAscii"/>
          <w:spacing w:val="-2"/>
        </w:rPr>
        <w:t>ired to participate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in the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inspection.</w:t>
      </w:r>
    </w:p>
    <w:p>
      <w:pPr>
        <w:pStyle w:val="2"/>
        <w:spacing w:before="207" w:line="180" w:lineRule="auto"/>
        <w:ind w:left="49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10.         ELECTRICITY,</w:t>
      </w:r>
      <w:r>
        <w:rPr>
          <w:rFonts w:hint="default" w:asciiTheme="minorAscii" w:hAnsiTheme="minorAscii"/>
          <w:b/>
          <w:bCs/>
          <w:color w:val="00558C"/>
          <w:spacing w:val="18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HEATING AND OTH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ER CHARGES</w:t>
      </w:r>
    </w:p>
    <w:p>
      <w:pPr>
        <w:pStyle w:val="2"/>
        <w:spacing w:before="178" w:line="187" w:lineRule="auto"/>
        <w:ind w:left="32"/>
        <w:rPr>
          <w:rFonts w:hint="default" w:asciiTheme="minorAscii" w:hAnsiTheme="minorAscii"/>
        </w:rPr>
      </w:pPr>
      <w:r>
        <w:rPr>
          <w:rFonts w:hint="default" w:asciiTheme="minorAscii" w:hAnsiTheme="minorAscii"/>
          <w:color w:val="FF0000"/>
          <w:spacing w:val="-2"/>
        </w:rPr>
        <w:t>Alternative</w:t>
      </w:r>
      <w:r>
        <w:rPr>
          <w:rFonts w:hint="default" w:asciiTheme="minorAscii" w:hAnsiTheme="minorAscii"/>
          <w:color w:val="FF0000"/>
          <w:spacing w:val="22"/>
          <w:w w:val="101"/>
        </w:rPr>
        <w:t xml:space="preserve"> </w:t>
      </w:r>
      <w:r>
        <w:rPr>
          <w:rFonts w:hint="default" w:asciiTheme="minorAscii" w:hAnsiTheme="minorAscii"/>
          <w:color w:val="FF0000"/>
          <w:spacing w:val="-2"/>
        </w:rPr>
        <w:t>1:</w:t>
      </w:r>
    </w:p>
    <w:p>
      <w:pPr>
        <w:pStyle w:val="2"/>
        <w:spacing w:before="178" w:line="214" w:lineRule="auto"/>
        <w:ind w:left="37" w:right="769" w:hanging="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  lessee</w:t>
      </w:r>
      <w:r>
        <w:rPr>
          <w:rFonts w:hint="default" w:asciiTheme="minorAscii" w:hAnsiTheme="minorAscii"/>
          <w:spacing w:val="41"/>
        </w:rPr>
        <w:t xml:space="preserve"> </w:t>
      </w:r>
      <w:r>
        <w:rPr>
          <w:rFonts w:hint="default" w:asciiTheme="minorAscii" w:hAnsiTheme="minorAscii"/>
          <w:spacing w:val="-1"/>
        </w:rPr>
        <w:t>shall  pay</w:t>
      </w:r>
      <w:r>
        <w:rPr>
          <w:rFonts w:hint="default" w:asciiTheme="minorAscii" w:hAnsiTheme="minorAscii"/>
          <w:spacing w:val="43"/>
        </w:rPr>
        <w:t xml:space="preserve"> </w:t>
      </w:r>
      <w:r>
        <w:rPr>
          <w:rFonts w:hint="default" w:asciiTheme="minorAscii" w:hAnsiTheme="minorAscii"/>
          <w:spacing w:val="-1"/>
        </w:rPr>
        <w:t>all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1"/>
        </w:rPr>
        <w:t>operating</w:t>
      </w:r>
      <w:r>
        <w:rPr>
          <w:rFonts w:hint="default" w:asciiTheme="minorAscii" w:hAnsiTheme="minorAscii"/>
          <w:spacing w:val="41"/>
        </w:rPr>
        <w:t xml:space="preserve"> </w:t>
      </w:r>
      <w:r>
        <w:rPr>
          <w:rFonts w:hint="default" w:asciiTheme="minorAscii" w:hAnsiTheme="minorAscii"/>
          <w:spacing w:val="-1"/>
        </w:rPr>
        <w:t>expen</w:t>
      </w:r>
      <w:r>
        <w:rPr>
          <w:rFonts w:hint="default" w:asciiTheme="minorAscii" w:hAnsiTheme="minorAscii"/>
          <w:spacing w:val="-2"/>
        </w:rPr>
        <w:t>ses  related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2"/>
        </w:rPr>
        <w:t>the  lease</w:t>
      </w:r>
      <w:r>
        <w:rPr>
          <w:rFonts w:hint="default" w:asciiTheme="minorAscii" w:hAnsiTheme="minorAscii"/>
          <w:spacing w:val="3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object,  including</w:t>
      </w:r>
      <w:r>
        <w:rPr>
          <w:rFonts w:hint="default" w:asciiTheme="minorAscii" w:hAnsiTheme="minorAscii"/>
          <w:spacing w:val="41"/>
        </w:rPr>
        <w:t xml:space="preserve"> </w:t>
      </w:r>
      <w:r>
        <w:rPr>
          <w:rFonts w:hint="default" w:asciiTheme="minorAscii" w:hAnsiTheme="minorAscii"/>
          <w:spacing w:val="-2"/>
        </w:rPr>
        <w:t>expenses</w:t>
      </w:r>
      <w:r>
        <w:rPr>
          <w:rFonts w:hint="default" w:asciiTheme="minorAscii" w:hAnsiTheme="minorAscii"/>
          <w:spacing w:val="42"/>
        </w:rPr>
        <w:t xml:space="preserve"> </w:t>
      </w:r>
      <w:r>
        <w:rPr>
          <w:rFonts w:hint="default" w:asciiTheme="minorAscii" w:hAnsiTheme="minorAscii"/>
          <w:spacing w:val="-2"/>
        </w:rPr>
        <w:t>on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waste</w:t>
      </w:r>
      <w:r>
        <w:rPr>
          <w:rFonts w:hint="default" w:asciiTheme="minorAscii" w:hAnsiTheme="minorAscii"/>
          <w:spacing w:val="4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disposal,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sweeping, water supply and drainage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etc.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lessee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shall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also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1"/>
        </w:rPr>
        <w:t>personally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sign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u</w:t>
      </w:r>
      <w:r>
        <w:rPr>
          <w:rFonts w:hint="default" w:asciiTheme="minorAscii" w:hAnsiTheme="minorAscii"/>
          <w:spacing w:val="-2"/>
        </w:rPr>
        <w:t>p with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an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electricity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supplier.</w:t>
      </w:r>
    </w:p>
    <w:p>
      <w:pPr>
        <w:pStyle w:val="2"/>
        <w:spacing w:before="180" w:line="187" w:lineRule="auto"/>
        <w:ind w:left="32"/>
        <w:rPr>
          <w:rFonts w:hint="default" w:asciiTheme="minorAscii" w:hAnsiTheme="minorAscii"/>
        </w:rPr>
      </w:pPr>
      <w:r>
        <w:rPr>
          <w:rFonts w:hint="default" w:asciiTheme="minorAscii" w:hAnsiTheme="minorAscii"/>
          <w:color w:val="FF0000"/>
          <w:spacing w:val="-2"/>
        </w:rPr>
        <w:t>Alternative</w:t>
      </w:r>
      <w:r>
        <w:rPr>
          <w:rFonts w:hint="default" w:asciiTheme="minorAscii" w:hAnsiTheme="minorAscii"/>
          <w:color w:val="FF0000"/>
          <w:spacing w:val="22"/>
          <w:w w:val="101"/>
        </w:rPr>
        <w:t xml:space="preserve"> </w:t>
      </w:r>
      <w:r>
        <w:rPr>
          <w:rFonts w:hint="default" w:asciiTheme="minorAscii" w:hAnsiTheme="minorAscii"/>
          <w:color w:val="FF0000"/>
          <w:spacing w:val="-2"/>
        </w:rPr>
        <w:t>2:</w:t>
      </w:r>
    </w:p>
    <w:p>
      <w:pPr>
        <w:pStyle w:val="2"/>
        <w:spacing w:before="181" w:line="222" w:lineRule="auto"/>
        <w:ind w:left="37" w:right="769" w:hanging="7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  lessee</w:t>
      </w:r>
      <w:r>
        <w:rPr>
          <w:rFonts w:hint="default" w:asciiTheme="minorAscii" w:hAnsiTheme="minorAscii"/>
          <w:spacing w:val="41"/>
        </w:rPr>
        <w:t xml:space="preserve"> </w:t>
      </w:r>
      <w:r>
        <w:rPr>
          <w:rFonts w:hint="default" w:asciiTheme="minorAscii" w:hAnsiTheme="minorAscii"/>
          <w:spacing w:val="-1"/>
        </w:rPr>
        <w:t>shall  pay</w:t>
      </w:r>
      <w:r>
        <w:rPr>
          <w:rFonts w:hint="default" w:asciiTheme="minorAscii" w:hAnsiTheme="minorAscii"/>
          <w:spacing w:val="4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all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1"/>
        </w:rPr>
        <w:t>operating</w:t>
      </w:r>
      <w:r>
        <w:rPr>
          <w:rFonts w:hint="default" w:asciiTheme="minorAscii" w:hAnsiTheme="minorAscii"/>
          <w:spacing w:val="41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expen</w:t>
      </w:r>
      <w:r>
        <w:rPr>
          <w:rFonts w:hint="default" w:asciiTheme="minorAscii" w:hAnsiTheme="minorAscii"/>
          <w:spacing w:val="-2"/>
        </w:rPr>
        <w:t>ses  related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2"/>
        </w:rPr>
        <w:t>the  lease</w:t>
      </w:r>
      <w:r>
        <w:rPr>
          <w:rFonts w:hint="default" w:asciiTheme="minorAscii" w:hAnsiTheme="minorAscii"/>
          <w:spacing w:val="3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object,  including</w:t>
      </w:r>
      <w:r>
        <w:rPr>
          <w:rFonts w:hint="default" w:asciiTheme="minorAscii" w:hAnsiTheme="minorAscii"/>
          <w:spacing w:val="41"/>
        </w:rPr>
        <w:t xml:space="preserve"> </w:t>
      </w:r>
      <w:r>
        <w:rPr>
          <w:rFonts w:hint="default" w:asciiTheme="minorAscii" w:hAnsiTheme="minorAscii"/>
          <w:spacing w:val="-2"/>
        </w:rPr>
        <w:t>expenses</w:t>
      </w:r>
      <w:r>
        <w:rPr>
          <w:rFonts w:hint="default" w:asciiTheme="minorAscii" w:hAnsiTheme="minorAscii"/>
          <w:spacing w:val="4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on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waste</w:t>
      </w:r>
      <w:r>
        <w:rPr>
          <w:rFonts w:hint="default" w:asciiTheme="minorAscii" w:hAnsiTheme="minorAscii"/>
          <w:spacing w:val="43"/>
        </w:rPr>
        <w:t xml:space="preserve"> </w:t>
      </w:r>
      <w:r>
        <w:rPr>
          <w:rFonts w:hint="default" w:asciiTheme="minorAscii" w:hAnsiTheme="minorAscii"/>
          <w:spacing w:val="-2"/>
        </w:rPr>
        <w:t>disposal,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sweeping,</w:t>
      </w:r>
      <w:r>
        <w:rPr>
          <w:rFonts w:hint="default" w:asciiTheme="minorAscii" w:hAnsiTheme="minorAscii"/>
          <w:spacing w:val="3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water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2"/>
        </w:rPr>
        <w:t>supply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drainage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etc.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2"/>
        </w:rPr>
        <w:t>lessee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pay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electricity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expenses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33"/>
        </w:rPr>
        <w:t xml:space="preserve"> </w:t>
      </w:r>
      <w:r>
        <w:rPr>
          <w:rFonts w:hint="default" w:asciiTheme="minorAscii" w:hAnsiTheme="minorAscii"/>
          <w:spacing w:val="-2"/>
        </w:rPr>
        <w:t>proportion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2"/>
        </w:rPr>
        <w:t>building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stock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utilised.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Electricity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expenses shall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 xml:space="preserve">be </w:t>
      </w:r>
      <w:r>
        <w:rPr>
          <w:rFonts w:hint="default" w:asciiTheme="minorAscii" w:hAnsiTheme="minorAscii"/>
          <w:spacing w:val="-2"/>
        </w:rPr>
        <w:t>settled annually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based on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an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invoice from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lessor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lessee.</w:t>
      </w:r>
    </w:p>
    <w:p>
      <w:pPr>
        <w:pStyle w:val="2"/>
        <w:spacing w:before="204" w:line="180" w:lineRule="auto"/>
        <w:ind w:left="49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11.        SECURITY</w:t>
      </w:r>
      <w:r>
        <w:rPr>
          <w:rFonts w:hint="default" w:asciiTheme="minorAscii" w:hAnsiTheme="minorAscii"/>
          <w:b/>
          <w:bCs/>
          <w:color w:val="00558C"/>
          <w:spacing w:val="19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FOR</w:t>
      </w:r>
      <w:r>
        <w:rPr>
          <w:rFonts w:hint="default" w:asciiTheme="minorAscii" w:hAnsiTheme="minorAscii"/>
          <w:b/>
          <w:bCs/>
          <w:color w:val="00558C"/>
          <w:spacing w:val="19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RENTAL</w:t>
      </w:r>
      <w:r>
        <w:rPr>
          <w:rFonts w:hint="default" w:asciiTheme="minorAscii" w:hAnsiTheme="minorAscii"/>
          <w:b/>
          <w:bCs/>
          <w:color w:val="00558C"/>
          <w:spacing w:val="3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ARREARS,</w:t>
      </w:r>
      <w:r>
        <w:rPr>
          <w:rFonts w:hint="default" w:asciiTheme="minorAscii" w:hAnsiTheme="minorAscii"/>
          <w:b/>
          <w:bCs/>
          <w:color w:val="00558C"/>
          <w:spacing w:val="18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DAMAGE TO</w:t>
      </w:r>
      <w:r>
        <w:rPr>
          <w:rFonts w:hint="default" w:asciiTheme="minorAscii" w:hAnsiTheme="minorAscii"/>
          <w:b/>
          <w:bCs/>
          <w:color w:val="00558C"/>
          <w:spacing w:val="18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PREMI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SES</w:t>
      </w:r>
    </w:p>
    <w:p>
      <w:pPr>
        <w:pStyle w:val="2"/>
        <w:spacing w:before="178" w:line="189" w:lineRule="auto"/>
        <w:ind w:left="43"/>
        <w:rPr>
          <w:rFonts w:hint="default" w:asciiTheme="minorAscii" w:hAnsiTheme="minorAscii"/>
        </w:rPr>
      </w:pPr>
      <w:r>
        <w:rPr>
          <w:rFonts w:hint="default" w:asciiTheme="minorAscii" w:hAnsiTheme="minorAscii"/>
          <w:color w:val="FF0000"/>
          <w:spacing w:val="-2"/>
        </w:rPr>
        <w:t>(deleted)</w:t>
      </w:r>
    </w:p>
    <w:p>
      <w:pPr>
        <w:spacing w:line="189" w:lineRule="auto"/>
        <w:rPr>
          <w:rFonts w:hint="default" w:asciiTheme="minorAscii" w:hAnsiTheme="minorAscii"/>
        </w:rPr>
        <w:sectPr>
          <w:footerReference r:id="rId22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pStyle w:val="2"/>
        <w:spacing w:before="36" w:line="179" w:lineRule="auto"/>
        <w:ind w:left="49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12.         MAINTENANCE</w:t>
      </w:r>
    </w:p>
    <w:p>
      <w:pPr>
        <w:pStyle w:val="2"/>
        <w:spacing w:before="179" w:line="188" w:lineRule="auto"/>
        <w:ind w:left="3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lessee's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maintenance obligation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is described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in t</w:t>
      </w:r>
      <w:r>
        <w:rPr>
          <w:rFonts w:hint="default" w:asciiTheme="minorAscii" w:hAnsiTheme="minorAscii"/>
          <w:spacing w:val="-2"/>
        </w:rPr>
        <w:t>he work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programme, cf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point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9.</w:t>
      </w:r>
    </w:p>
    <w:p>
      <w:pPr>
        <w:pStyle w:val="2"/>
        <w:spacing w:before="174" w:line="230" w:lineRule="auto"/>
        <w:ind w:left="37" w:right="770" w:hanging="7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lessee shall oversee the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lease object and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notify 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lessor of any work that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needs</w:t>
      </w:r>
      <w:r>
        <w:rPr>
          <w:rFonts w:hint="default" w:asciiTheme="minorAscii" w:hAnsiTheme="minorAscii"/>
          <w:spacing w:val="-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carried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out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2"/>
        </w:rPr>
        <w:t>which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covered</w:t>
      </w:r>
      <w:r>
        <w:rPr>
          <w:rFonts w:hint="default" w:asciiTheme="minorAscii" w:hAnsiTheme="minorAscii"/>
          <w:spacing w:val="3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work</w:t>
      </w:r>
      <w:r>
        <w:rPr>
          <w:rFonts w:hint="default" w:asciiTheme="minorAscii" w:hAnsiTheme="minorAscii"/>
          <w:spacing w:val="42"/>
        </w:rPr>
        <w:t xml:space="preserve"> </w:t>
      </w:r>
      <w:r>
        <w:rPr>
          <w:rFonts w:hint="default" w:asciiTheme="minorAscii" w:hAnsiTheme="minorAscii"/>
          <w:spacing w:val="-2"/>
        </w:rPr>
        <w:t>programme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2"/>
        </w:rPr>
        <w:t>lessee's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general</w:t>
      </w:r>
      <w:r>
        <w:rPr>
          <w:rFonts w:hint="default" w:asciiTheme="minorAscii" w:hAnsiTheme="minorAscii"/>
          <w:spacing w:val="3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maintenance</w:t>
      </w:r>
      <w:r>
        <w:rPr>
          <w:rFonts w:hint="default" w:asciiTheme="minorAscii" w:hAnsiTheme="minorAscii"/>
          <w:spacing w:val="3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obligation.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4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lessee</w:t>
      </w:r>
      <w:r>
        <w:rPr>
          <w:rFonts w:hint="default" w:asciiTheme="minorAscii" w:hAnsiTheme="minorAscii"/>
          <w:spacing w:val="3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38"/>
        </w:rPr>
        <w:t xml:space="preserve"> </w:t>
      </w:r>
      <w:r>
        <w:rPr>
          <w:rFonts w:hint="default" w:asciiTheme="minorAscii" w:hAnsiTheme="minorAscii"/>
          <w:spacing w:val="-2"/>
        </w:rPr>
        <w:t>under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3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dut</w:t>
      </w:r>
      <w:r>
        <w:rPr>
          <w:rFonts w:hint="default" w:asciiTheme="minorAscii" w:hAnsiTheme="minorAscii"/>
          <w:spacing w:val="-3"/>
        </w:rPr>
        <w:t>y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3"/>
        </w:rPr>
        <w:t>to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immediately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carry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out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work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needed to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prevent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further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damage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loss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lessor.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Where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such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work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some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significant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scope,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2"/>
        </w:rPr>
        <w:t>lessee</w:t>
      </w:r>
      <w:r>
        <w:rPr>
          <w:rFonts w:hint="default" w:asciiTheme="minorAscii" w:hAnsiTheme="minorAscii"/>
          <w:spacing w:val="3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may</w:t>
      </w:r>
      <w:r>
        <w:rPr>
          <w:rFonts w:hint="default" w:asciiTheme="minorAscii" w:hAnsiTheme="minorAscii"/>
          <w:spacing w:val="35"/>
        </w:rPr>
        <w:t xml:space="preserve"> </w:t>
      </w:r>
      <w:r>
        <w:rPr>
          <w:rFonts w:hint="default" w:asciiTheme="minorAscii" w:hAnsiTheme="minorAscii"/>
          <w:spacing w:val="-2"/>
        </w:rPr>
        <w:t>includ</w:t>
      </w:r>
      <w:r>
        <w:rPr>
          <w:rFonts w:hint="default" w:asciiTheme="minorAscii" w:hAnsiTheme="minorAscii"/>
          <w:spacing w:val="-3"/>
        </w:rPr>
        <w:t>e</w:t>
      </w:r>
      <w:r>
        <w:rPr>
          <w:rFonts w:hint="default" w:asciiTheme="minorAscii" w:hAnsiTheme="minorAscii"/>
          <w:spacing w:val="39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reference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3"/>
        </w:rPr>
        <w:t>to</w:t>
      </w:r>
      <w:r>
        <w:rPr>
          <w:rFonts w:hint="default" w:asciiTheme="minorAscii" w:hAnsiTheme="minorAscii"/>
          <w:spacing w:val="37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it</w:t>
      </w:r>
      <w:r>
        <w:rPr>
          <w:rFonts w:hint="default" w:asciiTheme="minorAscii" w:hAnsiTheme="minorAscii"/>
          <w:spacing w:val="35"/>
        </w:rPr>
        <w:t xml:space="preserve"> </w:t>
      </w:r>
      <w:r>
        <w:rPr>
          <w:rFonts w:hint="default" w:asciiTheme="minorAscii" w:hAnsiTheme="minorAscii"/>
          <w:spacing w:val="-3"/>
        </w:rPr>
        <w:t>in</w:t>
      </w:r>
      <w:r>
        <w:rPr>
          <w:rFonts w:hint="default" w:asciiTheme="minorAscii" w:hAnsiTheme="minorAscii"/>
          <w:spacing w:val="38"/>
        </w:rPr>
        <w:t xml:space="preserve"> </w:t>
      </w:r>
      <w:r>
        <w:rPr>
          <w:rFonts w:hint="default" w:asciiTheme="minorAscii" w:hAnsiTheme="minorAscii"/>
          <w:spacing w:val="-3"/>
        </w:rPr>
        <w:t>his</w:t>
      </w:r>
      <w:r>
        <w:rPr>
          <w:rFonts w:hint="default" w:asciiTheme="minorAscii" w:hAnsiTheme="minorAscii"/>
          <w:spacing w:val="36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report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3"/>
        </w:rPr>
        <w:t>on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the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3"/>
        </w:rPr>
        <w:t>work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done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in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3"/>
        </w:rPr>
        <w:t>the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year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and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have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3"/>
        </w:rPr>
        <w:t>it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credited to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1"/>
        </w:rPr>
        <w:t>next year's work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pro</w:t>
      </w:r>
      <w:r>
        <w:rPr>
          <w:rFonts w:hint="default" w:asciiTheme="minorAscii" w:hAnsiTheme="minorAscii"/>
          <w:spacing w:val="-2"/>
        </w:rPr>
        <w:t>gramme.</w:t>
      </w:r>
    </w:p>
    <w:p>
      <w:pPr>
        <w:pStyle w:val="2"/>
        <w:spacing w:before="196" w:line="187" w:lineRule="auto"/>
        <w:ind w:left="49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13.         LESSOR'S ACCES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S TO THE</w:t>
      </w:r>
      <w:r>
        <w:rPr>
          <w:rFonts w:hint="default" w:asciiTheme="minorAscii" w:hAnsiTheme="minorAscii"/>
          <w:b/>
          <w:bCs/>
          <w:color w:val="00558C"/>
          <w:spacing w:val="18"/>
          <w:w w:val="101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PROPERTY</w:t>
      </w:r>
    </w:p>
    <w:p>
      <w:pPr>
        <w:pStyle w:val="2"/>
        <w:spacing w:before="176" w:line="223" w:lineRule="auto"/>
        <w:ind w:left="38" w:right="772" w:hanging="3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Where</w:t>
      </w:r>
      <w:r>
        <w:rPr>
          <w:rFonts w:hint="default" w:asciiTheme="minorAscii" w:hAnsiTheme="minorAscii"/>
          <w:spacing w:val="33"/>
        </w:rPr>
        <w:t xml:space="preserve"> </w:t>
      </w:r>
      <w:r>
        <w:rPr>
          <w:rFonts w:hint="default" w:asciiTheme="minorAscii" w:hAnsiTheme="minorAscii"/>
          <w:spacing w:val="-2"/>
        </w:rPr>
        <w:t>called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on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official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grounds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order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prevent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damage,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lessor's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personnel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have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unimpeded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access to the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 xml:space="preserve">lease </w:t>
      </w:r>
      <w:r>
        <w:rPr>
          <w:rFonts w:hint="default" w:asciiTheme="minorAscii" w:hAnsiTheme="minorAscii"/>
          <w:spacing w:val="-2"/>
        </w:rPr>
        <w:t>object. The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lessee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if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possible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given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prior warning.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If the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lessor's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personnel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have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had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enter a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leased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building, 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lessee shall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invariably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notified after the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event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if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has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received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prior war</w:t>
      </w:r>
      <w:r>
        <w:rPr>
          <w:rFonts w:hint="default" w:asciiTheme="minorAscii" w:hAnsiTheme="minorAscii"/>
          <w:spacing w:val="-3"/>
        </w:rPr>
        <w:t>ning.</w:t>
      </w:r>
    </w:p>
    <w:p>
      <w:pPr>
        <w:pStyle w:val="2"/>
        <w:spacing w:before="178" w:line="214" w:lineRule="auto"/>
        <w:ind w:left="37" w:right="769" w:firstLine="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If the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lessor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 xml:space="preserve">needs to carry out </w:t>
      </w:r>
      <w:r>
        <w:rPr>
          <w:rFonts w:hint="default" w:asciiTheme="minorAscii" w:hAnsiTheme="minorAscii"/>
          <w:spacing w:val="-2"/>
        </w:rPr>
        <w:t>work on 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property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beyond what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is stated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in the first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paragraph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above, the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lessee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shall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notified accordingly</w:t>
      </w:r>
      <w:r>
        <w:rPr>
          <w:rFonts w:hint="default" w:asciiTheme="minorAscii" w:hAnsiTheme="minorAscii"/>
          <w:spacing w:val="-2"/>
        </w:rPr>
        <w:t xml:space="preserve"> well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in advance.</w:t>
      </w:r>
    </w:p>
    <w:p>
      <w:pPr>
        <w:pStyle w:val="2"/>
        <w:spacing w:before="178" w:line="223" w:lineRule="auto"/>
        <w:ind w:left="38" w:right="770" w:firstLine="8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If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  lessor  needs</w:t>
      </w:r>
      <w:r>
        <w:rPr>
          <w:rFonts w:hint="default" w:asciiTheme="minorAscii" w:hAnsiTheme="minorAscii"/>
          <w:spacing w:val="33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42"/>
        </w:rPr>
        <w:t xml:space="preserve"> </w:t>
      </w:r>
      <w:r>
        <w:rPr>
          <w:rFonts w:hint="default" w:asciiTheme="minorAscii" w:hAnsiTheme="minorAscii"/>
          <w:spacing w:val="-2"/>
        </w:rPr>
        <w:t>stay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the  night  in</w:t>
      </w:r>
      <w:r>
        <w:rPr>
          <w:rFonts w:hint="default" w:asciiTheme="minorAscii" w:hAnsiTheme="minorAscii"/>
          <w:spacing w:val="41"/>
        </w:rPr>
        <w:t xml:space="preserve"> </w:t>
      </w:r>
      <w:r>
        <w:rPr>
          <w:rFonts w:hint="default" w:asciiTheme="minorAscii" w:hAnsiTheme="minorAscii"/>
          <w:spacing w:val="-2"/>
        </w:rPr>
        <w:t>connection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with  repairs</w:t>
      </w:r>
      <w:r>
        <w:rPr>
          <w:rFonts w:hint="default" w:asciiTheme="minorAscii" w:hAnsiTheme="minorAscii"/>
          <w:spacing w:val="4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  maintenance</w:t>
      </w:r>
      <w:r>
        <w:rPr>
          <w:rFonts w:hint="default" w:asciiTheme="minorAscii" w:hAnsiTheme="minorAscii"/>
          <w:spacing w:val="36"/>
        </w:rPr>
        <w:t xml:space="preserve"> </w:t>
      </w:r>
      <w:r>
        <w:rPr>
          <w:rFonts w:hint="default" w:asciiTheme="minorAscii" w:hAnsiTheme="minorAscii"/>
          <w:spacing w:val="-2"/>
        </w:rPr>
        <w:t>tasks,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  lessee</w:t>
      </w:r>
      <w:r>
        <w:rPr>
          <w:rFonts w:hint="default" w:asciiTheme="minorAscii" w:hAnsiTheme="minorAscii"/>
          <w:spacing w:val="41"/>
        </w:rPr>
        <w:t xml:space="preserve"> </w:t>
      </w:r>
      <w:r>
        <w:rPr>
          <w:rFonts w:hint="default" w:asciiTheme="minorAscii" w:hAnsiTheme="minorAscii"/>
          <w:spacing w:val="-2"/>
        </w:rPr>
        <w:t>shall  make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necessary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space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available free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of charge. T</w:t>
      </w:r>
      <w:r>
        <w:rPr>
          <w:rFonts w:hint="default" w:asciiTheme="minorAscii" w:hAnsiTheme="minorAscii"/>
          <w:spacing w:val="-2"/>
        </w:rPr>
        <w:t>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lessor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notify the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lessee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of overnight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stays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as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long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as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possible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advance.</w:t>
      </w:r>
    </w:p>
    <w:p>
      <w:pPr>
        <w:pStyle w:val="2"/>
        <w:spacing w:before="178" w:line="188" w:lineRule="auto"/>
        <w:ind w:left="3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lessor shall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 xml:space="preserve">have a set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keys to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all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buildings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installations.</w:t>
      </w:r>
    </w:p>
    <w:p>
      <w:pPr>
        <w:pStyle w:val="2"/>
        <w:spacing w:before="206" w:line="179" w:lineRule="auto"/>
        <w:ind w:left="49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14.         USE OF THE</w:t>
      </w:r>
      <w:r>
        <w:rPr>
          <w:rFonts w:hint="default" w:asciiTheme="minorAscii" w:hAnsiTheme="minorAscii"/>
          <w:b/>
          <w:bCs/>
          <w:color w:val="00558C"/>
          <w:spacing w:val="18"/>
          <w:w w:val="101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LEASE</w:t>
      </w:r>
      <w:r>
        <w:rPr>
          <w:rFonts w:hint="default" w:asciiTheme="minorAscii" w:hAnsiTheme="minorAscii"/>
          <w:b/>
          <w:bCs/>
          <w:color w:val="00558C"/>
          <w:spacing w:val="9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OBJ</w:t>
      </w:r>
      <w:r>
        <w:rPr>
          <w:rFonts w:hint="default" w:asciiTheme="minorAscii" w:hAnsiTheme="minorAscii"/>
          <w:b/>
          <w:bCs/>
          <w:color w:val="00558C"/>
          <w:spacing w:val="-3"/>
          <w:sz w:val="28"/>
          <w:szCs w:val="28"/>
        </w:rPr>
        <w:t>ECT</w:t>
      </w:r>
    </w:p>
    <w:p>
      <w:pPr>
        <w:pStyle w:val="2"/>
        <w:spacing w:before="180" w:line="227" w:lineRule="auto"/>
        <w:ind w:left="37" w:right="771" w:hanging="7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lease object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must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used exclusively for the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purposes stated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under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point 5, unless the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lessee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has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received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lessor's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prior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approval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writing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3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use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it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other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purposes.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</w:t>
      </w:r>
      <w:r>
        <w:rPr>
          <w:rFonts w:hint="default" w:asciiTheme="minorAscii" w:hAnsiTheme="minorAscii"/>
          <w:spacing w:val="-3"/>
        </w:rPr>
        <w:t>he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3"/>
        </w:rPr>
        <w:t>lessee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must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3"/>
        </w:rPr>
        <w:t>not</w:t>
      </w:r>
      <w:r>
        <w:rPr>
          <w:rFonts w:hint="default" w:asciiTheme="minorAscii" w:hAnsiTheme="minorAscii"/>
          <w:spacing w:val="31"/>
        </w:rPr>
        <w:t xml:space="preserve"> </w:t>
      </w:r>
      <w:r>
        <w:rPr>
          <w:rFonts w:hint="default" w:asciiTheme="minorAscii" w:hAnsiTheme="minorAscii"/>
          <w:spacing w:val="-3"/>
        </w:rPr>
        <w:t>use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3"/>
        </w:rPr>
        <w:t>the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3"/>
        </w:rPr>
        <w:t>lease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3"/>
        </w:rPr>
        <w:t>object,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3"/>
        </w:rPr>
        <w:t>or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3"/>
        </w:rPr>
        <w:t>allow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others to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1"/>
        </w:rPr>
        <w:t>use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it,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as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dwellin</w:t>
      </w:r>
      <w:r>
        <w:rPr>
          <w:rFonts w:hint="default" w:asciiTheme="minorAscii" w:hAnsiTheme="minorAscii"/>
          <w:spacing w:val="-2"/>
        </w:rPr>
        <w:t>g. This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regarded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as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sub-leasing for which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separate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agreement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must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 the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event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4"/>
        </w:rPr>
        <w:t>be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4"/>
        </w:rPr>
        <w:t>drawn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4"/>
        </w:rPr>
        <w:t>up.</w:t>
      </w:r>
    </w:p>
    <w:p>
      <w:pPr>
        <w:pStyle w:val="2"/>
        <w:spacing w:before="175" w:line="223" w:lineRule="auto"/>
        <w:ind w:left="31" w:right="768" w:hanging="1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lessee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undertakes to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acquaint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himself and to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comply with such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1"/>
        </w:rPr>
        <w:t>public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regulations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instructions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concerning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lease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as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have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been or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may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introduced</w:t>
      </w:r>
      <w:r>
        <w:rPr>
          <w:rFonts w:hint="default" w:asciiTheme="minorAscii" w:hAnsiTheme="minorAscii"/>
          <w:spacing w:val="-3"/>
        </w:rPr>
        <w:t>.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risk consequent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3"/>
        </w:rPr>
        <w:t>upon agreed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use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not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3"/>
        </w:rPr>
        <w:t>being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3"/>
        </w:rPr>
        <w:t>prevented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by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law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3"/>
        </w:rPr>
        <w:t>or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public order pursuant to law shall be borne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by the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lessee. The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Rent Act section 2-17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is departed from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in this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respect.</w:t>
      </w:r>
    </w:p>
    <w:p>
      <w:pPr>
        <w:pStyle w:val="2"/>
        <w:spacing w:before="179" w:line="227" w:lineRule="auto"/>
        <w:ind w:left="38" w:right="769" w:hanging="8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1"/>
        </w:rPr>
        <w:t>lessor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is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responsible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for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applying to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t</w:t>
      </w:r>
      <w:r>
        <w:rPr>
          <w:rFonts w:hint="default" w:asciiTheme="minorAscii" w:hAnsiTheme="minorAscii"/>
          <w:spacing w:val="-2"/>
        </w:rPr>
        <w:t>he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municipal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authorities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permission for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necessary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change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use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of 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premises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under the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Building and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Planni</w:t>
      </w:r>
      <w:r>
        <w:rPr>
          <w:rFonts w:hint="default" w:asciiTheme="minorAscii" w:hAnsiTheme="minorAscii"/>
          <w:spacing w:val="-2"/>
        </w:rPr>
        <w:t>ng Act. 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lessee is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responsible for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preparing descriptions of the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use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planned</w:t>
      </w:r>
      <w:r>
        <w:rPr>
          <w:rFonts w:hint="default" w:asciiTheme="minorAscii" w:hAnsiTheme="minorAscii"/>
          <w:spacing w:val="45"/>
          <w:w w:val="102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3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for</w:t>
      </w:r>
      <w:r>
        <w:rPr>
          <w:rFonts w:hint="default" w:asciiTheme="minorAscii" w:hAnsiTheme="minorAscii"/>
          <w:spacing w:val="4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any</w:t>
      </w:r>
      <w:r>
        <w:rPr>
          <w:rFonts w:hint="default" w:asciiTheme="minorAscii" w:hAnsiTheme="minorAscii"/>
          <w:spacing w:val="4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documentation</w:t>
      </w:r>
      <w:r>
        <w:rPr>
          <w:rFonts w:hint="default" w:asciiTheme="minorAscii" w:hAnsiTheme="minorAscii"/>
          <w:spacing w:val="4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accompanying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47"/>
        </w:rPr>
        <w:t xml:space="preserve"> </w:t>
      </w:r>
      <w:r>
        <w:rPr>
          <w:rFonts w:hint="default" w:asciiTheme="minorAscii" w:hAnsiTheme="minorAscii"/>
          <w:spacing w:val="-1"/>
        </w:rPr>
        <w:t>applicat</w:t>
      </w:r>
      <w:r>
        <w:rPr>
          <w:rFonts w:hint="default" w:asciiTheme="minorAscii" w:hAnsiTheme="minorAscii"/>
          <w:spacing w:val="-2"/>
        </w:rPr>
        <w:t>ion.</w:t>
      </w:r>
      <w:r>
        <w:rPr>
          <w:rFonts w:hint="default" w:asciiTheme="minorAscii" w:hAnsiTheme="minorAscii"/>
          <w:spacing w:val="4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  municipal</w:t>
      </w:r>
      <w:r>
        <w:rPr>
          <w:rFonts w:hint="default" w:asciiTheme="minorAscii" w:hAnsiTheme="minorAscii"/>
          <w:spacing w:val="40"/>
        </w:rPr>
        <w:t xml:space="preserve"> </w:t>
      </w:r>
      <w:r>
        <w:rPr>
          <w:rFonts w:hint="default" w:asciiTheme="minorAscii" w:hAnsiTheme="minorAscii"/>
          <w:spacing w:val="-2"/>
        </w:rPr>
        <w:t>fee,  if</w:t>
      </w:r>
      <w:r>
        <w:rPr>
          <w:rFonts w:hint="default" w:asciiTheme="minorAscii" w:hAnsiTheme="minorAscii"/>
          <w:spacing w:val="4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any,</w:t>
      </w:r>
      <w:r>
        <w:rPr>
          <w:rFonts w:hint="default" w:asciiTheme="minorAscii" w:hAnsiTheme="minorAscii"/>
          <w:spacing w:val="4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for  processing  an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application for change of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use shall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paid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lessor.</w:t>
      </w:r>
    </w:p>
    <w:p>
      <w:pPr>
        <w:pStyle w:val="2"/>
        <w:spacing w:before="176" w:line="227" w:lineRule="auto"/>
        <w:ind w:left="38" w:right="767" w:hanging="6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Any demand or order issued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 xml:space="preserve">by a </w:t>
      </w:r>
      <w:r>
        <w:rPr>
          <w:rFonts w:hint="default" w:asciiTheme="minorAscii" w:hAnsiTheme="minorAscii"/>
          <w:spacing w:val="-2"/>
        </w:rPr>
        <w:t>labour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inspection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authority,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board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health, fire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service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other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public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authority,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prompted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activity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engaged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on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premises,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res</w:t>
      </w:r>
      <w:r>
        <w:rPr>
          <w:rFonts w:hint="default" w:asciiTheme="minorAscii" w:hAnsiTheme="minorAscii"/>
          <w:spacing w:val="-3"/>
        </w:rPr>
        <w:t>ponsibility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3"/>
        </w:rPr>
        <w:t>of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3"/>
        </w:rPr>
        <w:t>the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3"/>
        </w:rPr>
        <w:t>lessee.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If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3"/>
        </w:rPr>
        <w:t>a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prior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3"/>
        </w:rPr>
        <w:t>permit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3"/>
        </w:rPr>
        <w:t>is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necessary,  it  is  the  lessee's  responsibility  to  o</w:t>
      </w:r>
      <w:r>
        <w:rPr>
          <w:rFonts w:hint="default" w:asciiTheme="minorAscii" w:hAnsiTheme="minorAscii"/>
          <w:spacing w:val="-2"/>
        </w:rPr>
        <w:t>btain  such  a</w:t>
      </w:r>
      <w:r>
        <w:rPr>
          <w:rFonts w:hint="default" w:asciiTheme="minorAscii" w:hAnsiTheme="minorAscii"/>
          <w:spacing w:val="4"/>
        </w:rPr>
        <w:t xml:space="preserve">  </w:t>
      </w:r>
      <w:r>
        <w:rPr>
          <w:rFonts w:hint="default" w:asciiTheme="minorAscii" w:hAnsiTheme="minorAscii"/>
          <w:spacing w:val="-2"/>
        </w:rPr>
        <w:t>permit.  A  copy</w:t>
      </w:r>
      <w:r>
        <w:rPr>
          <w:rFonts w:hint="default" w:asciiTheme="minorAscii" w:hAnsiTheme="minorAscii"/>
          <w:spacing w:val="50"/>
        </w:rPr>
        <w:t xml:space="preserve"> </w:t>
      </w:r>
      <w:r>
        <w:rPr>
          <w:rFonts w:hint="default" w:asciiTheme="minorAscii" w:hAnsiTheme="minorAscii"/>
          <w:spacing w:val="-2"/>
        </w:rPr>
        <w:t>of  any</w:t>
      </w:r>
      <w:r>
        <w:rPr>
          <w:rFonts w:hint="default" w:asciiTheme="minorAscii" w:hAnsiTheme="minorAscii"/>
          <w:spacing w:val="4"/>
        </w:rPr>
        <w:t xml:space="preserve">  </w:t>
      </w:r>
      <w:r>
        <w:rPr>
          <w:rFonts w:hint="default" w:asciiTheme="minorAscii" w:hAnsiTheme="minorAscii"/>
          <w:spacing w:val="-2"/>
        </w:rPr>
        <w:t>letter  to</w:t>
      </w:r>
      <w:r>
        <w:rPr>
          <w:rFonts w:hint="default" w:asciiTheme="minorAscii" w:hAnsiTheme="minorAscii"/>
          <w:spacing w:val="5"/>
        </w:rPr>
        <w:t xml:space="preserve">  </w:t>
      </w:r>
      <w:r>
        <w:rPr>
          <w:rFonts w:hint="default" w:asciiTheme="minorAscii" w:hAnsiTheme="minorAscii"/>
          <w:spacing w:val="-2"/>
        </w:rPr>
        <w:t>public  authorities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concerning the lease object or the activity carri</w:t>
      </w:r>
      <w:r>
        <w:rPr>
          <w:rFonts w:hint="default" w:asciiTheme="minorAscii" w:hAnsiTheme="minorAscii"/>
          <w:spacing w:val="-2"/>
        </w:rPr>
        <w:t>ed on therein, shall be sent to the Norwegian Coastal Administration.</w:t>
      </w:r>
    </w:p>
    <w:p>
      <w:pPr>
        <w:pStyle w:val="2"/>
        <w:spacing w:before="177" w:line="233" w:lineRule="auto"/>
        <w:ind w:left="32" w:right="770" w:hanging="1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lessor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responsible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ensuring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that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2"/>
        </w:rPr>
        <w:t>lease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object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built,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equipped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31"/>
        </w:rPr>
        <w:t xml:space="preserve"> </w:t>
      </w:r>
      <w:r>
        <w:rPr>
          <w:rFonts w:hint="default" w:asciiTheme="minorAscii" w:hAnsiTheme="minorAscii"/>
          <w:spacing w:val="-2"/>
        </w:rPr>
        <w:t>maintained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compliance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wi</w:t>
      </w:r>
      <w:r>
        <w:rPr>
          <w:rFonts w:hint="default" w:asciiTheme="minorAscii" w:hAnsiTheme="minorAscii"/>
          <w:spacing w:val="-3"/>
        </w:rPr>
        <w:t>th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applicable  laws</w:t>
      </w:r>
      <w:r>
        <w:rPr>
          <w:rFonts w:hint="default" w:asciiTheme="minorAscii" w:hAnsiTheme="minorAscii"/>
          <w:spacing w:val="5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  regulations  relating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3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fire  prevention  under  Regulations  no.</w:t>
      </w:r>
      <w:r>
        <w:rPr>
          <w:rFonts w:hint="default" w:asciiTheme="minorAscii" w:hAnsiTheme="minorAscii"/>
          <w:spacing w:val="40"/>
        </w:rPr>
        <w:t xml:space="preserve"> </w:t>
      </w:r>
      <w:r>
        <w:rPr>
          <w:rFonts w:hint="default" w:asciiTheme="minorAscii" w:hAnsiTheme="minorAscii"/>
          <w:spacing w:val="-2"/>
        </w:rPr>
        <w:t>847</w:t>
      </w:r>
      <w:r>
        <w:rPr>
          <w:rFonts w:hint="default" w:asciiTheme="minorAscii" w:hAnsiTheme="minorAscii"/>
          <w:spacing w:val="4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3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26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June  2002</w:t>
      </w:r>
      <w:r>
        <w:rPr>
          <w:rFonts w:hint="default" w:asciiTheme="minorAscii" w:hAnsiTheme="minorAscii"/>
          <w:spacing w:val="4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on</w:t>
      </w:r>
      <w:r>
        <w:rPr>
          <w:rFonts w:hint="default" w:asciiTheme="minorAscii" w:hAnsiTheme="minorAscii"/>
          <w:spacing w:val="35"/>
        </w:rPr>
        <w:t xml:space="preserve"> </w:t>
      </w:r>
      <w:r>
        <w:rPr>
          <w:rFonts w:hint="default" w:asciiTheme="minorAscii" w:hAnsiTheme="minorAscii"/>
          <w:spacing w:val="-2"/>
        </w:rPr>
        <w:t>fire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prevention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measures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1"/>
        </w:rPr>
        <w:t>supervision.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1"/>
        </w:rPr>
        <w:t>According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1"/>
        </w:rPr>
        <w:t>to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section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2-2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Regulations,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2"/>
        </w:rPr>
        <w:t>lessee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organise</w:t>
      </w:r>
      <w:r>
        <w:rPr>
          <w:rFonts w:hint="default" w:asciiTheme="minorAscii" w:hAnsiTheme="minorAscii"/>
          <w:spacing w:val="3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his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activity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such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way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2"/>
        </w:rPr>
        <w:t>as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ensure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that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fire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cannot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break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out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easily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that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safety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measures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safety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devi</w:t>
      </w:r>
      <w:r>
        <w:rPr>
          <w:rFonts w:hint="default" w:asciiTheme="minorAscii" w:hAnsiTheme="minorAscii"/>
          <w:spacing w:val="-3"/>
        </w:rPr>
        <w:t>ces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function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as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intended.</w:t>
      </w:r>
      <w:r>
        <w:rPr>
          <w:rFonts w:hint="default" w:asciiTheme="minorAscii" w:hAnsiTheme="minorAscii"/>
          <w:spacing w:val="38"/>
        </w:rPr>
        <w:t xml:space="preserve"> </w:t>
      </w:r>
      <w:r>
        <w:rPr>
          <w:rFonts w:hint="default" w:asciiTheme="minorAscii" w:hAnsiTheme="minorAscii"/>
          <w:spacing w:val="-1"/>
        </w:rPr>
        <w:t>Furthermo</w:t>
      </w:r>
      <w:r>
        <w:rPr>
          <w:rFonts w:hint="default" w:asciiTheme="minorAscii" w:hAnsiTheme="minorAscii"/>
          <w:spacing w:val="-2"/>
        </w:rPr>
        <w:t>re,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lessee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see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it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that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structural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fire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2"/>
        </w:rPr>
        <w:t>prevention</w:t>
      </w:r>
      <w:r>
        <w:rPr>
          <w:rFonts w:hint="default" w:asciiTheme="minorAscii" w:hAnsiTheme="minorAscii"/>
          <w:spacing w:val="33"/>
        </w:rPr>
        <w:t xml:space="preserve"> </w:t>
      </w:r>
      <w:r>
        <w:rPr>
          <w:rFonts w:hint="default" w:asciiTheme="minorAscii" w:hAnsiTheme="minorAscii"/>
          <w:spacing w:val="-2"/>
        </w:rPr>
        <w:t>measures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other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safety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measures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do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suffer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impairment. The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lessee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report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lessor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all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factors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significance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for fire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safety.</w:t>
      </w:r>
    </w:p>
    <w:p>
      <w:pPr>
        <w:pStyle w:val="2"/>
        <w:spacing w:before="179" w:line="227" w:lineRule="auto"/>
        <w:ind w:left="47" w:right="769" w:hanging="1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lessee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undertakes to treat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both the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1"/>
        </w:rPr>
        <w:t>leased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</w:t>
      </w:r>
      <w:r>
        <w:rPr>
          <w:rFonts w:hint="default" w:asciiTheme="minorAscii" w:hAnsiTheme="minorAscii"/>
          <w:spacing w:val="-2"/>
        </w:rPr>
        <w:t>remises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 the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property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 general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with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due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care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attention.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Rooms with water and/or outlet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pipes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must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be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 xml:space="preserve">kept sufficiently </w:t>
      </w:r>
      <w:r>
        <w:rPr>
          <w:rFonts w:hint="default" w:asciiTheme="minorAscii" w:hAnsiTheme="minorAscii"/>
          <w:spacing w:val="-2"/>
        </w:rPr>
        <w:t>warm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avoid freezing.</w:t>
      </w:r>
    </w:p>
    <w:p>
      <w:pPr>
        <w:pStyle w:val="2"/>
        <w:spacing w:before="146" w:line="214" w:lineRule="auto"/>
        <w:ind w:left="42" w:right="771" w:hanging="12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lessee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undertakes to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use the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property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in such a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manner that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it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not degraded or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its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appearance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reputation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impaired.</w:t>
      </w:r>
    </w:p>
    <w:p>
      <w:pPr>
        <w:spacing w:line="214" w:lineRule="auto"/>
        <w:rPr>
          <w:rFonts w:hint="default" w:asciiTheme="minorAscii" w:hAnsiTheme="minorAscii"/>
        </w:rPr>
        <w:sectPr>
          <w:footerReference r:id="rId23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pStyle w:val="2"/>
        <w:spacing w:before="8" w:line="214" w:lineRule="auto"/>
        <w:ind w:left="31" w:right="769" w:hanging="1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 lessee's use of the p</w:t>
      </w:r>
      <w:r>
        <w:rPr>
          <w:rFonts w:hint="default" w:asciiTheme="minorAscii" w:hAnsiTheme="minorAscii"/>
          <w:spacing w:val="-2"/>
        </w:rPr>
        <w:t>roperty, including any events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held, must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involve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stage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lighting which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may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interfere with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light signals from 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lighthouse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light.</w:t>
      </w:r>
    </w:p>
    <w:p>
      <w:pPr>
        <w:pStyle w:val="2"/>
        <w:spacing w:before="178" w:line="214" w:lineRule="auto"/>
        <w:ind w:left="45" w:right="769" w:hanging="1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5"/>
        </w:rPr>
        <w:t xml:space="preserve"> </w:t>
      </w:r>
      <w:r>
        <w:rPr>
          <w:rFonts w:hint="default" w:asciiTheme="minorAscii" w:hAnsiTheme="minorAscii"/>
          <w:spacing w:val="-2"/>
        </w:rPr>
        <w:t>lessee shall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pay compensation for any damage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to 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property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caused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him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others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whom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lessee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has given access to the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lease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o</w:t>
      </w:r>
      <w:r>
        <w:rPr>
          <w:rFonts w:hint="default" w:asciiTheme="minorAscii" w:hAnsiTheme="minorAscii"/>
          <w:spacing w:val="-2"/>
        </w:rPr>
        <w:t>bject.</w:t>
      </w:r>
    </w:p>
    <w:p>
      <w:pPr>
        <w:pStyle w:val="2"/>
        <w:spacing w:before="207" w:line="179" w:lineRule="auto"/>
        <w:ind w:left="49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15.</w:t>
      </w:r>
      <w:r>
        <w:rPr>
          <w:rFonts w:hint="default" w:asciiTheme="minorAscii" w:hAnsiTheme="minorAscii"/>
          <w:b/>
          <w:bCs/>
          <w:color w:val="00558C"/>
          <w:spacing w:val="8"/>
          <w:sz w:val="28"/>
          <w:szCs w:val="28"/>
        </w:rPr>
        <w:t xml:space="preserve">        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STRUCTURAL CHANGES</w:t>
      </w:r>
    </w:p>
    <w:p>
      <w:pPr>
        <w:pStyle w:val="2"/>
        <w:spacing w:before="179" w:line="213" w:lineRule="auto"/>
        <w:ind w:left="32" w:right="77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Alterations beyond what is establi</w:t>
      </w:r>
      <w:r>
        <w:rPr>
          <w:rFonts w:hint="default" w:asciiTheme="minorAscii" w:hAnsiTheme="minorAscii"/>
          <w:spacing w:val="-2"/>
        </w:rPr>
        <w:t>shed in</w:t>
      </w:r>
      <w:r>
        <w:rPr>
          <w:rFonts w:hint="default" w:asciiTheme="minorAscii" w:hAnsiTheme="minorAscii"/>
          <w:spacing w:val="-11"/>
        </w:rPr>
        <w:t xml:space="preserve"> </w:t>
      </w:r>
      <w:r>
        <w:rPr>
          <w:rFonts w:hint="default" w:asciiTheme="minorAscii" w:hAnsiTheme="minorAscii"/>
          <w:spacing w:val="-2"/>
        </w:rPr>
        <w:t>the work programme must not</w:t>
      </w:r>
      <w:r>
        <w:rPr>
          <w:rFonts w:hint="default" w:asciiTheme="minorAscii" w:hAnsiTheme="minorAscii"/>
          <w:spacing w:val="-10"/>
        </w:rPr>
        <w:t xml:space="preserve"> </w:t>
      </w:r>
      <w:r>
        <w:rPr>
          <w:rFonts w:hint="default" w:asciiTheme="minorAscii" w:hAnsiTheme="minorAscii"/>
          <w:spacing w:val="-2"/>
        </w:rPr>
        <w:t>take place without prior approval in writing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from the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lessor.</w:t>
      </w:r>
    </w:p>
    <w:p>
      <w:pPr>
        <w:pStyle w:val="2"/>
        <w:spacing w:before="178" w:line="188" w:lineRule="auto"/>
        <w:ind w:left="32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All structural changes are expected to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carried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out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a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professionally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satis</w:t>
      </w:r>
      <w:r>
        <w:rPr>
          <w:rFonts w:hint="default" w:asciiTheme="minorAscii" w:hAnsiTheme="minorAscii"/>
          <w:spacing w:val="-2"/>
        </w:rPr>
        <w:t>factory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manner.</w:t>
      </w:r>
    </w:p>
    <w:p>
      <w:pPr>
        <w:pStyle w:val="2"/>
        <w:spacing w:before="178" w:line="227" w:lineRule="auto"/>
        <w:ind w:left="32" w:right="769" w:firstLine="14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If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prior approval is given, 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lessee is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 xml:space="preserve">responsible for </w:t>
      </w:r>
      <w:r>
        <w:rPr>
          <w:rFonts w:hint="default" w:asciiTheme="minorAscii" w:hAnsiTheme="minorAscii"/>
          <w:spacing w:val="-2"/>
        </w:rPr>
        <w:t>obtaining 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necessary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public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permits,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2"/>
        </w:rPr>
        <w:t>with the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exception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permits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1"/>
        </w:rPr>
        <w:t>from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cultura</w:t>
      </w:r>
      <w:r>
        <w:rPr>
          <w:rFonts w:hint="default" w:asciiTheme="minorAscii" w:hAnsiTheme="minorAscii"/>
          <w:spacing w:val="-2"/>
        </w:rPr>
        <w:t>l</w:t>
      </w:r>
      <w:r>
        <w:rPr>
          <w:rFonts w:hint="default" w:asciiTheme="minorAscii" w:hAnsiTheme="minorAscii"/>
          <w:spacing w:val="31"/>
        </w:rPr>
        <w:t xml:space="preserve"> </w:t>
      </w:r>
      <w:r>
        <w:rPr>
          <w:rFonts w:hint="default" w:asciiTheme="minorAscii" w:hAnsiTheme="minorAscii"/>
          <w:spacing w:val="-2"/>
        </w:rPr>
        <w:t>heritage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authorities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which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obtained</w:t>
      </w:r>
      <w:r>
        <w:rPr>
          <w:rFonts w:hint="default" w:asciiTheme="minorAscii" w:hAnsiTheme="minorAscii"/>
          <w:spacing w:val="33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lessor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before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he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gives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approval.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copy of the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application to, and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of any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permit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granted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by,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publi</w:t>
      </w:r>
      <w:r>
        <w:rPr>
          <w:rFonts w:hint="default" w:asciiTheme="minorAscii" w:hAnsiTheme="minorAscii"/>
          <w:spacing w:val="-2"/>
        </w:rPr>
        <w:t>c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authorities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sent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Norwegian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Coastal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Administration.</w:t>
      </w:r>
    </w:p>
    <w:p>
      <w:pPr>
        <w:pStyle w:val="2"/>
        <w:spacing w:before="176" w:line="223" w:lineRule="auto"/>
        <w:ind w:left="39" w:right="771" w:firstLine="8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No  change  to  or  upgrading</w:t>
      </w:r>
      <w:r>
        <w:rPr>
          <w:rFonts w:hint="default" w:asciiTheme="minorAscii" w:hAnsiTheme="minorAscii"/>
          <w:spacing w:val="4"/>
        </w:rPr>
        <w:t xml:space="preserve">  </w:t>
      </w:r>
      <w:r>
        <w:rPr>
          <w:rFonts w:hint="default" w:asciiTheme="minorAscii" w:hAnsiTheme="minorAscii"/>
          <w:spacing w:val="-1"/>
        </w:rPr>
        <w:t>of  the</w:t>
      </w:r>
      <w:r>
        <w:rPr>
          <w:rFonts w:hint="default" w:asciiTheme="minorAscii" w:hAnsiTheme="minorAscii"/>
          <w:spacing w:val="5"/>
        </w:rPr>
        <w:t xml:space="preserve">  </w:t>
      </w:r>
      <w:r>
        <w:rPr>
          <w:rFonts w:hint="default" w:asciiTheme="minorAscii" w:hAnsiTheme="minorAscii"/>
          <w:spacing w:val="-1"/>
        </w:rPr>
        <w:t>electrical</w:t>
      </w:r>
      <w:r>
        <w:rPr>
          <w:rFonts w:hint="default" w:asciiTheme="minorAscii" w:hAnsiTheme="minorAscii"/>
          <w:spacing w:val="6"/>
        </w:rPr>
        <w:t xml:space="preserve">  </w:t>
      </w:r>
      <w:r>
        <w:rPr>
          <w:rFonts w:hint="default" w:asciiTheme="minorAscii" w:hAnsiTheme="minorAscii"/>
          <w:spacing w:val="-1"/>
        </w:rPr>
        <w:t>installation</w:t>
      </w:r>
      <w:r>
        <w:rPr>
          <w:rFonts w:hint="default" w:asciiTheme="minorAscii" w:hAnsiTheme="minorAscii"/>
          <w:spacing w:val="4"/>
        </w:rPr>
        <w:t xml:space="preserve"> 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8"/>
        </w:rPr>
        <w:t xml:space="preserve">  </w:t>
      </w:r>
      <w:r>
        <w:rPr>
          <w:rFonts w:hint="default" w:asciiTheme="minorAscii" w:hAnsiTheme="minorAscii"/>
          <w:spacing w:val="-1"/>
        </w:rPr>
        <w:t>heati</w:t>
      </w:r>
      <w:r>
        <w:rPr>
          <w:rFonts w:hint="default" w:asciiTheme="minorAscii" w:hAnsiTheme="minorAscii"/>
          <w:spacing w:val="-2"/>
        </w:rPr>
        <w:t>ng,</w:t>
      </w:r>
      <w:r>
        <w:rPr>
          <w:rFonts w:hint="default" w:asciiTheme="minorAscii" w:hAnsiTheme="minorAscii"/>
          <w:spacing w:val="1"/>
        </w:rPr>
        <w:t xml:space="preserve">  </w:t>
      </w:r>
      <w:r>
        <w:rPr>
          <w:rFonts w:hint="default" w:asciiTheme="minorAscii" w:hAnsiTheme="minorAscii"/>
          <w:spacing w:val="-2"/>
        </w:rPr>
        <w:t>water</w:t>
      </w:r>
      <w:r>
        <w:rPr>
          <w:rFonts w:hint="default" w:asciiTheme="minorAscii" w:hAnsiTheme="minorAscii"/>
          <w:spacing w:val="3"/>
        </w:rPr>
        <w:t xml:space="preserve"> 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4"/>
        </w:rPr>
        <w:t xml:space="preserve">  </w:t>
      </w:r>
      <w:r>
        <w:rPr>
          <w:rFonts w:hint="default" w:asciiTheme="minorAscii" w:hAnsiTheme="minorAscii"/>
          <w:spacing w:val="-2"/>
        </w:rPr>
        <w:t>sanitation</w:t>
      </w:r>
      <w:r>
        <w:rPr>
          <w:rFonts w:hint="default" w:asciiTheme="minorAscii" w:hAnsiTheme="minorAscii"/>
          <w:spacing w:val="1"/>
        </w:rPr>
        <w:t xml:space="preserve">  </w:t>
      </w:r>
      <w:r>
        <w:rPr>
          <w:rFonts w:hint="default" w:asciiTheme="minorAscii" w:hAnsiTheme="minorAscii"/>
          <w:spacing w:val="-2"/>
        </w:rPr>
        <w:t>facilities</w:t>
      </w:r>
      <w:r>
        <w:rPr>
          <w:rFonts w:hint="default" w:asciiTheme="minorAscii" w:hAnsiTheme="minorAscii"/>
          <w:spacing w:val="6"/>
        </w:rPr>
        <w:t xml:space="preserve">  </w:t>
      </w:r>
      <w:r>
        <w:rPr>
          <w:rFonts w:hint="default" w:asciiTheme="minorAscii" w:hAnsiTheme="minorAscii"/>
          <w:spacing w:val="-2"/>
        </w:rPr>
        <w:t>may</w:t>
      </w:r>
      <w:r>
        <w:rPr>
          <w:rFonts w:hint="default" w:asciiTheme="minorAscii" w:hAnsiTheme="minorAscii"/>
          <w:spacing w:val="8"/>
        </w:rPr>
        <w:t xml:space="preserve"> 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1"/>
        </w:rPr>
        <w:t>undertaken without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prior approval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 writing from the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lessor. All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such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changes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upgrading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performed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authorised</w:t>
      </w:r>
      <w:r>
        <w:rPr>
          <w:rFonts w:hint="default" w:asciiTheme="minorAscii" w:hAnsiTheme="minorAscii"/>
          <w:spacing w:val="3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personnel.</w:t>
      </w:r>
    </w:p>
    <w:p>
      <w:pPr>
        <w:pStyle w:val="2"/>
        <w:spacing w:before="206" w:line="180" w:lineRule="auto"/>
        <w:ind w:left="49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z w:val="28"/>
          <w:szCs w:val="28"/>
        </w:rPr>
        <w:t>16.        SUB-LEASING,</w:t>
      </w:r>
      <w:r>
        <w:rPr>
          <w:rFonts w:hint="default" w:asciiTheme="minorAscii" w:hAnsiTheme="minorAscii"/>
          <w:b/>
          <w:bCs/>
          <w:color w:val="00558C"/>
          <w:spacing w:val="9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z w:val="28"/>
          <w:szCs w:val="28"/>
        </w:rPr>
        <w:t>CONVEYANCE</w:t>
      </w:r>
      <w:r>
        <w:rPr>
          <w:rFonts w:hint="default" w:asciiTheme="minorAscii" w:hAnsiTheme="minorAscii"/>
          <w:b/>
          <w:bCs/>
          <w:color w:val="00558C"/>
          <w:spacing w:val="2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z w:val="28"/>
          <w:szCs w:val="28"/>
        </w:rPr>
        <w:t>AND</w:t>
      </w:r>
      <w:r>
        <w:rPr>
          <w:rFonts w:hint="default" w:asciiTheme="minorAscii" w:hAnsiTheme="minorAscii"/>
          <w:b/>
          <w:bCs/>
          <w:color w:val="00558C"/>
          <w:spacing w:val="19"/>
          <w:w w:val="101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z w:val="28"/>
          <w:szCs w:val="28"/>
        </w:rPr>
        <w:t>MOR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TGAGING</w:t>
      </w:r>
    </w:p>
    <w:p>
      <w:pPr>
        <w:pStyle w:val="2"/>
        <w:spacing w:before="101" w:line="248" w:lineRule="auto"/>
        <w:ind w:left="38" w:right="77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Complete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1"/>
        </w:rPr>
        <w:t>or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1"/>
        </w:rPr>
        <w:t>partial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1"/>
        </w:rPr>
        <w:t>sub-leasing,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1"/>
        </w:rPr>
        <w:t>convey</w:t>
      </w:r>
      <w:r>
        <w:rPr>
          <w:rFonts w:hint="default" w:asciiTheme="minorAscii" w:hAnsiTheme="minorAscii"/>
          <w:spacing w:val="-2"/>
        </w:rPr>
        <w:t>ance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and/or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mortgaging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contract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are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permitted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without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prior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approval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 writing from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lessor.</w:t>
      </w:r>
    </w:p>
    <w:p>
      <w:pPr>
        <w:pStyle w:val="2"/>
        <w:spacing w:before="196" w:line="187" w:lineRule="auto"/>
        <w:ind w:left="49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17.         COMPENSATION</w:t>
      </w:r>
      <w:r>
        <w:rPr>
          <w:rFonts w:hint="default" w:asciiTheme="minorAscii" w:hAnsiTheme="minorAscii"/>
          <w:b/>
          <w:bCs/>
          <w:color w:val="00558C"/>
          <w:spacing w:val="18"/>
          <w:w w:val="101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IN THE</w:t>
      </w:r>
      <w:r>
        <w:rPr>
          <w:rFonts w:hint="default" w:asciiTheme="minorAscii" w:hAnsiTheme="minorAscii"/>
          <w:b/>
          <w:bCs/>
          <w:color w:val="00558C"/>
          <w:spacing w:val="18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EVENT OF</w:t>
      </w:r>
      <w:r>
        <w:rPr>
          <w:rFonts w:hint="default" w:asciiTheme="minorAscii" w:hAnsiTheme="minorAscii"/>
          <w:b/>
          <w:bCs/>
          <w:color w:val="00558C"/>
          <w:spacing w:val="19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LESSOR'S</w:t>
      </w:r>
      <w:r>
        <w:rPr>
          <w:rFonts w:hint="default" w:asciiTheme="minorAscii" w:hAnsiTheme="minorAscii"/>
          <w:b/>
          <w:bCs/>
          <w:color w:val="00558C"/>
          <w:spacing w:val="18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3"/>
          <w:sz w:val="28"/>
          <w:szCs w:val="28"/>
        </w:rPr>
        <w:t>DEFAULT</w:t>
      </w:r>
    </w:p>
    <w:p>
      <w:pPr>
        <w:pStyle w:val="2"/>
        <w:spacing w:before="178" w:line="189" w:lineRule="auto"/>
        <w:ind w:left="43"/>
        <w:rPr>
          <w:rFonts w:hint="default" w:asciiTheme="minorAscii" w:hAnsiTheme="minorAscii"/>
        </w:rPr>
      </w:pPr>
      <w:r>
        <w:rPr>
          <w:rFonts w:hint="default" w:asciiTheme="minorAscii" w:hAnsiTheme="minorAscii"/>
          <w:color w:val="FF0000"/>
          <w:spacing w:val="-2"/>
        </w:rPr>
        <w:t>(deleted)</w:t>
      </w:r>
    </w:p>
    <w:p>
      <w:pPr>
        <w:pStyle w:val="2"/>
        <w:spacing w:before="184" w:line="196" w:lineRule="auto"/>
        <w:ind w:left="49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18.         LESSEE'S</w:t>
      </w:r>
      <w:r>
        <w:rPr>
          <w:rFonts w:hint="default" w:asciiTheme="minorAscii" w:hAnsiTheme="minorAscii"/>
          <w:b/>
          <w:bCs/>
          <w:color w:val="00558C"/>
          <w:spacing w:val="17"/>
          <w:w w:val="101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BREACH OF AGREEME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NT/EVICTION</w:t>
      </w:r>
    </w:p>
    <w:p>
      <w:pPr>
        <w:pStyle w:val="2"/>
        <w:spacing w:before="175" w:line="189" w:lineRule="auto"/>
        <w:ind w:left="43"/>
        <w:rPr>
          <w:rFonts w:hint="default" w:asciiTheme="minorAscii" w:hAnsiTheme="minorAscii"/>
        </w:rPr>
      </w:pPr>
      <w:r>
        <w:rPr>
          <w:rFonts w:hint="default" w:asciiTheme="minorAscii" w:hAnsiTheme="minorAscii"/>
          <w:color w:val="FF0000"/>
          <w:spacing w:val="-2"/>
        </w:rPr>
        <w:t>(deleted)</w:t>
      </w:r>
    </w:p>
    <w:p>
      <w:pPr>
        <w:pStyle w:val="2"/>
        <w:spacing w:before="208" w:line="179" w:lineRule="auto"/>
        <w:ind w:left="49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19.</w:t>
      </w:r>
      <w:r>
        <w:rPr>
          <w:rFonts w:hint="default" w:asciiTheme="minorAscii" w:hAnsiTheme="minorAscii"/>
          <w:b/>
          <w:bCs/>
          <w:color w:val="00558C"/>
          <w:spacing w:val="6"/>
          <w:sz w:val="28"/>
          <w:szCs w:val="28"/>
        </w:rPr>
        <w:t xml:space="preserve">        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VACATING THE</w:t>
      </w:r>
      <w:r>
        <w:rPr>
          <w:rFonts w:hint="default" w:asciiTheme="minorAscii" w:hAnsiTheme="minorAscii"/>
          <w:b/>
          <w:bCs/>
          <w:color w:val="00558C"/>
          <w:spacing w:val="19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PREMISES</w:t>
      </w:r>
    </w:p>
    <w:p>
      <w:pPr>
        <w:pStyle w:val="2"/>
        <w:spacing w:before="179" w:line="222" w:lineRule="auto"/>
        <w:ind w:left="38" w:right="769" w:firstLine="8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Upon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vacating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  premises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  lessee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2"/>
        </w:rPr>
        <w:t>shall  return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2"/>
        </w:rPr>
        <w:t>the  lease</w:t>
      </w:r>
      <w:r>
        <w:rPr>
          <w:rFonts w:hint="default" w:asciiTheme="minorAscii" w:hAnsiTheme="minorAscii"/>
          <w:spacing w:val="3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object  in</w:t>
      </w:r>
      <w:r>
        <w:rPr>
          <w:rFonts w:hint="default" w:asciiTheme="minorAscii" w:hAnsiTheme="minorAscii"/>
          <w:spacing w:val="4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3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tidy</w:t>
      </w:r>
      <w:r>
        <w:rPr>
          <w:rFonts w:hint="default" w:asciiTheme="minorAscii" w:hAnsiTheme="minorAscii"/>
          <w:spacing w:val="4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40"/>
          <w:w w:val="102"/>
        </w:rPr>
        <w:t xml:space="preserve"> </w:t>
      </w:r>
      <w:r>
        <w:rPr>
          <w:rFonts w:hint="default" w:asciiTheme="minorAscii" w:hAnsiTheme="minorAscii"/>
          <w:spacing w:val="-2"/>
        </w:rPr>
        <w:t>clean</w:t>
      </w:r>
      <w:r>
        <w:rPr>
          <w:rFonts w:hint="default" w:asciiTheme="minorAscii" w:hAnsiTheme="minorAscii"/>
          <w:spacing w:val="4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condition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3"/>
        </w:rPr>
        <w:t>and  in</w:t>
      </w:r>
      <w:r>
        <w:rPr>
          <w:rFonts w:hint="default" w:asciiTheme="minorAscii" w:hAnsiTheme="minorAscii"/>
          <w:spacing w:val="39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such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condition as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required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by the work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programme,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if any,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prior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approval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under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point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15,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otherwise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de</w:t>
      </w:r>
      <w:r>
        <w:rPr>
          <w:rFonts w:hint="default" w:asciiTheme="minorAscii" w:hAnsiTheme="minorAscii"/>
          <w:spacing w:val="-3"/>
        </w:rPr>
        <w:t>void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of wear and tear due to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non-fulfilment of the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maintenance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obligation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or the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1"/>
        </w:rPr>
        <w:t>work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programme.</w:t>
      </w:r>
    </w:p>
    <w:p>
      <w:pPr>
        <w:pStyle w:val="2"/>
        <w:spacing w:before="178" w:line="223" w:lineRule="auto"/>
        <w:ind w:left="38" w:right="771" w:firstLine="8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If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property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is to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be sold</w:t>
      </w:r>
      <w:r>
        <w:rPr>
          <w:rFonts w:hint="default" w:asciiTheme="minorAscii" w:hAnsiTheme="minorAscii"/>
          <w:spacing w:val="-2"/>
        </w:rPr>
        <w:t xml:space="preserve"> or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leased to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others, 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lessee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undertakes, after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prior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notice, to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give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interested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parties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access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premises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as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when</w:t>
      </w:r>
      <w:r>
        <w:rPr>
          <w:rFonts w:hint="default" w:asciiTheme="minorAscii" w:hAnsiTheme="minorAscii"/>
          <w:spacing w:val="38"/>
        </w:rPr>
        <w:t xml:space="preserve"> </w:t>
      </w:r>
      <w:r>
        <w:rPr>
          <w:rFonts w:hint="default" w:asciiTheme="minorAscii" w:hAnsiTheme="minorAscii"/>
          <w:spacing w:val="-2"/>
        </w:rPr>
        <w:t>required.</w:t>
      </w:r>
      <w:r>
        <w:rPr>
          <w:rFonts w:hint="default" w:asciiTheme="minorAscii" w:hAnsiTheme="minorAscii"/>
          <w:spacing w:val="40"/>
        </w:rPr>
        <w:t xml:space="preserve"> </w:t>
      </w:r>
      <w:r>
        <w:rPr>
          <w:rFonts w:hint="default" w:asciiTheme="minorAscii" w:hAnsiTheme="minorAscii"/>
          <w:spacing w:val="-2"/>
        </w:rPr>
        <w:t>Upon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vacation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lessor</w:t>
      </w:r>
      <w:r>
        <w:rPr>
          <w:rFonts w:hint="default" w:asciiTheme="minorAscii" w:hAnsiTheme="minorAscii"/>
          <w:spacing w:val="31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36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given</w:t>
      </w:r>
      <w:r>
        <w:rPr>
          <w:rFonts w:hint="default" w:asciiTheme="minorAscii" w:hAnsiTheme="minorAscii"/>
          <w:spacing w:val="36"/>
        </w:rPr>
        <w:t xml:space="preserve"> </w:t>
      </w:r>
      <w:r>
        <w:rPr>
          <w:rFonts w:hint="default" w:asciiTheme="minorAscii" w:hAnsiTheme="minorAscii"/>
          <w:spacing w:val="-2"/>
        </w:rPr>
        <w:t>immediate</w:t>
      </w:r>
      <w:r>
        <w:rPr>
          <w:rFonts w:hint="default" w:asciiTheme="minorAscii" w:hAnsiTheme="minorAscii"/>
          <w:spacing w:val="3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access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premises.</w:t>
      </w:r>
    </w:p>
    <w:p>
      <w:pPr>
        <w:pStyle w:val="2"/>
        <w:spacing w:before="184" w:line="196" w:lineRule="auto"/>
        <w:ind w:left="4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20.</w:t>
      </w:r>
      <w:r>
        <w:rPr>
          <w:rFonts w:hint="default" w:asciiTheme="minorAscii" w:hAnsiTheme="minorAscii"/>
          <w:b/>
          <w:bCs/>
          <w:color w:val="00558C"/>
          <w:spacing w:val="6"/>
          <w:sz w:val="28"/>
          <w:szCs w:val="28"/>
        </w:rPr>
        <w:t xml:space="preserve">       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COMPENSATION</w:t>
      </w:r>
      <w:r>
        <w:rPr>
          <w:rFonts w:hint="default" w:asciiTheme="minorAscii" w:hAnsiTheme="minorAscii"/>
          <w:b/>
          <w:bCs/>
          <w:color w:val="00558C"/>
          <w:spacing w:val="24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FOR CHANGES/UPGRA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DING</w:t>
      </w:r>
    </w:p>
    <w:p>
      <w:pPr>
        <w:pStyle w:val="2"/>
        <w:spacing w:before="175" w:line="230" w:lineRule="auto"/>
        <w:ind w:left="32" w:right="768" w:firstLine="2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When the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lease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object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is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1"/>
        </w:rPr>
        <w:t>returned to the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lessor,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1"/>
        </w:rPr>
        <w:t>no financial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compens</w:t>
      </w:r>
      <w:r>
        <w:rPr>
          <w:rFonts w:hint="default" w:asciiTheme="minorAscii" w:hAnsiTheme="minorAscii"/>
          <w:spacing w:val="-2"/>
        </w:rPr>
        <w:t>ation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will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given for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changes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upgrading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undertaken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by 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lessee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pursuant to the work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programme.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1"/>
        </w:rPr>
        <w:t>Neither will financial compe</w:t>
      </w:r>
      <w:r>
        <w:rPr>
          <w:rFonts w:hint="default" w:asciiTheme="minorAscii" w:hAnsiTheme="minorAscii"/>
          <w:spacing w:val="-2"/>
        </w:rPr>
        <w:t>nsation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normally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be given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changes or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upgrading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undertaken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by the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lessee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pursuant to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special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prior approval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under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point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15.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In the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event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major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maintenance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 xml:space="preserve">upgrading </w:t>
      </w:r>
      <w:r>
        <w:rPr>
          <w:rFonts w:hint="default" w:asciiTheme="minorAscii" w:hAnsiTheme="minorAscii"/>
          <w:spacing w:val="-2"/>
        </w:rPr>
        <w:t>works,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it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may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agreed that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such works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performed for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lessee's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account and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be written off over a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specified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period.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n</w:t>
      </w:r>
      <w:r>
        <w:rPr>
          <w:rFonts w:hint="default" w:asciiTheme="minorAscii" w:hAnsiTheme="minorAscii"/>
          <w:spacing w:val="-2"/>
        </w:rPr>
        <w:t>ormal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depreciation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period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10 years.</w:t>
      </w:r>
    </w:p>
    <w:p>
      <w:pPr>
        <w:spacing w:line="230" w:lineRule="auto"/>
        <w:rPr>
          <w:rFonts w:hint="default" w:asciiTheme="minorAscii" w:hAnsiTheme="minorAscii"/>
        </w:rPr>
        <w:sectPr>
          <w:footerReference r:id="rId24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pStyle w:val="2"/>
        <w:spacing w:before="36" w:line="179" w:lineRule="auto"/>
        <w:ind w:left="4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21.         FORCE</w:t>
      </w:r>
      <w:r>
        <w:rPr>
          <w:rFonts w:hint="default" w:asciiTheme="minorAscii" w:hAnsiTheme="minorAscii"/>
          <w:b/>
          <w:bCs/>
          <w:color w:val="00558C"/>
          <w:spacing w:val="19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MAJE</w:t>
      </w:r>
      <w:r>
        <w:rPr>
          <w:rFonts w:hint="default" w:asciiTheme="minorAscii" w:hAnsiTheme="minorAscii"/>
          <w:b/>
          <w:bCs/>
          <w:color w:val="00558C"/>
          <w:spacing w:val="-3"/>
          <w:sz w:val="28"/>
          <w:szCs w:val="28"/>
        </w:rPr>
        <w:t>URE</w:t>
      </w:r>
    </w:p>
    <w:p>
      <w:pPr>
        <w:pStyle w:val="2"/>
        <w:spacing w:before="177" w:line="227" w:lineRule="auto"/>
        <w:ind w:left="34" w:right="767" w:firstLine="12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Unforeseen events over which 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parties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have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no control,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such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as fire,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explosio</w:t>
      </w:r>
      <w:r>
        <w:rPr>
          <w:rFonts w:hint="default" w:asciiTheme="minorAscii" w:hAnsiTheme="minorAscii"/>
          <w:spacing w:val="-2"/>
        </w:rPr>
        <w:t>n,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natural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damage,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interruption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water  supply  or  electricity  supply  etc.,  do</w:t>
      </w:r>
      <w:r>
        <w:rPr>
          <w:rFonts w:hint="default" w:asciiTheme="minorAscii" w:hAnsiTheme="minorAscii"/>
          <w:spacing w:val="7"/>
        </w:rPr>
        <w:t xml:space="preserve">  </w:t>
      </w:r>
      <w:r>
        <w:rPr>
          <w:rFonts w:hint="default" w:asciiTheme="minorAscii" w:hAnsiTheme="minorAscii"/>
          <w:spacing w:val="-1"/>
        </w:rPr>
        <w:t>not</w:t>
      </w:r>
      <w:r>
        <w:rPr>
          <w:rFonts w:hint="default" w:asciiTheme="minorAscii" w:hAnsiTheme="minorAscii"/>
          <w:spacing w:val="3"/>
        </w:rPr>
        <w:t xml:space="preserve">  </w:t>
      </w:r>
      <w:r>
        <w:rPr>
          <w:rFonts w:hint="default" w:asciiTheme="minorAscii" w:hAnsiTheme="minorAscii"/>
          <w:spacing w:val="-1"/>
        </w:rPr>
        <w:t>exempt  the</w:t>
      </w:r>
      <w:r>
        <w:rPr>
          <w:rFonts w:hint="default" w:asciiTheme="minorAscii" w:hAnsiTheme="minorAscii"/>
          <w:spacing w:val="7"/>
        </w:rPr>
        <w:t xml:space="preserve">  </w:t>
      </w:r>
      <w:r>
        <w:rPr>
          <w:rFonts w:hint="default" w:asciiTheme="minorAscii" w:hAnsiTheme="minorAscii"/>
          <w:spacing w:val="-1"/>
        </w:rPr>
        <w:t>parties</w:t>
      </w:r>
      <w:r>
        <w:rPr>
          <w:rFonts w:hint="default" w:asciiTheme="minorAscii" w:hAnsiTheme="minorAscii"/>
        </w:rPr>
        <w:t xml:space="preserve">  </w:t>
      </w:r>
      <w:r>
        <w:rPr>
          <w:rFonts w:hint="default" w:asciiTheme="minorAscii" w:hAnsiTheme="minorAscii"/>
          <w:spacing w:val="-1"/>
        </w:rPr>
        <w:t>from  fulfilling</w:t>
      </w:r>
      <w:r>
        <w:rPr>
          <w:rFonts w:hint="default" w:asciiTheme="minorAscii" w:hAnsiTheme="minorAscii"/>
          <w:spacing w:val="51"/>
        </w:rPr>
        <w:t xml:space="preserve"> </w:t>
      </w:r>
      <w:r>
        <w:rPr>
          <w:rFonts w:hint="default" w:asciiTheme="minorAscii" w:hAnsiTheme="minorAscii"/>
          <w:spacing w:val="-1"/>
        </w:rPr>
        <w:t>their</w:t>
      </w:r>
      <w:r>
        <w:rPr>
          <w:rFonts w:hint="default" w:asciiTheme="minorAscii" w:hAnsiTheme="minorAscii"/>
          <w:spacing w:val="3"/>
        </w:rPr>
        <w:t xml:space="preserve">  </w:t>
      </w:r>
      <w:r>
        <w:rPr>
          <w:rFonts w:hint="default" w:asciiTheme="minorAscii" w:hAnsiTheme="minorAscii"/>
          <w:spacing w:val="-1"/>
        </w:rPr>
        <w:t>obliga</w:t>
      </w:r>
      <w:r>
        <w:rPr>
          <w:rFonts w:hint="default" w:asciiTheme="minorAscii" w:hAnsiTheme="minorAscii"/>
          <w:spacing w:val="-2"/>
        </w:rPr>
        <w:t>tions</w:t>
      </w:r>
      <w:r>
        <w:rPr>
          <w:rFonts w:hint="default" w:asciiTheme="minorAscii" w:hAnsiTheme="minorAscii"/>
          <w:spacing w:val="6"/>
        </w:rPr>
        <w:t xml:space="preserve">  </w:t>
      </w:r>
      <w:r>
        <w:rPr>
          <w:rFonts w:hint="default" w:asciiTheme="minorAscii" w:hAnsiTheme="minorAscii"/>
          <w:spacing w:val="-2"/>
        </w:rPr>
        <w:t>under</w:t>
      </w:r>
      <w:r>
        <w:rPr>
          <w:rFonts w:hint="default" w:asciiTheme="minorAscii" w:hAnsiTheme="minorAscii"/>
          <w:spacing w:val="50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agreement, except where such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obligations cannot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be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fulfilled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without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incurring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abnormally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high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ex</w:t>
      </w:r>
      <w:r>
        <w:rPr>
          <w:rFonts w:hint="default" w:asciiTheme="minorAscii" w:hAnsiTheme="minorAscii"/>
          <w:spacing w:val="-2"/>
        </w:rPr>
        <w:t>penses.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such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cases the obligation to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pay compensation for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loss or damage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becomes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1"/>
        </w:rPr>
        <w:t>void.</w:t>
      </w:r>
    </w:p>
    <w:p>
      <w:pPr>
        <w:pStyle w:val="2"/>
        <w:spacing w:before="207" w:line="179" w:lineRule="auto"/>
        <w:ind w:left="4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22.         INSURANCE</w:t>
      </w:r>
    </w:p>
    <w:p>
      <w:pPr>
        <w:pStyle w:val="2"/>
        <w:spacing w:before="177" w:line="214" w:lineRule="auto"/>
        <w:ind w:left="38" w:right="770" w:hanging="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1"/>
        </w:rPr>
        <w:t>lessee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shall take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out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liability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-2"/>
        </w:rPr>
        <w:t>surance for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damage to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persons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property. The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insurance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policy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included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as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an annex to this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agreement.</w:t>
      </w:r>
    </w:p>
    <w:p>
      <w:pPr>
        <w:pStyle w:val="2"/>
        <w:spacing w:before="177" w:line="223" w:lineRule="auto"/>
        <w:ind w:left="32" w:right="771" w:hanging="2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lessee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has the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right to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insure the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lease ob</w:t>
      </w:r>
      <w:r>
        <w:rPr>
          <w:rFonts w:hint="default" w:asciiTheme="minorAscii" w:hAnsiTheme="minorAscii"/>
          <w:spacing w:val="-2"/>
        </w:rPr>
        <w:t>ject.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If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Norwegian Coastal Administration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not automatically co-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insured, this shall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be agreed. A copy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of the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insurance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policy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shall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be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sent to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Norwegian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C</w:t>
      </w:r>
      <w:r>
        <w:rPr>
          <w:rFonts w:hint="default" w:asciiTheme="minorAscii" w:hAnsiTheme="minorAscii"/>
          <w:spacing w:val="-2"/>
        </w:rPr>
        <w:t>oastal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Administration.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Any compensation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payment shall go towards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rebuilding etc.</w:t>
      </w:r>
      <w:r>
        <w:rPr>
          <w:rFonts w:hint="default" w:asciiTheme="minorAscii" w:hAnsiTheme="minorAscii"/>
          <w:spacing w:val="-2"/>
        </w:rPr>
        <w:t>,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lease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object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so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far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as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that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possible.</w:t>
      </w:r>
    </w:p>
    <w:p>
      <w:pPr>
        <w:pStyle w:val="2"/>
        <w:spacing w:before="208" w:line="179" w:lineRule="auto"/>
        <w:ind w:left="4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23.         SALE</w:t>
      </w:r>
    </w:p>
    <w:p>
      <w:pPr>
        <w:pStyle w:val="2"/>
        <w:spacing w:before="177" w:line="227" w:lineRule="auto"/>
        <w:ind w:left="32" w:right="770" w:firstLine="15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If the question arises of selling the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lease object, sale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shall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1"/>
        </w:rPr>
        <w:t>t</w:t>
      </w:r>
      <w:r>
        <w:rPr>
          <w:rFonts w:hint="default" w:asciiTheme="minorAscii" w:hAnsiTheme="minorAscii"/>
          <w:spacing w:val="-2"/>
        </w:rPr>
        <w:t>ake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place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accordance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2"/>
        </w:rPr>
        <w:t>with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Instructions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Disposal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Real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1"/>
        </w:rPr>
        <w:t>Property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belonging to the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State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and for Transfer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Real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Property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1"/>
        </w:rPr>
        <w:t>between S</w:t>
      </w:r>
      <w:r>
        <w:rPr>
          <w:rFonts w:hint="default" w:asciiTheme="minorAscii" w:hAnsiTheme="minorAscii"/>
          <w:spacing w:val="-2"/>
        </w:rPr>
        <w:t>tate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Institutions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(Instructions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Sale), and with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premises set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by the Government and the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1"/>
        </w:rPr>
        <w:t>Storing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(Norwegian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Parliament). Thi</w:t>
      </w:r>
      <w:r>
        <w:rPr>
          <w:rFonts w:hint="default" w:asciiTheme="minorAscii" w:hAnsiTheme="minorAscii"/>
          <w:spacing w:val="-2"/>
        </w:rPr>
        <w:t>s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agreement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does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therefore confer on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lessee a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pre-emptive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right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 xml:space="preserve">in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event of the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sale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lease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object.</w:t>
      </w:r>
    </w:p>
    <w:p>
      <w:pPr>
        <w:pStyle w:val="2"/>
        <w:spacing w:before="208" w:line="179" w:lineRule="auto"/>
        <w:ind w:left="4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24.         MISCELLANEOUS</w:t>
      </w:r>
    </w:p>
    <w:p>
      <w:pPr>
        <w:pStyle w:val="2"/>
        <w:spacing w:before="177" w:line="188" w:lineRule="auto"/>
        <w:ind w:left="3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lessee shall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by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1 April each year file a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report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ac</w:t>
      </w:r>
      <w:r>
        <w:rPr>
          <w:rFonts w:hint="default" w:asciiTheme="minorAscii" w:hAnsiTheme="minorAscii"/>
          <w:spacing w:val="-2"/>
        </w:rPr>
        <w:t>counting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his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activities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connection with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lease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object.</w:t>
      </w:r>
    </w:p>
    <w:p>
      <w:pPr>
        <w:pStyle w:val="2"/>
        <w:spacing w:before="177" w:line="223" w:lineRule="auto"/>
        <w:ind w:left="38" w:right="768" w:firstLine="8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Either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party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may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request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that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agreement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 taken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up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negotiation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 the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event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changes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in the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premises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 xml:space="preserve">underlying the agreement. Where funds are granted from government gaming revenues, the parties will </w:t>
      </w:r>
      <w:r>
        <w:rPr>
          <w:rFonts w:hint="default" w:asciiTheme="minorAscii" w:hAnsiTheme="minorAscii"/>
          <w:spacing w:val="-2"/>
        </w:rPr>
        <w:t>review 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agreement to ensure that sufficient account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is taken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new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premises</w:t>
      </w:r>
      <w:r>
        <w:rPr>
          <w:rFonts w:hint="default" w:asciiTheme="minorAscii" w:hAnsiTheme="minorAscii"/>
          <w:spacing w:val="-2"/>
        </w:rPr>
        <w:t>,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if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any, for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lease.</w:t>
      </w:r>
    </w:p>
    <w:p>
      <w:pPr>
        <w:pStyle w:val="2"/>
        <w:spacing w:before="208" w:line="179" w:lineRule="auto"/>
        <w:ind w:left="4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25.         LEGAL VENUE</w:t>
      </w:r>
    </w:p>
    <w:p>
      <w:pPr>
        <w:pStyle w:val="2"/>
        <w:spacing w:before="179" w:line="188" w:lineRule="auto"/>
        <w:ind w:left="3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legal venue for all disputes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related to the tenancy shall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be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the judicial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distric</w:t>
      </w:r>
      <w:r>
        <w:rPr>
          <w:rFonts w:hint="default" w:asciiTheme="minorAscii" w:hAnsiTheme="minorAscii"/>
          <w:spacing w:val="-2"/>
        </w:rPr>
        <w:t>t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which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property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located.</w:t>
      </w:r>
    </w:p>
    <w:p>
      <w:pPr>
        <w:pStyle w:val="2"/>
        <w:spacing w:before="205" w:line="179" w:lineRule="auto"/>
        <w:ind w:left="4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26.</w:t>
      </w:r>
      <w:r>
        <w:rPr>
          <w:rFonts w:hint="default" w:asciiTheme="minorAscii" w:hAnsiTheme="minorAscii"/>
          <w:b/>
          <w:bCs/>
          <w:color w:val="00558C"/>
          <w:spacing w:val="7"/>
          <w:sz w:val="28"/>
          <w:szCs w:val="28"/>
        </w:rPr>
        <w:t xml:space="preserve">        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SIGNATURE</w:t>
      </w:r>
    </w:p>
    <w:p>
      <w:pPr>
        <w:pStyle w:val="2"/>
        <w:spacing w:before="180" w:line="188" w:lineRule="auto"/>
        <w:ind w:left="3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This agreement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is signed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2 – two – copies, one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1"/>
        </w:rPr>
        <w:t>fo</w:t>
      </w:r>
      <w:r>
        <w:rPr>
          <w:rFonts w:hint="default" w:asciiTheme="minorAscii" w:hAnsiTheme="minorAscii"/>
          <w:spacing w:val="-2"/>
        </w:rPr>
        <w:t>r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each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party.</w:t>
      </w:r>
    </w:p>
    <w:p>
      <w:pPr>
        <w:spacing w:line="121" w:lineRule="exact"/>
        <w:rPr>
          <w:rFonts w:hint="default" w:asciiTheme="minorAscii" w:hAnsiTheme="minorAscii"/>
        </w:rPr>
      </w:pPr>
    </w:p>
    <w:tbl>
      <w:tblPr>
        <w:tblStyle w:val="7"/>
        <w:tblW w:w="8526" w:type="dxa"/>
        <w:tblInd w:w="86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64"/>
        <w:gridCol w:w="426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283" w:hRule="atLeast"/>
        </w:trPr>
        <w:tc>
          <w:tcPr>
            <w:tcW w:w="4264" w:type="dxa"/>
            <w:vAlign w:val="top"/>
          </w:tcPr>
          <w:p>
            <w:pPr>
              <w:pStyle w:val="8"/>
              <w:spacing w:before="120" w:line="193" w:lineRule="auto"/>
              <w:ind w:left="294"/>
              <w:rPr>
                <w:rFonts w:hint="default" w:asciiTheme="minorAscii" w:hAnsiTheme="minorAscii"/>
              </w:rPr>
            </w:pPr>
            <w:r>
              <w:rPr>
                <w:rFonts w:hint="default" w:asciiTheme="minorAscii" w:hAnsiTheme="minorAscii"/>
              </w:rPr>
              <w:t>For</w:t>
            </w:r>
            <w:r>
              <w:rPr>
                <w:rFonts w:hint="default" w:asciiTheme="minorAscii" w:hAnsiTheme="minorAscii"/>
                <w:spacing w:val="12"/>
              </w:rPr>
              <w:t xml:space="preserve"> </w:t>
            </w:r>
            <w:r>
              <w:rPr>
                <w:rFonts w:hint="default" w:asciiTheme="minorAscii" w:hAnsiTheme="minorAscii"/>
              </w:rPr>
              <w:t>the</w:t>
            </w:r>
            <w:r>
              <w:rPr>
                <w:rFonts w:hint="default" w:asciiTheme="minorAscii" w:hAnsiTheme="minorAscii"/>
                <w:spacing w:val="16"/>
                <w:w w:val="101"/>
              </w:rPr>
              <w:t xml:space="preserve"> </w:t>
            </w:r>
            <w:r>
              <w:rPr>
                <w:rFonts w:hint="default" w:asciiTheme="minorAscii" w:hAnsiTheme="minorAscii"/>
              </w:rPr>
              <w:t>lessor</w:t>
            </w:r>
            <w:r>
              <w:rPr>
                <w:rFonts w:hint="default" w:asciiTheme="minorAscii" w:hAnsiTheme="minorAscii"/>
                <w:spacing w:val="12"/>
              </w:rPr>
              <w:t>:</w:t>
            </w:r>
          </w:p>
          <w:p>
            <w:pPr>
              <w:spacing w:line="352" w:lineRule="auto"/>
              <w:rPr>
                <w:rFonts w:hint="default" w:asciiTheme="minorAscii" w:hAnsiTheme="minorAscii"/>
                <w:sz w:val="21"/>
              </w:rPr>
            </w:pPr>
          </w:p>
          <w:p>
            <w:pPr>
              <w:pStyle w:val="8"/>
              <w:spacing w:before="58" w:line="202" w:lineRule="auto"/>
              <w:ind w:left="294"/>
              <w:rPr>
                <w:rFonts w:hint="default" w:asciiTheme="minorAscii" w:hAnsiTheme="minorAscii"/>
              </w:rPr>
            </w:pPr>
            <w:r>
              <w:rPr>
                <w:rFonts w:hint="default" w:asciiTheme="minorAscii" w:hAnsiTheme="minorAscii"/>
                <w:spacing w:val="-2"/>
              </w:rPr>
              <w:t>Place/date:</w:t>
            </w:r>
            <w:r>
              <w:rPr>
                <w:rFonts w:hint="default" w:asciiTheme="minorAscii" w:hAnsiTheme="minorAscii"/>
                <w:spacing w:val="29"/>
                <w:w w:val="101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</w:rPr>
              <w:t>…</w:t>
            </w:r>
            <w:r>
              <w:rPr>
                <w:rFonts w:hint="default" w:asciiTheme="minorAscii" w:hAnsiTheme="minorAscii"/>
                <w:spacing w:val="-30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</w:rPr>
              <w:t>…</w:t>
            </w:r>
            <w:r>
              <w:rPr>
                <w:rFonts w:hint="default" w:asciiTheme="minorAscii" w:hAnsiTheme="minorAscii"/>
                <w:spacing w:val="-26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</w:rPr>
              <w:t>…</w:t>
            </w:r>
            <w:r>
              <w:rPr>
                <w:rFonts w:hint="default" w:asciiTheme="minorAscii" w:hAnsiTheme="minorAscii"/>
                <w:spacing w:val="-29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</w:rPr>
              <w:t>…</w:t>
            </w:r>
            <w:r>
              <w:rPr>
                <w:rFonts w:hint="default" w:asciiTheme="minorAscii" w:hAnsiTheme="minorAscii"/>
                <w:spacing w:val="-27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</w:rPr>
              <w:t>…</w:t>
            </w:r>
            <w:r>
              <w:rPr>
                <w:rFonts w:hint="default" w:asciiTheme="minorAscii" w:hAnsiTheme="minorAscii"/>
                <w:spacing w:val="-29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</w:rPr>
              <w:t>…</w:t>
            </w:r>
            <w:r>
              <w:rPr>
                <w:rFonts w:hint="default" w:asciiTheme="minorAscii" w:hAnsiTheme="minorAscii"/>
                <w:spacing w:val="-27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</w:rPr>
              <w:t>…</w:t>
            </w:r>
            <w:r>
              <w:rPr>
                <w:rFonts w:hint="default" w:asciiTheme="minorAscii" w:hAnsiTheme="minorAscii"/>
                <w:spacing w:val="-28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</w:rPr>
              <w:t>..</w:t>
            </w:r>
          </w:p>
        </w:tc>
        <w:tc>
          <w:tcPr>
            <w:tcW w:w="4262" w:type="dxa"/>
            <w:vAlign w:val="top"/>
          </w:tcPr>
          <w:p>
            <w:pPr>
              <w:pStyle w:val="8"/>
              <w:spacing w:before="120" w:line="193" w:lineRule="auto"/>
              <w:ind w:left="235"/>
              <w:rPr>
                <w:rFonts w:hint="default" w:asciiTheme="minorAscii" w:hAnsiTheme="minorAscii"/>
              </w:rPr>
            </w:pPr>
            <w:r>
              <w:rPr>
                <w:rFonts w:hint="default" w:asciiTheme="minorAscii" w:hAnsiTheme="minorAscii"/>
              </w:rPr>
              <w:t>For</w:t>
            </w:r>
            <w:r>
              <w:rPr>
                <w:rFonts w:hint="default" w:asciiTheme="minorAscii" w:hAnsiTheme="minorAscii"/>
                <w:spacing w:val="11"/>
              </w:rPr>
              <w:t xml:space="preserve"> </w:t>
            </w:r>
            <w:r>
              <w:rPr>
                <w:rFonts w:hint="default" w:asciiTheme="minorAscii" w:hAnsiTheme="minorAscii"/>
              </w:rPr>
              <w:t>the</w:t>
            </w:r>
            <w:r>
              <w:rPr>
                <w:rFonts w:hint="default" w:asciiTheme="minorAscii" w:hAnsiTheme="minorAscii"/>
                <w:spacing w:val="17"/>
              </w:rPr>
              <w:t xml:space="preserve"> </w:t>
            </w:r>
            <w:r>
              <w:rPr>
                <w:rFonts w:hint="default" w:asciiTheme="minorAscii" w:hAnsiTheme="minorAscii"/>
              </w:rPr>
              <w:t>lessee</w:t>
            </w:r>
            <w:r>
              <w:rPr>
                <w:rFonts w:hint="default" w:asciiTheme="minorAscii" w:hAnsiTheme="minorAscii"/>
                <w:spacing w:val="11"/>
              </w:rPr>
              <w:t>:</w:t>
            </w:r>
          </w:p>
          <w:p>
            <w:pPr>
              <w:spacing w:line="352" w:lineRule="auto"/>
              <w:rPr>
                <w:rFonts w:hint="default" w:asciiTheme="minorAscii" w:hAnsiTheme="minorAscii"/>
                <w:sz w:val="21"/>
              </w:rPr>
            </w:pPr>
          </w:p>
          <w:p>
            <w:pPr>
              <w:pStyle w:val="8"/>
              <w:spacing w:before="58" w:line="202" w:lineRule="auto"/>
              <w:ind w:left="235"/>
              <w:rPr>
                <w:rFonts w:hint="default" w:asciiTheme="minorAscii" w:hAnsiTheme="minorAscii"/>
              </w:rPr>
            </w:pPr>
            <w:r>
              <w:rPr>
                <w:rFonts w:hint="default" w:asciiTheme="minorAscii" w:hAnsiTheme="minorAscii"/>
                <w:spacing w:val="-2"/>
              </w:rPr>
              <w:t>Place/date:</w:t>
            </w:r>
            <w:r>
              <w:rPr>
                <w:rFonts w:hint="default" w:asciiTheme="minorAscii" w:hAnsiTheme="minorAscii"/>
                <w:spacing w:val="29"/>
                <w:w w:val="101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</w:rPr>
              <w:t>…</w:t>
            </w:r>
            <w:r>
              <w:rPr>
                <w:rFonts w:hint="default" w:asciiTheme="minorAscii" w:hAnsiTheme="minorAscii"/>
                <w:spacing w:val="-30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</w:rPr>
              <w:t>…</w:t>
            </w:r>
            <w:r>
              <w:rPr>
                <w:rFonts w:hint="default" w:asciiTheme="minorAscii" w:hAnsiTheme="minorAscii"/>
                <w:spacing w:val="-26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</w:rPr>
              <w:t>…</w:t>
            </w:r>
            <w:r>
              <w:rPr>
                <w:rFonts w:hint="default" w:asciiTheme="minorAscii" w:hAnsiTheme="minorAscii"/>
                <w:spacing w:val="-29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</w:rPr>
              <w:t>…</w:t>
            </w:r>
            <w:r>
              <w:rPr>
                <w:rFonts w:hint="default" w:asciiTheme="minorAscii" w:hAnsiTheme="minorAscii"/>
                <w:spacing w:val="-27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</w:rPr>
              <w:t>…</w:t>
            </w:r>
            <w:r>
              <w:rPr>
                <w:rFonts w:hint="default" w:asciiTheme="minorAscii" w:hAnsiTheme="minorAscii"/>
                <w:spacing w:val="-29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</w:rPr>
              <w:t>…</w:t>
            </w:r>
            <w:r>
              <w:rPr>
                <w:rFonts w:hint="default" w:asciiTheme="minorAscii" w:hAnsiTheme="minorAscii"/>
                <w:spacing w:val="-27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</w:rPr>
              <w:t>…</w:t>
            </w:r>
            <w:r>
              <w:rPr>
                <w:rFonts w:hint="default" w:asciiTheme="minorAscii" w:hAnsiTheme="minorAscii"/>
                <w:spacing w:val="-28"/>
              </w:rPr>
              <w:t xml:space="preserve"> </w:t>
            </w:r>
            <w:r>
              <w:rPr>
                <w:rFonts w:hint="default" w:asciiTheme="minorAscii" w:hAnsiTheme="minorAscii"/>
                <w:spacing w:val="-2"/>
              </w:rPr>
              <w:t>..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77" w:hRule="atLeast"/>
        </w:trPr>
        <w:tc>
          <w:tcPr>
            <w:tcW w:w="4264" w:type="dxa"/>
            <w:vAlign w:val="top"/>
          </w:tcPr>
          <w:p>
            <w:pPr>
              <w:pStyle w:val="8"/>
              <w:spacing w:before="116" w:line="197" w:lineRule="auto"/>
              <w:ind w:left="235"/>
              <w:rPr>
                <w:rFonts w:hint="default" w:asciiTheme="minorAscii" w:hAnsiTheme="minorAscii"/>
              </w:rPr>
            </w:pPr>
            <w:r>
              <w:rPr>
                <w:rFonts w:hint="default" w:asciiTheme="minorAscii" w:hAnsiTheme="minorAscii"/>
                <w:spacing w:val="3"/>
              </w:rPr>
              <w:t>(</w:t>
            </w:r>
            <w:r>
              <w:rPr>
                <w:rFonts w:hint="default" w:asciiTheme="minorAscii" w:hAnsiTheme="minorAscii"/>
              </w:rPr>
              <w:t>NN</w:t>
            </w:r>
            <w:r>
              <w:rPr>
                <w:rFonts w:hint="default" w:asciiTheme="minorAscii" w:hAnsiTheme="minorAscii"/>
                <w:spacing w:val="3"/>
              </w:rPr>
              <w:t>)</w:t>
            </w:r>
          </w:p>
          <w:p>
            <w:pPr>
              <w:pStyle w:val="8"/>
              <w:spacing w:before="114" w:line="197" w:lineRule="auto"/>
              <w:ind w:left="235"/>
              <w:rPr>
                <w:rFonts w:hint="default" w:asciiTheme="minorAscii" w:hAnsiTheme="minorAscii"/>
              </w:rPr>
            </w:pPr>
            <w:r>
              <w:rPr>
                <w:rFonts w:hint="default" w:asciiTheme="minorAscii" w:hAnsiTheme="minorAscii"/>
                <w:spacing w:val="13"/>
              </w:rPr>
              <w:t>(</w:t>
            </w:r>
            <w:r>
              <w:rPr>
                <w:rFonts w:hint="default" w:asciiTheme="minorAscii" w:hAnsiTheme="minorAscii"/>
              </w:rPr>
              <w:t>position</w:t>
            </w:r>
            <w:r>
              <w:rPr>
                <w:rFonts w:hint="default" w:asciiTheme="minorAscii" w:hAnsiTheme="minorAscii"/>
                <w:spacing w:val="13"/>
              </w:rPr>
              <w:t>)</w:t>
            </w:r>
          </w:p>
        </w:tc>
        <w:tc>
          <w:tcPr>
            <w:tcW w:w="4262" w:type="dxa"/>
            <w:vAlign w:val="top"/>
          </w:tcPr>
          <w:p>
            <w:pPr>
              <w:pStyle w:val="8"/>
              <w:spacing w:before="116" w:line="197" w:lineRule="auto"/>
              <w:ind w:left="232"/>
              <w:rPr>
                <w:rFonts w:hint="default" w:asciiTheme="minorAscii" w:hAnsiTheme="minorAscii"/>
              </w:rPr>
            </w:pPr>
            <w:r>
              <w:rPr>
                <w:rFonts w:hint="default" w:asciiTheme="minorAscii" w:hAnsiTheme="minorAscii"/>
                <w:spacing w:val="3"/>
              </w:rPr>
              <w:t>(</w:t>
            </w:r>
            <w:r>
              <w:rPr>
                <w:rFonts w:hint="default" w:asciiTheme="minorAscii" w:hAnsiTheme="minorAscii"/>
              </w:rPr>
              <w:t>NN</w:t>
            </w:r>
            <w:r>
              <w:rPr>
                <w:rFonts w:hint="default" w:asciiTheme="minorAscii" w:hAnsiTheme="minorAscii"/>
                <w:spacing w:val="3"/>
              </w:rPr>
              <w:t>)</w:t>
            </w:r>
          </w:p>
          <w:p>
            <w:pPr>
              <w:pStyle w:val="8"/>
              <w:spacing w:before="114" w:line="197" w:lineRule="auto"/>
              <w:ind w:left="232"/>
              <w:rPr>
                <w:rFonts w:hint="default" w:asciiTheme="minorAscii" w:hAnsiTheme="minorAscii"/>
              </w:rPr>
            </w:pPr>
            <w:r>
              <w:rPr>
                <w:rFonts w:hint="default" w:asciiTheme="minorAscii" w:hAnsiTheme="minorAscii"/>
                <w:spacing w:val="13"/>
              </w:rPr>
              <w:t>(</w:t>
            </w:r>
            <w:r>
              <w:rPr>
                <w:rFonts w:hint="default" w:asciiTheme="minorAscii" w:hAnsiTheme="minorAscii"/>
              </w:rPr>
              <w:t>position</w:t>
            </w:r>
            <w:r>
              <w:rPr>
                <w:rFonts w:hint="default" w:asciiTheme="minorAscii" w:hAnsiTheme="minorAscii"/>
                <w:spacing w:val="13"/>
              </w:rPr>
              <w:t>)</w:t>
            </w:r>
          </w:p>
        </w:tc>
      </w:tr>
    </w:tbl>
    <w:p>
      <w:pPr>
        <w:rPr>
          <w:rFonts w:hint="default" w:asciiTheme="minorAscii" w:hAnsiTheme="minorAscii"/>
          <w:sz w:val="21"/>
        </w:rPr>
      </w:pPr>
    </w:p>
    <w:p>
      <w:pPr>
        <w:rPr>
          <w:rFonts w:hint="default" w:eastAsia="Arial" w:cs="Arial" w:asciiTheme="minorAscii" w:hAnsiTheme="minorAscii"/>
          <w:sz w:val="21"/>
          <w:szCs w:val="21"/>
        </w:rPr>
        <w:sectPr>
          <w:footerReference r:id="rId25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spacing w:line="22" w:lineRule="auto"/>
        <w:rPr>
          <w:rFonts w:hint="default" w:asciiTheme="minorAscii" w:hAnsiTheme="minorAscii"/>
          <w:sz w:val="2"/>
        </w:rPr>
      </w:pPr>
    </w:p>
    <w:p>
      <w:pPr>
        <w:spacing w:line="22" w:lineRule="auto"/>
        <w:rPr>
          <w:rFonts w:hint="default" w:eastAsia="Arial" w:cs="Arial" w:asciiTheme="minorAscii" w:hAnsiTheme="minorAscii"/>
          <w:sz w:val="2"/>
          <w:szCs w:val="2"/>
        </w:rPr>
        <w:sectPr>
          <w:footerReference r:id="rId26" w:type="default"/>
          <w:pgSz w:w="11907" w:h="16839"/>
          <w:pgMar w:top="1139" w:right="21" w:bottom="1495" w:left="878" w:header="6" w:footer="850" w:gutter="0"/>
          <w:cols w:equalWidth="0" w:num="1">
            <w:col w:w="11007"/>
          </w:cols>
        </w:sectPr>
      </w:pPr>
    </w:p>
    <w:p>
      <w:pPr>
        <w:pStyle w:val="2"/>
        <w:spacing w:before="38" w:line="178" w:lineRule="auto"/>
        <w:ind w:left="31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ANNEX</w:t>
      </w:r>
      <w:r>
        <w:rPr>
          <w:rFonts w:hint="default" w:asciiTheme="minorAscii" w:hAnsiTheme="minorAscii"/>
          <w:b/>
          <w:bCs/>
          <w:color w:val="00558C"/>
          <w:spacing w:val="21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B</w:t>
      </w:r>
    </w:p>
    <w:p>
      <w:pPr>
        <w:spacing w:line="14" w:lineRule="auto"/>
        <w:rPr>
          <w:rFonts w:hint="default" w:asciiTheme="minorAscii" w:hAnsiTheme="minorAscii"/>
          <w:sz w:val="2"/>
        </w:rPr>
      </w:pPr>
      <w:r>
        <w:rPr>
          <w:rFonts w:hint="default" w:eastAsia="Arial" w:cs="Arial" w:asciiTheme="minorAscii" w:hAnsiTheme="minorAscii"/>
          <w:sz w:val="2"/>
          <w:szCs w:val="2"/>
        </w:rPr>
        <w:br w:type="column"/>
      </w:r>
    </w:p>
    <w:p>
      <w:pPr>
        <w:pStyle w:val="2"/>
        <w:spacing w:before="35" w:line="393" w:lineRule="exact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1"/>
          <w:position w:val="13"/>
          <w:sz w:val="28"/>
          <w:szCs w:val="28"/>
        </w:rPr>
        <w:t>AGREEMENT CONCERNING THE</w:t>
      </w:r>
      <w:r>
        <w:rPr>
          <w:rFonts w:hint="default" w:asciiTheme="minorAscii" w:hAnsiTheme="minorAscii"/>
          <w:b/>
          <w:bCs/>
          <w:color w:val="00558C"/>
          <w:spacing w:val="22"/>
          <w:position w:val="13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position w:val="13"/>
          <w:sz w:val="28"/>
          <w:szCs w:val="28"/>
        </w:rPr>
        <w:t>RIGHT TO</w:t>
      </w:r>
      <w:r>
        <w:rPr>
          <w:rFonts w:hint="default" w:asciiTheme="minorAscii" w:hAnsiTheme="minorAscii"/>
          <w:b/>
          <w:bCs/>
          <w:color w:val="00558C"/>
          <w:spacing w:val="18"/>
          <w:position w:val="13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position w:val="13"/>
          <w:sz w:val="28"/>
          <w:szCs w:val="28"/>
        </w:rPr>
        <w:t>EXHIBIT A</w:t>
      </w:r>
      <w:r>
        <w:rPr>
          <w:rFonts w:hint="default" w:asciiTheme="minorAscii" w:hAnsiTheme="minorAscii"/>
          <w:b/>
          <w:bCs/>
          <w:color w:val="00558C"/>
          <w:spacing w:val="19"/>
          <w:position w:val="13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position w:val="13"/>
          <w:sz w:val="28"/>
          <w:szCs w:val="28"/>
        </w:rPr>
        <w:t>LIGHTHOUSE -</w:t>
      </w:r>
    </w:p>
    <w:p>
      <w:pPr>
        <w:pStyle w:val="2"/>
        <w:spacing w:line="183" w:lineRule="exact"/>
        <w:ind w:left="5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2"/>
          <w:position w:val="-3"/>
          <w:sz w:val="28"/>
          <w:szCs w:val="28"/>
        </w:rPr>
        <w:t>SWEDEN</w:t>
      </w:r>
    </w:p>
    <w:p>
      <w:pPr>
        <w:spacing w:line="183" w:lineRule="exact"/>
        <w:rPr>
          <w:rFonts w:hint="default" w:asciiTheme="minorAscii" w:hAnsiTheme="minorAscii"/>
          <w:sz w:val="28"/>
          <w:szCs w:val="28"/>
        </w:rPr>
        <w:sectPr>
          <w:type w:val="continuous"/>
          <w:pgSz w:w="11907" w:h="16839"/>
          <w:pgMar w:top="1139" w:right="21" w:bottom="1495" w:left="878" w:header="6" w:footer="850" w:gutter="0"/>
          <w:cols w:equalWidth="0" w:num="2">
            <w:col w:w="1351" w:space="100"/>
            <w:col w:w="9557"/>
          </w:cols>
        </w:sectPr>
      </w:pPr>
    </w:p>
    <w:p>
      <w:pPr>
        <w:spacing w:line="285" w:lineRule="auto"/>
        <w:rPr>
          <w:rFonts w:hint="default" w:asciiTheme="minorAscii" w:hAnsiTheme="minorAscii"/>
          <w:sz w:val="21"/>
        </w:rPr>
      </w:pPr>
    </w:p>
    <w:p>
      <w:pPr>
        <w:spacing w:line="285" w:lineRule="auto"/>
        <w:rPr>
          <w:rFonts w:hint="default" w:asciiTheme="minorAscii" w:hAnsiTheme="minorAscii"/>
          <w:sz w:val="21"/>
        </w:rPr>
      </w:pPr>
    </w:p>
    <w:p>
      <w:pPr>
        <w:spacing w:line="286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187" w:lineRule="auto"/>
        <w:ind w:left="7734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Diary</w:t>
      </w:r>
      <w:r>
        <w:rPr>
          <w:rFonts w:hint="default" w:asciiTheme="minorAscii" w:hAnsiTheme="minorAscii"/>
          <w:spacing w:val="33"/>
        </w:rPr>
        <w:t xml:space="preserve"> </w:t>
      </w:r>
      <w:r>
        <w:rPr>
          <w:rFonts w:hint="default" w:asciiTheme="minorAscii" w:hAnsiTheme="minorAscii"/>
          <w:spacing w:val="-2"/>
        </w:rPr>
        <w:t>number: xxxx-xx-xxxxx</w:t>
      </w:r>
    </w:p>
    <w:p>
      <w:pPr>
        <w:spacing w:line="296" w:lineRule="auto"/>
        <w:rPr>
          <w:rFonts w:hint="default" w:asciiTheme="minorAscii" w:hAnsiTheme="minorAscii"/>
          <w:sz w:val="21"/>
        </w:rPr>
      </w:pPr>
    </w:p>
    <w:p>
      <w:pPr>
        <w:spacing w:line="297" w:lineRule="auto"/>
        <w:rPr>
          <w:rFonts w:hint="default" w:asciiTheme="minorAscii" w:hAnsiTheme="minorAscii"/>
          <w:sz w:val="21"/>
        </w:rPr>
      </w:pPr>
    </w:p>
    <w:p>
      <w:pPr>
        <w:spacing w:line="297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179" w:lineRule="auto"/>
        <w:ind w:left="4561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AGREEMENT</w:t>
      </w:r>
    </w:p>
    <w:p>
      <w:pPr>
        <w:pStyle w:val="2"/>
        <w:spacing w:before="179" w:line="187" w:lineRule="auto"/>
        <w:ind w:left="321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concerning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right to exhibit a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lighthouse</w:t>
      </w:r>
    </w:p>
    <w:p>
      <w:pPr>
        <w:spacing w:line="247" w:lineRule="auto"/>
        <w:rPr>
          <w:rFonts w:hint="default" w:asciiTheme="minorAscii" w:hAnsiTheme="minorAscii"/>
          <w:sz w:val="21"/>
        </w:rPr>
      </w:pPr>
    </w:p>
    <w:p>
      <w:pPr>
        <w:spacing w:line="248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189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t>Lessor           The Government through the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</w:rPr>
        <w:t>Sw</w:t>
      </w:r>
      <w:r>
        <w:rPr>
          <w:rFonts w:hint="default" w:asciiTheme="minorAscii" w:hAnsiTheme="minorAscii"/>
          <w:spacing w:val="-1"/>
        </w:rPr>
        <w:t>edish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Maritime Administration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(SMA),</w:t>
      </w:r>
    </w:p>
    <w:p>
      <w:pPr>
        <w:pStyle w:val="2"/>
        <w:spacing w:before="188" w:line="179" w:lineRule="auto"/>
        <w:ind w:left="1174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202100-0654</w:t>
      </w:r>
    </w:p>
    <w:p>
      <w:pPr>
        <w:pStyle w:val="2"/>
        <w:spacing w:before="179" w:line="187" w:lineRule="auto"/>
        <w:ind w:left="116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3"/>
        </w:rPr>
        <w:t>SE-601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3"/>
        </w:rPr>
        <w:t>78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3"/>
        </w:rPr>
        <w:t>Norrköping</w:t>
      </w:r>
    </w:p>
    <w:p>
      <w:pPr>
        <w:pStyle w:val="2"/>
        <w:spacing w:before="178" w:line="189" w:lineRule="auto"/>
        <w:ind w:left="118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Phone: +46-(0)11-191000</w:t>
      </w:r>
    </w:p>
    <w:p>
      <w:pPr>
        <w:spacing w:line="252" w:lineRule="auto"/>
        <w:rPr>
          <w:rFonts w:hint="default" w:asciiTheme="minorAscii" w:hAnsiTheme="minorAscii"/>
          <w:sz w:val="21"/>
        </w:rPr>
      </w:pPr>
    </w:p>
    <w:p>
      <w:pPr>
        <w:spacing w:line="253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78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Lessee</w:t>
      </w:r>
      <w:r>
        <w:rPr>
          <w:rFonts w:hint="default" w:asciiTheme="minorAscii" w:hAnsiTheme="minorAscii"/>
          <w:spacing w:val="12"/>
        </w:rPr>
        <w:t xml:space="preserve">  </w:t>
      </w:r>
      <w:r>
        <w:rPr>
          <w:rFonts w:hint="default" w:asciiTheme="minorAscii" w:hAnsiTheme="minorAscii"/>
          <w:spacing w:val="-2"/>
        </w:rPr>
        <w:t>xxxxxxx</w:t>
      </w:r>
    </w:p>
    <w:p>
      <w:pPr>
        <w:spacing w:line="248" w:lineRule="auto"/>
        <w:rPr>
          <w:rFonts w:hint="default" w:asciiTheme="minorAscii" w:hAnsiTheme="minorAscii"/>
          <w:sz w:val="21"/>
        </w:rPr>
      </w:pP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188" w:lineRule="auto"/>
        <w:ind w:left="387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1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§ Grant of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Seasonal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Access</w:t>
      </w:r>
    </w:p>
    <w:p>
      <w:pPr>
        <w:pStyle w:val="2"/>
        <w:spacing w:before="179" w:line="388" w:lineRule="exact"/>
        <w:ind w:left="3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  <w:position w:val="16"/>
        </w:rPr>
        <w:t>The SMA grants the</w:t>
      </w:r>
      <w:r>
        <w:rPr>
          <w:rFonts w:hint="default" w:asciiTheme="minorAscii" w:hAnsiTheme="minorAscii"/>
          <w:spacing w:val="20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Leaseholder the</w:t>
      </w:r>
      <w:r>
        <w:rPr>
          <w:rFonts w:hint="default" w:asciiTheme="minorAscii" w:hAnsiTheme="minorAscii"/>
          <w:spacing w:val="17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right to exhibit the</w:t>
      </w:r>
      <w:r>
        <w:rPr>
          <w:rFonts w:hint="default" w:asciiTheme="minorAscii" w:hAnsiTheme="minorAscii"/>
          <w:spacing w:val="17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lighthouse xxxxxxx</w:t>
      </w:r>
      <w:r>
        <w:rPr>
          <w:rFonts w:hint="default" w:asciiTheme="minorAscii" w:hAnsiTheme="minorAscii"/>
          <w:spacing w:val="4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to</w:t>
      </w:r>
      <w:r>
        <w:rPr>
          <w:rFonts w:hint="default" w:asciiTheme="minorAscii" w:hAnsiTheme="minorAscii"/>
          <w:spacing w:val="3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the</w:t>
      </w:r>
      <w:r>
        <w:rPr>
          <w:rFonts w:hint="default" w:asciiTheme="minorAscii" w:hAnsiTheme="minorAscii"/>
          <w:spacing w:val="16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public</w:t>
      </w:r>
      <w:r>
        <w:rPr>
          <w:rFonts w:hint="default" w:asciiTheme="minorAscii" w:hAnsiTheme="minorAscii"/>
          <w:spacing w:val="10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an</w:t>
      </w:r>
      <w:r>
        <w:rPr>
          <w:rFonts w:hint="default" w:asciiTheme="minorAscii" w:hAnsiTheme="minorAscii"/>
          <w:spacing w:val="-2"/>
          <w:position w:val="16"/>
        </w:rPr>
        <w:t>d</w:t>
      </w:r>
      <w:r>
        <w:rPr>
          <w:rFonts w:hint="default" w:asciiTheme="minorAscii" w:hAnsiTheme="minorAscii"/>
          <w:spacing w:val="4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to</w:t>
      </w:r>
      <w:r>
        <w:rPr>
          <w:rFonts w:hint="default" w:asciiTheme="minorAscii" w:hAnsiTheme="minorAscii"/>
          <w:spacing w:val="1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collect</w:t>
      </w:r>
      <w:r>
        <w:rPr>
          <w:rFonts w:hint="default" w:asciiTheme="minorAscii" w:hAnsiTheme="minorAscii"/>
          <w:spacing w:val="1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a</w:t>
      </w:r>
      <w:r>
        <w:rPr>
          <w:rFonts w:hint="default" w:asciiTheme="minorAscii" w:hAnsiTheme="minorAscii"/>
          <w:spacing w:val="2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fee.</w:t>
      </w:r>
    </w:p>
    <w:p>
      <w:pPr>
        <w:pStyle w:val="2"/>
        <w:spacing w:before="1" w:line="187" w:lineRule="auto"/>
        <w:ind w:left="3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This Grant of an Agreement does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not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prevent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SMA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from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u</w:t>
      </w:r>
      <w:r>
        <w:rPr>
          <w:rFonts w:hint="default" w:asciiTheme="minorAscii" w:hAnsiTheme="minorAscii"/>
          <w:spacing w:val="-2"/>
        </w:rPr>
        <w:t>sing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lighthouse.</w:t>
      </w:r>
    </w:p>
    <w:p>
      <w:pPr>
        <w:spacing w:line="248" w:lineRule="auto"/>
        <w:rPr>
          <w:rFonts w:hint="default" w:asciiTheme="minorAscii" w:hAnsiTheme="minorAscii"/>
          <w:sz w:val="21"/>
        </w:rPr>
      </w:pP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389" w:lineRule="exact"/>
        <w:ind w:left="404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  <w:position w:val="16"/>
        </w:rPr>
        <w:t>2</w:t>
      </w:r>
      <w:r>
        <w:rPr>
          <w:rFonts w:hint="default" w:asciiTheme="minorAscii" w:hAnsiTheme="minorAscii"/>
          <w:spacing w:val="14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§</w:t>
      </w:r>
      <w:r>
        <w:rPr>
          <w:rFonts w:hint="default" w:asciiTheme="minorAscii" w:hAnsiTheme="minorAscii"/>
          <w:spacing w:val="17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Period of Agreement</w:t>
      </w:r>
    </w:p>
    <w:p>
      <w:pPr>
        <w:pStyle w:val="2"/>
        <w:spacing w:line="187" w:lineRule="auto"/>
        <w:ind w:left="3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 Agreement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is valid for one year from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1st April.</w:t>
      </w:r>
    </w:p>
    <w:p>
      <w:pPr>
        <w:spacing w:line="248" w:lineRule="auto"/>
        <w:rPr>
          <w:rFonts w:hint="default" w:asciiTheme="minorAscii" w:hAnsiTheme="minorAscii"/>
          <w:sz w:val="21"/>
        </w:rPr>
      </w:pP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188" w:lineRule="auto"/>
        <w:ind w:left="400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3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§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Notice of Termination</w:t>
      </w:r>
    </w:p>
    <w:p>
      <w:pPr>
        <w:pStyle w:val="2"/>
        <w:spacing w:before="176" w:line="214" w:lineRule="auto"/>
        <w:ind w:left="39" w:right="769" w:firstLine="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Notice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of termination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of the Agreement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shall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1"/>
        </w:rPr>
        <w:t>be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given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1"/>
        </w:rPr>
        <w:t>not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later than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September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30th the y</w:t>
      </w:r>
      <w:r>
        <w:rPr>
          <w:rFonts w:hint="default" w:asciiTheme="minorAscii" w:hAnsiTheme="minorAscii"/>
          <w:spacing w:val="-2"/>
        </w:rPr>
        <w:t>ear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prior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expiry.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Otherwise the Agreement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is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prolonged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by one year at</w:t>
      </w:r>
      <w:r>
        <w:rPr>
          <w:rFonts w:hint="default" w:asciiTheme="minorAscii" w:hAnsiTheme="minorAscii"/>
          <w:spacing w:val="-2"/>
        </w:rPr>
        <w:t xml:space="preserve"> a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time.</w:t>
      </w:r>
    </w:p>
    <w:p>
      <w:pPr>
        <w:pStyle w:val="2"/>
        <w:spacing w:before="177" w:line="223" w:lineRule="auto"/>
        <w:ind w:left="32" w:right="767" w:firstLine="15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Each of 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parties,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however,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has the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right to waive the Agreement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prematurely</w:t>
      </w:r>
      <w:r>
        <w:rPr>
          <w:rFonts w:hint="default" w:asciiTheme="minorAscii" w:hAnsiTheme="minorAscii"/>
          <w:spacing w:val="-2"/>
        </w:rPr>
        <w:t xml:space="preserve"> with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immediate effect, should 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other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party offend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against a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contractual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commitment of substantial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im</w:t>
      </w:r>
      <w:r>
        <w:rPr>
          <w:rFonts w:hint="default" w:asciiTheme="minorAscii" w:hAnsiTheme="minorAscii"/>
          <w:spacing w:val="-2"/>
        </w:rPr>
        <w:t>portance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responsible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party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has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taken corrective action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in a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period of three weeks’ time after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attention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 writing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has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been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ca</w:t>
      </w:r>
      <w:r>
        <w:rPr>
          <w:rFonts w:hint="default" w:asciiTheme="minorAscii" w:hAnsiTheme="minorAscii"/>
          <w:spacing w:val="-2"/>
        </w:rPr>
        <w:t>lled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deficiency.</w:t>
      </w:r>
    </w:p>
    <w:p>
      <w:pPr>
        <w:pStyle w:val="2"/>
        <w:spacing w:before="178" w:line="223" w:lineRule="auto"/>
        <w:ind w:left="32" w:right="768" w:firstLine="15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Notice  of</w:t>
      </w:r>
      <w:r>
        <w:rPr>
          <w:rFonts w:hint="default" w:asciiTheme="minorAscii" w:hAnsiTheme="minorAscii"/>
          <w:spacing w:val="4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 xml:space="preserve">termination  shall  be  in </w:t>
      </w:r>
      <w:r>
        <w:rPr>
          <w:rFonts w:hint="default" w:asciiTheme="minorAscii" w:hAnsiTheme="minorAscii"/>
          <w:spacing w:val="-2"/>
        </w:rPr>
        <w:t xml:space="preserve"> writing.  Notice  of  termination  may  be  given</w:t>
      </w:r>
      <w:r>
        <w:rPr>
          <w:rFonts w:hint="default" w:asciiTheme="minorAscii" w:hAnsiTheme="minorAscii"/>
          <w:spacing w:val="3"/>
        </w:rPr>
        <w:t xml:space="preserve"> 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5"/>
        </w:rPr>
        <w:t xml:space="preserve">  </w:t>
      </w:r>
      <w:r>
        <w:rPr>
          <w:rFonts w:hint="default" w:asciiTheme="minorAscii" w:hAnsiTheme="minorAscii"/>
          <w:spacing w:val="-2"/>
        </w:rPr>
        <w:t>registered</w:t>
      </w:r>
      <w:r>
        <w:rPr>
          <w:rFonts w:hint="default" w:asciiTheme="minorAscii" w:hAnsiTheme="minorAscii"/>
          <w:spacing w:val="3"/>
        </w:rPr>
        <w:t xml:space="preserve">  </w:t>
      </w:r>
      <w:r>
        <w:rPr>
          <w:rFonts w:hint="default" w:asciiTheme="minorAscii" w:hAnsiTheme="minorAscii"/>
          <w:spacing w:val="-2"/>
        </w:rPr>
        <w:t>letter.</w:t>
      </w:r>
      <w:r>
        <w:rPr>
          <w:rFonts w:hint="default" w:asciiTheme="minorAscii" w:hAnsiTheme="minorAscii"/>
          <w:spacing w:val="4"/>
        </w:rPr>
        <w:t xml:space="preserve">  </w:t>
      </w:r>
      <w:r>
        <w:rPr>
          <w:rFonts w:hint="default" w:asciiTheme="minorAscii" w:hAnsiTheme="minorAscii"/>
          <w:spacing w:val="-2"/>
        </w:rPr>
        <w:t>Notice  of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1"/>
        </w:rPr>
        <w:t>termination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is considered to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have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been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issued when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 xml:space="preserve">it is given </w:t>
      </w:r>
      <w:r>
        <w:rPr>
          <w:rFonts w:hint="default" w:asciiTheme="minorAscii" w:hAnsiTheme="minorAscii"/>
          <w:spacing w:val="-2"/>
        </w:rPr>
        <w:t>for forwarding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post to the above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address. Should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party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have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provided a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new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address, then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new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-3"/>
        </w:rPr>
        <w:t>ddress shall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3"/>
        </w:rPr>
        <w:t>be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3"/>
        </w:rPr>
        <w:t>used.</w:t>
      </w:r>
    </w:p>
    <w:p>
      <w:pPr>
        <w:spacing w:line="251" w:lineRule="auto"/>
        <w:rPr>
          <w:rFonts w:hint="default" w:asciiTheme="minorAscii" w:hAnsiTheme="minorAscii"/>
          <w:sz w:val="21"/>
        </w:rPr>
      </w:pPr>
    </w:p>
    <w:p>
      <w:pPr>
        <w:spacing w:line="252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182" w:lineRule="auto"/>
        <w:ind w:left="4814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8"/>
        </w:rPr>
        <w:t>4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8"/>
        </w:rPr>
        <w:t>§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8"/>
        </w:rPr>
        <w:t>Fee</w:t>
      </w:r>
    </w:p>
    <w:p>
      <w:pPr>
        <w:pStyle w:val="2"/>
        <w:spacing w:before="176" w:line="217" w:lineRule="auto"/>
        <w:ind w:left="39" w:right="769" w:hanging="9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 fee for this right to exhibit the lighthouse</w:t>
      </w:r>
      <w:r>
        <w:rPr>
          <w:rFonts w:hint="default" w:asciiTheme="minorAscii" w:hAnsiTheme="minorAscii"/>
          <w:spacing w:val="-2"/>
        </w:rPr>
        <w:t xml:space="preserve"> amounts</w:t>
      </w:r>
      <w:r>
        <w:rPr>
          <w:rFonts w:hint="default" w:asciiTheme="minorAscii" w:hAnsiTheme="minorAscii"/>
          <w:spacing w:val="-10"/>
        </w:rPr>
        <w:t xml:space="preserve"> </w:t>
      </w:r>
      <w:r>
        <w:rPr>
          <w:rFonts w:hint="default" w:asciiTheme="minorAscii" w:hAnsiTheme="minorAscii"/>
          <w:spacing w:val="-2"/>
        </w:rPr>
        <w:t>to Swedish Kronor xxxxxxx thousand per year April 1</w:t>
      </w:r>
      <w:r>
        <w:rPr>
          <w:rFonts w:hint="default" w:asciiTheme="minorAscii" w:hAnsiTheme="minorAscii"/>
          <w:spacing w:val="-12"/>
        </w:rPr>
        <w:t xml:space="preserve"> </w:t>
      </w:r>
      <w:r>
        <w:rPr>
          <w:rFonts w:hint="default" w:asciiTheme="minorAscii" w:hAnsiTheme="minorAscii"/>
          <w:spacing w:val="-2"/>
        </w:rPr>
        <w:t>– March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31. The fee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paid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advance to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SMA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as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per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invoice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divided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in two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payments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per yea</w:t>
      </w:r>
      <w:r>
        <w:rPr>
          <w:rFonts w:hint="default" w:asciiTheme="minorAscii" w:hAnsiTheme="minorAscii"/>
          <w:spacing w:val="-3"/>
        </w:rPr>
        <w:t>r.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3"/>
        </w:rPr>
        <w:t>Part-payment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No.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1 shall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paid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later than July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31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part-pay</w:t>
      </w:r>
      <w:r>
        <w:rPr>
          <w:rFonts w:hint="default" w:asciiTheme="minorAscii" w:hAnsiTheme="minorAscii"/>
          <w:spacing w:val="-3"/>
        </w:rPr>
        <w:t>ment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No.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2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3"/>
        </w:rPr>
        <w:t>not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3"/>
        </w:rPr>
        <w:t>later than September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3"/>
        </w:rPr>
        <w:t>30. VAT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3"/>
        </w:rPr>
        <w:t>rate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3"/>
        </w:rPr>
        <w:t>as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3"/>
        </w:rPr>
        <w:t>per the</w:t>
      </w:r>
    </w:p>
    <w:p>
      <w:pPr>
        <w:spacing w:line="217" w:lineRule="auto"/>
        <w:rPr>
          <w:rFonts w:hint="default" w:asciiTheme="minorAscii" w:hAnsiTheme="minorAscii"/>
        </w:rPr>
        <w:sectPr>
          <w:type w:val="continuous"/>
          <w:pgSz w:w="11907" w:h="16839"/>
          <w:pgMar w:top="1139" w:right="21" w:bottom="1495" w:left="878" w:header="6" w:footer="850" w:gutter="0"/>
          <w:cols w:equalWidth="0" w:num="1">
            <w:col w:w="11007"/>
          </w:cols>
        </w:sectPr>
      </w:pPr>
    </w:p>
    <w:p>
      <w:pPr>
        <w:pStyle w:val="2"/>
        <w:spacing w:before="8" w:line="214" w:lineRule="auto"/>
        <w:ind w:left="37" w:right="771" w:firstLine="1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date</w:t>
      </w:r>
      <w:r>
        <w:rPr>
          <w:rFonts w:hint="default" w:asciiTheme="minorAscii" w:hAnsiTheme="minorAscii"/>
          <w:spacing w:val="4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  payment</w:t>
      </w:r>
      <w:r>
        <w:rPr>
          <w:rFonts w:hint="default" w:asciiTheme="minorAscii" w:hAnsiTheme="minorAscii"/>
          <w:spacing w:val="36"/>
        </w:rPr>
        <w:t xml:space="preserve"> </w:t>
      </w:r>
      <w:r>
        <w:rPr>
          <w:rFonts w:hint="default" w:asciiTheme="minorAscii" w:hAnsiTheme="minorAscii"/>
          <w:spacing w:val="-2"/>
        </w:rPr>
        <w:t>to  be</w:t>
      </w:r>
      <w:r>
        <w:rPr>
          <w:rFonts w:hint="default" w:asciiTheme="minorAscii" w:hAnsiTheme="minorAscii"/>
          <w:spacing w:val="42"/>
        </w:rPr>
        <w:t xml:space="preserve"> </w:t>
      </w:r>
      <w:r>
        <w:rPr>
          <w:rFonts w:hint="default" w:asciiTheme="minorAscii" w:hAnsiTheme="minorAscii"/>
          <w:spacing w:val="-2"/>
        </w:rPr>
        <w:t>added.  For  overdue  payment,  interest</w:t>
      </w:r>
      <w:r>
        <w:rPr>
          <w:rFonts w:hint="default" w:asciiTheme="minorAscii" w:hAnsiTheme="minorAscii"/>
          <w:spacing w:val="42"/>
        </w:rPr>
        <w:t xml:space="preserve"> </w:t>
      </w:r>
      <w:r>
        <w:rPr>
          <w:rFonts w:hint="default" w:asciiTheme="minorAscii" w:hAnsiTheme="minorAscii"/>
          <w:spacing w:val="-2"/>
        </w:rPr>
        <w:t>according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2"/>
        </w:rPr>
        <w:t>to  law  and  administratio</w:t>
      </w:r>
      <w:r>
        <w:rPr>
          <w:rFonts w:hint="default" w:asciiTheme="minorAscii" w:hAnsiTheme="minorAscii"/>
          <w:spacing w:val="-3"/>
        </w:rPr>
        <w:t>n</w:t>
      </w:r>
      <w:r>
        <w:rPr>
          <w:rFonts w:hint="default" w:asciiTheme="minorAscii" w:hAnsiTheme="minorAscii"/>
          <w:spacing w:val="41"/>
        </w:rPr>
        <w:t xml:space="preserve"> </w:t>
      </w:r>
      <w:r>
        <w:rPr>
          <w:rFonts w:hint="default" w:asciiTheme="minorAscii" w:hAnsiTheme="minorAscii"/>
          <w:spacing w:val="-3"/>
        </w:rPr>
        <w:t>costs</w:t>
      </w:r>
      <w:r>
        <w:rPr>
          <w:rFonts w:hint="default" w:asciiTheme="minorAscii" w:hAnsiTheme="minorAscii"/>
          <w:spacing w:val="44"/>
        </w:rPr>
        <w:t xml:space="preserve"> </w:t>
      </w:r>
      <w:r>
        <w:rPr>
          <w:rFonts w:hint="default" w:asciiTheme="minorAscii" w:hAnsiTheme="minorAscii"/>
          <w:spacing w:val="-3"/>
        </w:rPr>
        <w:t>as  is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stipulated for collection, will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be charged.</w:t>
      </w: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87" w:lineRule="auto"/>
        <w:ind w:left="4232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3"/>
        </w:rPr>
        <w:t>5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§ Authority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3"/>
        </w:rPr>
        <w:t>Permit</w:t>
      </w:r>
    </w:p>
    <w:p>
      <w:pPr>
        <w:pStyle w:val="2"/>
        <w:spacing w:before="178" w:line="214" w:lineRule="auto"/>
        <w:ind w:left="45" w:right="771" w:hanging="1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52"/>
        </w:rPr>
        <w:t xml:space="preserve"> </w:t>
      </w:r>
      <w:r>
        <w:rPr>
          <w:rFonts w:hint="default" w:asciiTheme="minorAscii" w:hAnsiTheme="minorAscii"/>
          <w:spacing w:val="-2"/>
        </w:rPr>
        <w:t>Leaseholder</w:t>
      </w:r>
      <w:r>
        <w:rPr>
          <w:rFonts w:hint="default" w:asciiTheme="minorAscii" w:hAnsiTheme="minorAscii"/>
          <w:spacing w:val="36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2"/>
        </w:rPr>
        <w:t>obliged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40"/>
        </w:rPr>
        <w:t xml:space="preserve"> </w:t>
      </w:r>
      <w:r>
        <w:rPr>
          <w:rFonts w:hint="default" w:asciiTheme="minorAscii" w:hAnsiTheme="minorAscii"/>
          <w:spacing w:val="-2"/>
        </w:rPr>
        <w:t>provide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permits</w:t>
      </w:r>
      <w:r>
        <w:rPr>
          <w:rFonts w:hint="default" w:asciiTheme="minorAscii" w:hAnsiTheme="minorAscii"/>
          <w:spacing w:val="3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needed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3"/>
        </w:rPr>
        <w:t xml:space="preserve"> </w:t>
      </w:r>
      <w:r>
        <w:rPr>
          <w:rFonts w:hint="default" w:asciiTheme="minorAscii" w:hAnsiTheme="minorAscii"/>
          <w:spacing w:val="-2"/>
        </w:rPr>
        <w:t>activities</w:t>
      </w:r>
      <w:r>
        <w:rPr>
          <w:rFonts w:hint="default" w:asciiTheme="minorAscii" w:hAnsiTheme="minorAscii"/>
          <w:spacing w:val="3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area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comply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with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regulations stipulat</w:t>
      </w:r>
      <w:r>
        <w:rPr>
          <w:rFonts w:hint="default" w:asciiTheme="minorAscii" w:hAnsiTheme="minorAscii"/>
          <w:spacing w:val="-2"/>
        </w:rPr>
        <w:t>ed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by Authority or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law.</w:t>
      </w:r>
    </w:p>
    <w:p>
      <w:pPr>
        <w:spacing w:line="244" w:lineRule="auto"/>
        <w:rPr>
          <w:rFonts w:hint="default" w:asciiTheme="minorAscii" w:hAnsiTheme="minorAscii"/>
          <w:sz w:val="21"/>
        </w:rPr>
      </w:pPr>
    </w:p>
    <w:p>
      <w:pPr>
        <w:spacing w:line="244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94" w:lineRule="auto"/>
        <w:ind w:left="350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6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§ Conveyance/Grant of Agreement</w:t>
      </w:r>
    </w:p>
    <w:p>
      <w:pPr>
        <w:pStyle w:val="2"/>
        <w:spacing w:before="178" w:line="214" w:lineRule="auto"/>
        <w:ind w:left="38" w:right="775" w:hanging="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5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Leaseholder</w:t>
      </w:r>
      <w:r>
        <w:rPr>
          <w:rFonts w:hint="default" w:asciiTheme="minorAscii" w:hAnsiTheme="minorAscii"/>
          <w:spacing w:val="31"/>
        </w:rPr>
        <w:t xml:space="preserve"> </w:t>
      </w:r>
      <w:r>
        <w:rPr>
          <w:rFonts w:hint="default" w:asciiTheme="minorAscii" w:hAnsiTheme="minorAscii"/>
          <w:spacing w:val="-2"/>
        </w:rPr>
        <w:t>may</w:t>
      </w:r>
      <w:r>
        <w:rPr>
          <w:rFonts w:hint="default" w:asciiTheme="minorAscii" w:hAnsiTheme="minorAscii"/>
          <w:spacing w:val="35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convey,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grant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agreement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otherwise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transfer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right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as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per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this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Agreement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another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party without the consent of the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SMA.</w:t>
      </w:r>
    </w:p>
    <w:p>
      <w:pPr>
        <w:spacing w:line="248" w:lineRule="auto"/>
        <w:rPr>
          <w:rFonts w:hint="default" w:asciiTheme="minorAscii" w:hAnsiTheme="minorAscii"/>
          <w:sz w:val="21"/>
        </w:rPr>
      </w:pPr>
    </w:p>
    <w:p>
      <w:pPr>
        <w:spacing w:line="248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188" w:lineRule="auto"/>
        <w:ind w:left="313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7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§ State and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Mainten</w:t>
      </w:r>
      <w:r>
        <w:rPr>
          <w:rFonts w:hint="default" w:asciiTheme="minorAscii" w:hAnsiTheme="minorAscii"/>
          <w:spacing w:val="-2"/>
        </w:rPr>
        <w:t>ance of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Lighthouse</w:t>
      </w:r>
    </w:p>
    <w:p>
      <w:pPr>
        <w:pStyle w:val="2"/>
        <w:spacing w:before="102" w:line="248" w:lineRule="auto"/>
        <w:ind w:left="42" w:right="770" w:hanging="12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lighthouse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let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its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existing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condition.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It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is the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duty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of the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Leaseholder to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keep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his/her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activitie</w:t>
      </w:r>
      <w:r>
        <w:rPr>
          <w:rFonts w:hint="default" w:asciiTheme="minorAscii" w:hAnsiTheme="minorAscii"/>
          <w:spacing w:val="-3"/>
        </w:rPr>
        <w:t>s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3"/>
        </w:rPr>
        <w:t>in the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area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in good order. The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Leaseholder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may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use the area so that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environment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put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at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risk.</w:t>
      </w:r>
    </w:p>
    <w:p>
      <w:pPr>
        <w:pStyle w:val="2"/>
        <w:spacing w:before="179" w:line="188" w:lineRule="auto"/>
        <w:ind w:left="2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 SMA shall aim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at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planning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maintenance and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restoration work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of the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lighthouse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take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place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off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season.</w:t>
      </w:r>
    </w:p>
    <w:p>
      <w:pPr>
        <w:pStyle w:val="2"/>
        <w:spacing w:before="178" w:line="214" w:lineRule="auto"/>
        <w:ind w:left="38" w:right="771" w:hanging="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 SMA shall inform the Leaseholder well in advance about future work th</w:t>
      </w:r>
      <w:r>
        <w:rPr>
          <w:rFonts w:hint="default" w:asciiTheme="minorAscii" w:hAnsiTheme="minorAscii"/>
          <w:spacing w:val="-2"/>
        </w:rPr>
        <w:t>at may influence the exhibition activities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and 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Leaseholder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is on such occasions entitled to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a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reasonable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red</w:t>
      </w:r>
      <w:r>
        <w:rPr>
          <w:rFonts w:hint="default" w:asciiTheme="minorAscii" w:hAnsiTheme="minorAscii"/>
          <w:spacing w:val="-2"/>
        </w:rPr>
        <w:t>uction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of the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fee.</w:t>
      </w:r>
    </w:p>
    <w:p>
      <w:pPr>
        <w:spacing w:line="247" w:lineRule="auto"/>
        <w:rPr>
          <w:rFonts w:hint="default" w:asciiTheme="minorAscii" w:hAnsiTheme="minorAscii"/>
          <w:sz w:val="21"/>
        </w:rPr>
      </w:pPr>
    </w:p>
    <w:p>
      <w:pPr>
        <w:spacing w:line="247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188" w:lineRule="auto"/>
        <w:ind w:left="3023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8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§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Expiry of 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Right to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Exhibit 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Lighthouse</w:t>
      </w:r>
    </w:p>
    <w:p>
      <w:pPr>
        <w:pStyle w:val="2"/>
        <w:spacing w:before="179" w:line="214" w:lineRule="auto"/>
        <w:ind w:left="44" w:right="771" w:hanging="12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At the expiry of the Agreement the Leaseholder shall, as far as possible, restore the ar</w:t>
      </w:r>
      <w:r>
        <w:rPr>
          <w:rFonts w:hint="default" w:asciiTheme="minorAscii" w:hAnsiTheme="minorAscii"/>
          <w:spacing w:val="-2"/>
        </w:rPr>
        <w:t>ea to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its former condition and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return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it clean. The Agr</w:t>
      </w:r>
      <w:r>
        <w:rPr>
          <w:rFonts w:hint="default" w:asciiTheme="minorAscii" w:hAnsiTheme="minorAscii"/>
          <w:spacing w:val="-2"/>
        </w:rPr>
        <w:t>eement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does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include a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right to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prolongation.</w:t>
      </w: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87" w:lineRule="auto"/>
        <w:ind w:left="435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3"/>
        </w:rPr>
        <w:t>9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§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3"/>
        </w:rPr>
        <w:t>Responsibility</w:t>
      </w:r>
    </w:p>
    <w:p>
      <w:pPr>
        <w:pStyle w:val="2"/>
        <w:spacing w:before="179" w:line="214" w:lineRule="auto"/>
        <w:ind w:left="37" w:right="772" w:hanging="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3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Leaseholder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1"/>
        </w:rPr>
        <w:t>is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at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all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times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1"/>
        </w:rPr>
        <w:t>respon</w:t>
      </w:r>
      <w:r>
        <w:rPr>
          <w:rFonts w:hint="default" w:asciiTheme="minorAscii" w:hAnsiTheme="minorAscii"/>
          <w:spacing w:val="-2"/>
        </w:rPr>
        <w:t>sible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damage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arising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from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exhibition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activities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area.</w:t>
      </w:r>
      <w:r>
        <w:rPr>
          <w:rFonts w:hint="default" w:asciiTheme="minorAscii" w:hAnsiTheme="minorAscii"/>
          <w:spacing w:val="13"/>
          <w:w w:val="102"/>
        </w:rPr>
        <w:t xml:space="preserve"> </w:t>
      </w:r>
      <w:r>
        <w:rPr>
          <w:rFonts w:hint="default" w:asciiTheme="minorAscii" w:hAnsiTheme="minorAscii"/>
          <w:spacing w:val="-2"/>
        </w:rPr>
        <w:t>This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also</w:t>
      </w:r>
      <w:r>
        <w:rPr>
          <w:rFonts w:hint="default" w:asciiTheme="minorAscii" w:hAnsiTheme="minorAscii"/>
        </w:rPr>
        <w:t xml:space="preserve"> applies after expiry of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</w:rPr>
        <w:t>th</w:t>
      </w:r>
      <w:r>
        <w:rPr>
          <w:rFonts w:hint="default" w:asciiTheme="minorAscii" w:hAnsiTheme="minorAscii"/>
          <w:spacing w:val="-1"/>
        </w:rPr>
        <w:t>e Agreement.</w:t>
      </w:r>
    </w:p>
    <w:p>
      <w:pPr>
        <w:pStyle w:val="2"/>
        <w:spacing w:before="178" w:line="214" w:lineRule="auto"/>
        <w:ind w:left="45" w:right="772" w:hanging="1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Leaseholder shall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reimburse the SMA for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dama</w:t>
      </w:r>
      <w:r>
        <w:rPr>
          <w:rFonts w:hint="default" w:asciiTheme="minorAscii" w:hAnsiTheme="minorAscii"/>
          <w:spacing w:val="-2"/>
        </w:rPr>
        <w:t>ges,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if any,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that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SMA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obliged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pay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third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party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caused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by 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Leaseholder’s activities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in th</w:t>
      </w:r>
      <w:r>
        <w:rPr>
          <w:rFonts w:hint="default" w:asciiTheme="minorAscii" w:hAnsiTheme="minorAscii"/>
          <w:spacing w:val="-2"/>
        </w:rPr>
        <w:t>e area.</w:t>
      </w:r>
    </w:p>
    <w:p>
      <w:pPr>
        <w:spacing w:line="250" w:lineRule="auto"/>
        <w:rPr>
          <w:rFonts w:hint="default" w:asciiTheme="minorAscii" w:hAnsiTheme="minorAscii"/>
          <w:sz w:val="21"/>
        </w:rPr>
      </w:pPr>
    </w:p>
    <w:p>
      <w:pPr>
        <w:spacing w:line="251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182" w:lineRule="auto"/>
        <w:ind w:left="449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4"/>
        </w:rPr>
        <w:t>10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4"/>
        </w:rPr>
        <w:t>§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4"/>
        </w:rPr>
        <w:t>Insurance</w:t>
      </w:r>
    </w:p>
    <w:p>
      <w:pPr>
        <w:pStyle w:val="2"/>
        <w:spacing w:before="103" w:line="245" w:lineRule="auto"/>
        <w:ind w:left="31" w:right="768" w:hanging="1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Leaseholder is obliged to take out a third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party insurance for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his/her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1"/>
        </w:rPr>
        <w:t>activi</w:t>
      </w:r>
      <w:r>
        <w:rPr>
          <w:rFonts w:hint="default" w:asciiTheme="minorAscii" w:hAnsiTheme="minorAscii"/>
          <w:spacing w:val="-2"/>
        </w:rPr>
        <w:t>ties and to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provide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SMA with 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terms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19"/>
          <w:w w:val="102"/>
        </w:rPr>
        <w:t xml:space="preserve"> </w:t>
      </w:r>
      <w:r>
        <w:rPr>
          <w:rFonts w:hint="default" w:asciiTheme="minorAscii" w:hAnsiTheme="minorAscii"/>
          <w:spacing w:val="-1"/>
        </w:rPr>
        <w:t>insurance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receipt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showing that the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insurance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is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paid for</w:t>
      </w:r>
      <w:r>
        <w:rPr>
          <w:rFonts w:hint="default" w:asciiTheme="minorAscii" w:hAnsiTheme="minorAscii"/>
          <w:spacing w:val="-2"/>
        </w:rPr>
        <w:t>. The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Leaseholder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annually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show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that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3"/>
        </w:rPr>
        <w:t>the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3"/>
        </w:rPr>
        <w:t>insurance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is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3"/>
        </w:rPr>
        <w:t>renewed.</w:t>
      </w:r>
    </w:p>
    <w:p>
      <w:pPr>
        <w:pStyle w:val="2"/>
        <w:spacing w:before="179" w:line="188" w:lineRule="auto"/>
        <w:ind w:left="410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3"/>
        </w:rPr>
        <w:t>11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3"/>
        </w:rPr>
        <w:t>§ Safety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Regulations</w:t>
      </w:r>
    </w:p>
    <w:p>
      <w:pPr>
        <w:pStyle w:val="2"/>
        <w:spacing w:before="179" w:line="214" w:lineRule="auto"/>
        <w:ind w:left="38" w:right="770" w:hanging="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1"/>
        </w:rPr>
        <w:t>Leaseholder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shall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ensure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that visitors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do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1"/>
        </w:rPr>
        <w:t>not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cause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any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damage to the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lighthouse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its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equipment, that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rules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of conduct are adhered to and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check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1"/>
        </w:rPr>
        <w:t>that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existing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protections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app</w:t>
      </w:r>
      <w:r>
        <w:rPr>
          <w:rFonts w:hint="default" w:asciiTheme="minorAscii" w:hAnsiTheme="minorAscii"/>
          <w:spacing w:val="-2"/>
        </w:rPr>
        <w:t>aratus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equipment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areas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are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intact.</w:t>
      </w:r>
    </w:p>
    <w:p>
      <w:pPr>
        <w:pStyle w:val="2"/>
        <w:spacing w:before="175" w:line="223" w:lineRule="auto"/>
        <w:ind w:left="38" w:right="768" w:hanging="8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45"/>
        </w:rPr>
        <w:t xml:space="preserve"> </w:t>
      </w:r>
      <w:r>
        <w:rPr>
          <w:rFonts w:hint="default" w:asciiTheme="minorAscii" w:hAnsiTheme="minorAscii"/>
          <w:spacing w:val="-1"/>
        </w:rPr>
        <w:t>SMA  is  responsible  for</w:t>
      </w:r>
      <w:r>
        <w:rPr>
          <w:rFonts w:hint="default" w:asciiTheme="minorAscii" w:hAnsiTheme="minorAscii"/>
          <w:spacing w:val="3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the  installation  of</w:t>
      </w:r>
      <w:r>
        <w:rPr>
          <w:rFonts w:hint="default" w:asciiTheme="minorAscii" w:hAnsiTheme="minorAscii"/>
          <w:spacing w:val="3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fire  pr</w:t>
      </w:r>
      <w:r>
        <w:rPr>
          <w:rFonts w:hint="default" w:asciiTheme="minorAscii" w:hAnsiTheme="minorAscii"/>
          <w:spacing w:val="-2"/>
        </w:rPr>
        <w:t>otection  such  as</w:t>
      </w:r>
      <w:r>
        <w:rPr>
          <w:rFonts w:hint="default" w:asciiTheme="minorAscii" w:hAnsiTheme="minorAscii"/>
          <w:spacing w:val="4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fire  extinguishers,</w:t>
      </w:r>
      <w:r>
        <w:rPr>
          <w:rFonts w:hint="default" w:asciiTheme="minorAscii" w:hAnsiTheme="minorAscii"/>
          <w:spacing w:val="4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smoke</w:t>
      </w:r>
      <w:r>
        <w:rPr>
          <w:rFonts w:hint="default" w:asciiTheme="minorAscii" w:hAnsiTheme="minorAscii"/>
          <w:spacing w:val="4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detectors</w:t>
      </w:r>
      <w:r>
        <w:rPr>
          <w:rFonts w:hint="default" w:asciiTheme="minorAscii" w:hAnsiTheme="minorAscii"/>
          <w:spacing w:val="4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automatic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1"/>
        </w:rPr>
        <w:t>fire</w:t>
      </w:r>
      <w:r>
        <w:rPr>
          <w:rFonts w:hint="default" w:asciiTheme="minorAscii" w:hAnsiTheme="minorAscii"/>
          <w:spacing w:val="3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alarms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to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4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requisite</w:t>
      </w:r>
      <w:r>
        <w:rPr>
          <w:rFonts w:hint="default" w:asciiTheme="minorAscii" w:hAnsiTheme="minorAscii"/>
          <w:spacing w:val="3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extent.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46"/>
        </w:rPr>
        <w:t xml:space="preserve"> </w:t>
      </w:r>
      <w:r>
        <w:rPr>
          <w:rFonts w:hint="default" w:asciiTheme="minorAscii" w:hAnsiTheme="minorAscii"/>
          <w:spacing w:val="-2"/>
        </w:rPr>
        <w:t>Leaseholder</w:t>
      </w:r>
      <w:r>
        <w:rPr>
          <w:rFonts w:hint="default" w:asciiTheme="minorAscii" w:hAnsiTheme="minorAscii"/>
          <w:spacing w:val="4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4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responsible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survey</w:t>
      </w:r>
      <w:r>
        <w:rPr>
          <w:rFonts w:hint="default" w:asciiTheme="minorAscii" w:hAnsiTheme="minorAscii"/>
          <w:spacing w:val="38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testing</w:t>
      </w:r>
      <w:r>
        <w:rPr>
          <w:rFonts w:hint="default" w:asciiTheme="minorAscii" w:hAnsiTheme="minorAscii"/>
          <w:spacing w:val="3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fire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protection equipment.</w:t>
      </w:r>
    </w:p>
    <w:p>
      <w:pPr>
        <w:spacing w:line="223" w:lineRule="auto"/>
        <w:rPr>
          <w:rFonts w:hint="default" w:asciiTheme="minorAscii" w:hAnsiTheme="minorAscii"/>
        </w:rPr>
        <w:sectPr>
          <w:footerReference r:id="rId27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pStyle w:val="2"/>
        <w:spacing w:before="7" w:line="223" w:lineRule="auto"/>
        <w:ind w:left="38" w:right="769" w:firstLine="8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Before each season the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Leaseholder shall check and take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appropriate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actions to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comply with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regulation</w:t>
      </w:r>
      <w:r>
        <w:rPr>
          <w:rFonts w:hint="default" w:asciiTheme="minorAscii" w:hAnsiTheme="minorAscii"/>
          <w:spacing w:val="-2"/>
        </w:rPr>
        <w:t>s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attached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checklist,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Encl.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2"/>
        </w:rPr>
        <w:t>1. A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copy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 filled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out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checklist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handed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over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to the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SMA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later than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April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30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every year.</w:t>
      </w: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87" w:lineRule="auto"/>
        <w:ind w:left="411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12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§ Special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Conditions</w:t>
      </w:r>
    </w:p>
    <w:p>
      <w:pPr>
        <w:pStyle w:val="2"/>
        <w:spacing w:before="178" w:line="188" w:lineRule="auto"/>
        <w:ind w:left="3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number of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persons on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balcony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may, as a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rule,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exc</w:t>
      </w:r>
      <w:r>
        <w:rPr>
          <w:rFonts w:hint="default" w:asciiTheme="minorAscii" w:hAnsiTheme="minorAscii"/>
          <w:spacing w:val="-3"/>
        </w:rPr>
        <w:t>eed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15.</w:t>
      </w:r>
    </w:p>
    <w:p>
      <w:pPr>
        <w:pStyle w:val="2"/>
        <w:spacing w:before="101" w:line="245" w:lineRule="auto"/>
        <w:ind w:left="38" w:right="770" w:hanging="8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4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Leaseholder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1"/>
        </w:rPr>
        <w:t>takes</w:t>
      </w:r>
      <w:r>
        <w:rPr>
          <w:rFonts w:hint="default" w:asciiTheme="minorAscii" w:hAnsiTheme="minorAscii"/>
          <w:spacing w:val="4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upon</w:t>
      </w:r>
      <w:r>
        <w:rPr>
          <w:rFonts w:hint="default" w:asciiTheme="minorAscii" w:hAnsiTheme="minorAscii"/>
          <w:spacing w:val="4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hi</w:t>
      </w:r>
      <w:r>
        <w:rPr>
          <w:rFonts w:hint="default" w:asciiTheme="minorAscii" w:hAnsiTheme="minorAscii"/>
          <w:spacing w:val="-2"/>
        </w:rPr>
        <w:t>mself/herself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–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without</w:t>
      </w:r>
      <w:r>
        <w:rPr>
          <w:rFonts w:hint="default" w:asciiTheme="minorAscii" w:hAnsiTheme="minorAscii"/>
          <w:spacing w:val="35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expenses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2"/>
        </w:rPr>
        <w:t>on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SMA’s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2"/>
        </w:rPr>
        <w:t>part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–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4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4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responsible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cleaning of 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lighthouse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building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and the ground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area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 cl</w:t>
      </w:r>
      <w:r>
        <w:rPr>
          <w:rFonts w:hint="default" w:asciiTheme="minorAscii" w:hAnsiTheme="minorAscii"/>
          <w:spacing w:val="-2"/>
        </w:rPr>
        <w:t>ose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proximity,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should 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need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cleaning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caused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by the exhibition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1"/>
        </w:rPr>
        <w:t>activities.</w:t>
      </w:r>
    </w:p>
    <w:p>
      <w:pPr>
        <w:spacing w:line="303" w:lineRule="auto"/>
        <w:rPr>
          <w:rFonts w:hint="default" w:asciiTheme="minorAscii" w:hAnsiTheme="minorAscii"/>
          <w:sz w:val="21"/>
        </w:rPr>
      </w:pPr>
    </w:p>
    <w:p>
      <w:pPr>
        <w:spacing w:line="25" w:lineRule="exact"/>
        <w:ind w:firstLine="45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drawing>
          <wp:inline distT="0" distB="0" distL="0" distR="0">
            <wp:extent cx="6335395" cy="15240"/>
            <wp:effectExtent l="0" t="0" r="4445" b="0"/>
            <wp:docPr id="23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 22"/>
                    <pic:cNvPicPr/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6335859" cy="15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7" w:lineRule="auto"/>
        <w:rPr>
          <w:rFonts w:hint="default" w:asciiTheme="minorAscii" w:hAnsiTheme="minorAscii"/>
          <w:sz w:val="21"/>
        </w:rPr>
      </w:pPr>
    </w:p>
    <w:p>
      <w:pPr>
        <w:spacing w:line="278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88" w:lineRule="auto"/>
        <w:ind w:left="3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This Agreement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has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been dr</w:t>
      </w:r>
      <w:r>
        <w:rPr>
          <w:rFonts w:hint="default" w:asciiTheme="minorAscii" w:hAnsiTheme="minorAscii"/>
          <w:spacing w:val="-2"/>
        </w:rPr>
        <w:t>awn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up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 two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identical copies, one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copy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of which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given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each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party.</w:t>
      </w: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87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Norrköping  -</w:t>
      </w:r>
      <w:r>
        <w:rPr>
          <w:rFonts w:hint="default" w:asciiTheme="minorAscii" w:hAnsiTheme="minorAscii"/>
          <w:spacing w:val="-34"/>
        </w:rPr>
        <w:t xml:space="preserve"> </w:t>
      </w:r>
      <w:r>
        <w:rPr>
          <w:rFonts w:hint="default" w:asciiTheme="minorAscii" w:hAnsiTheme="minorAscii"/>
          <w:spacing w:val="-1"/>
        </w:rPr>
        <w:t>……-</w:t>
      </w:r>
      <w:r>
        <w:rPr>
          <w:rFonts w:hint="default" w:asciiTheme="minorAscii" w:hAnsiTheme="minorAscii"/>
          <w:spacing w:val="-37"/>
        </w:rPr>
        <w:t xml:space="preserve"> </w:t>
      </w:r>
      <w:r>
        <w:rPr>
          <w:rFonts w:hint="default" w:asciiTheme="minorAscii" w:hAnsiTheme="minorAscii"/>
          <w:spacing w:val="-1"/>
        </w:rPr>
        <w:t xml:space="preserve">……                                                    </w:t>
      </w:r>
      <w:r>
        <w:rPr>
          <w:rFonts w:hint="default" w:asciiTheme="minorAscii" w:hAnsiTheme="minorAscii"/>
          <w:spacing w:val="-2"/>
        </w:rPr>
        <w:t xml:space="preserve">                                                  xxxxxxx  -</w:t>
      </w:r>
      <w:r>
        <w:rPr>
          <w:rFonts w:hint="default" w:asciiTheme="minorAscii" w:hAnsiTheme="minorAscii"/>
          <w:spacing w:val="-34"/>
        </w:rPr>
        <w:t xml:space="preserve"> </w:t>
      </w:r>
      <w:r>
        <w:rPr>
          <w:rFonts w:hint="default" w:asciiTheme="minorAscii" w:hAnsiTheme="minorAscii"/>
          <w:spacing w:val="-2"/>
        </w:rPr>
        <w:t>……-</w:t>
      </w:r>
      <w:r>
        <w:rPr>
          <w:rFonts w:hint="default" w:asciiTheme="minorAscii" w:hAnsiTheme="minorAscii"/>
          <w:spacing w:val="-36"/>
        </w:rPr>
        <w:t xml:space="preserve"> </w:t>
      </w:r>
      <w:r>
        <w:rPr>
          <w:rFonts w:hint="default" w:asciiTheme="minorAscii" w:hAnsiTheme="minorAscii"/>
          <w:spacing w:val="-2"/>
        </w:rPr>
        <w:t>……</w:t>
      </w: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87" w:lineRule="auto"/>
        <w:ind w:left="35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t>Swedish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</w:rPr>
        <w:t xml:space="preserve">Maritime Administration                                  </w:t>
      </w:r>
      <w:r>
        <w:rPr>
          <w:rFonts w:hint="default" w:asciiTheme="minorAscii" w:hAnsiTheme="minorAscii"/>
          <w:spacing w:val="-1"/>
        </w:rPr>
        <w:t xml:space="preserve">                                           Lessee</w:t>
      </w:r>
    </w:p>
    <w:p>
      <w:pPr>
        <w:spacing w:before="105"/>
        <w:rPr>
          <w:rFonts w:hint="default" w:asciiTheme="minorAscii" w:hAnsiTheme="minorAscii"/>
        </w:rPr>
      </w:pPr>
    </w:p>
    <w:p>
      <w:pPr>
        <w:spacing w:before="105"/>
        <w:rPr>
          <w:rFonts w:hint="default" w:asciiTheme="minorAscii" w:hAnsiTheme="minorAscii"/>
        </w:rPr>
      </w:pPr>
    </w:p>
    <w:p>
      <w:pPr>
        <w:rPr>
          <w:rFonts w:hint="default" w:asciiTheme="minorAscii" w:hAnsiTheme="minorAscii"/>
        </w:rPr>
        <w:sectPr>
          <w:footerReference r:id="rId28" w:type="default"/>
          <w:pgSz w:w="11907" w:h="16839"/>
          <w:pgMar w:top="1139" w:right="21" w:bottom="1495" w:left="878" w:header="6" w:footer="850" w:gutter="0"/>
          <w:cols w:equalWidth="0" w:num="1">
            <w:col w:w="11007"/>
          </w:cols>
        </w:sectPr>
      </w:pPr>
    </w:p>
    <w:p>
      <w:pPr>
        <w:spacing w:line="24" w:lineRule="exact"/>
        <w:ind w:firstLine="44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drawing>
          <wp:inline distT="0" distB="0" distL="0" distR="0">
            <wp:extent cx="2068195" cy="15240"/>
            <wp:effectExtent l="0" t="0" r="4445" b="0"/>
            <wp:docPr id="27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 24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068684" cy="15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85" w:line="162" w:lineRule="exact"/>
        <w:ind w:left="32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xxxxxxx</w:t>
      </w:r>
    </w:p>
    <w:p>
      <w:pPr>
        <w:pStyle w:val="2"/>
        <w:spacing w:before="179" w:line="170" w:lineRule="auto"/>
        <w:ind w:left="4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3"/>
        </w:rPr>
        <w:t>Head of</w:t>
      </w:r>
      <w:r>
        <w:rPr>
          <w:rFonts w:hint="default" w:asciiTheme="minorAscii" w:hAnsiTheme="minorAscii"/>
          <w:spacing w:val="35"/>
        </w:rPr>
        <w:t xml:space="preserve"> </w:t>
      </w:r>
      <w:r>
        <w:rPr>
          <w:rFonts w:hint="default" w:asciiTheme="minorAscii" w:hAnsiTheme="minorAscii"/>
          <w:spacing w:val="-3"/>
        </w:rPr>
        <w:t>Fairway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Department</w:t>
      </w:r>
    </w:p>
    <w:p>
      <w:pPr>
        <w:spacing w:line="14" w:lineRule="auto"/>
        <w:rPr>
          <w:rFonts w:hint="default" w:asciiTheme="minorAscii" w:hAnsiTheme="minorAscii"/>
          <w:sz w:val="2"/>
        </w:rPr>
      </w:pPr>
      <w:r>
        <w:rPr>
          <w:rFonts w:hint="default" w:eastAsia="Arial" w:cs="Arial" w:asciiTheme="minorAscii" w:hAnsiTheme="minorAscii"/>
          <w:sz w:val="2"/>
          <w:szCs w:val="2"/>
        </w:rPr>
        <w:br w:type="column"/>
      </w:r>
    </w:p>
    <w:p>
      <w:pPr>
        <w:spacing w:line="23" w:lineRule="exact"/>
        <w:ind w:firstLine="11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drawing>
          <wp:inline distT="0" distB="0" distL="0" distR="0">
            <wp:extent cx="1927860" cy="14605"/>
            <wp:effectExtent l="0" t="0" r="0" b="0"/>
            <wp:docPr id="29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 26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928421" cy="14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85" w:line="162" w:lineRule="exact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xxxxxxx</w:t>
      </w:r>
    </w:p>
    <w:p>
      <w:pPr>
        <w:spacing w:line="162" w:lineRule="exact"/>
        <w:rPr>
          <w:rFonts w:hint="default" w:asciiTheme="minorAscii" w:hAnsiTheme="minorAscii"/>
        </w:rPr>
        <w:sectPr>
          <w:type w:val="continuous"/>
          <w:pgSz w:w="11907" w:h="16839"/>
          <w:pgMar w:top="1139" w:right="21" w:bottom="1495" w:left="878" w:header="6" w:footer="850" w:gutter="0"/>
          <w:cols w:equalWidth="0" w:num="2">
            <w:col w:w="6737" w:space="100"/>
            <w:col w:w="4170"/>
          </w:cols>
        </w:sectPr>
      </w:pPr>
    </w:p>
    <w:p>
      <w:pPr>
        <w:spacing w:line="301" w:lineRule="auto"/>
        <w:rPr>
          <w:rFonts w:hint="default" w:asciiTheme="minorAscii" w:hAnsiTheme="minorAscii"/>
          <w:sz w:val="21"/>
        </w:rPr>
      </w:pPr>
    </w:p>
    <w:p>
      <w:pPr>
        <w:spacing w:line="301" w:lineRule="auto"/>
        <w:rPr>
          <w:rFonts w:hint="default" w:asciiTheme="minorAscii" w:hAnsiTheme="minorAscii"/>
          <w:sz w:val="21"/>
        </w:rPr>
      </w:pPr>
    </w:p>
    <w:p>
      <w:pPr>
        <w:spacing w:line="302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187" w:lineRule="auto"/>
        <w:ind w:left="32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Additions to the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Lease</w:t>
      </w:r>
    </w:p>
    <w:p>
      <w:pPr>
        <w:pStyle w:val="2"/>
        <w:spacing w:before="176" w:line="172" w:lineRule="auto"/>
        <w:ind w:left="42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(Here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under additional future agreements,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if a</w:t>
      </w:r>
      <w:r>
        <w:rPr>
          <w:rFonts w:hint="default" w:asciiTheme="minorAscii" w:hAnsiTheme="minorAscii"/>
          <w:spacing w:val="-2"/>
        </w:rPr>
        <w:t>ny, shall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noted.)</w:t>
      </w:r>
    </w:p>
    <w:p>
      <w:pPr>
        <w:spacing w:line="172" w:lineRule="auto"/>
        <w:rPr>
          <w:rFonts w:hint="default" w:asciiTheme="minorAscii" w:hAnsiTheme="minorAscii"/>
        </w:rPr>
        <w:sectPr>
          <w:type w:val="continuous"/>
          <w:pgSz w:w="11907" w:h="16839"/>
          <w:pgMar w:top="1139" w:right="21" w:bottom="1495" w:left="878" w:header="6" w:footer="850" w:gutter="0"/>
          <w:cols w:equalWidth="0" w:num="1">
            <w:col w:w="11007"/>
          </w:cols>
        </w:sectPr>
      </w:pPr>
    </w:p>
    <w:p>
      <w:pPr>
        <w:pStyle w:val="2"/>
        <w:spacing w:before="39" w:line="179" w:lineRule="auto"/>
        <w:ind w:left="31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page">
                  <wp:posOffset>584835</wp:posOffset>
                </wp:positionH>
                <wp:positionV relativeFrom="page">
                  <wp:posOffset>3171190</wp:posOffset>
                </wp:positionV>
                <wp:extent cx="151130" cy="151130"/>
                <wp:effectExtent l="0" t="0" r="1270" b="1270"/>
                <wp:wrapNone/>
                <wp:docPr id="67" name="任意多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" cy="1511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37" h="237">
                              <a:moveTo>
                                <a:pt x="7" y="7"/>
                              </a:moveTo>
                              <a:lnTo>
                                <a:pt x="230" y="7"/>
                              </a:lnTo>
                              <a:lnTo>
                                <a:pt x="230" y="230"/>
                              </a:lnTo>
                              <a:lnTo>
                                <a:pt x="7" y="230"/>
                              </a:lnTo>
                              <a:lnTo>
                                <a:pt x="7" y="7"/>
                              </a:lnTo>
                              <a:close/>
                            </a:path>
                          </a:pathLst>
                        </a:custGeom>
                        <a:noFill/>
                        <a:ln w="9144" cap="sq" cmpd="sng">
                          <a:solidFill>
                            <a:srgbClr val="000000"/>
                          </a:solidFill>
                          <a:prstDash val="solid"/>
                          <a:miter lim="1000000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46.05pt;margin-top:249.7pt;height:11.9pt;width:11.9pt;mso-position-horizontal-relative:page;mso-position-vertical-relative:page;z-index:251685888;mso-width-relative:page;mso-height-relative:page;" filled="f" stroked="t" coordsize="237,237" o:allowincell="f" o:gfxdata="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WAAAAZHJz&#10;L1BLAQIUABQAAAAIAIdO4kCfDZDh2QAAAAoBAAAPAAAAAAAAAAEAIAAAADgAAABkcnMvZG93bnJl&#10;di54bWxQSwECFAAUAAAACACHTuJAeWUbSVgCAAAgBQAADgAAAAAAAAABACAAAAA+AQAAZHJzL2Uy&#10;b0RvYy54bWxQSwUGAAAAAAYABgBZAQAACAYAAAAA&#10;" path="m7,7l230,7,230,230,7,230,7,7xe">
                <v:fill on="f" focussize="0,0"/>
                <v:stroke weight="0.72pt" color="#000000" miterlimit="10" joinstyle="miter" endcap="square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Theme="minorAscii" w:hAnsiTheme="minorAscii"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page">
                  <wp:posOffset>584835</wp:posOffset>
                </wp:positionH>
                <wp:positionV relativeFrom="page">
                  <wp:posOffset>3418205</wp:posOffset>
                </wp:positionV>
                <wp:extent cx="151130" cy="151130"/>
                <wp:effectExtent l="0" t="0" r="1270" b="1270"/>
                <wp:wrapNone/>
                <wp:docPr id="69" name="任意多边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" cy="1511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37" h="237">
                              <a:moveTo>
                                <a:pt x="7" y="7"/>
                              </a:moveTo>
                              <a:lnTo>
                                <a:pt x="230" y="7"/>
                              </a:lnTo>
                              <a:lnTo>
                                <a:pt x="230" y="230"/>
                              </a:lnTo>
                              <a:lnTo>
                                <a:pt x="7" y="230"/>
                              </a:lnTo>
                              <a:lnTo>
                                <a:pt x="7" y="7"/>
                              </a:lnTo>
                              <a:close/>
                            </a:path>
                          </a:pathLst>
                        </a:custGeom>
                        <a:noFill/>
                        <a:ln w="9144" cap="sq" cmpd="sng">
                          <a:solidFill>
                            <a:srgbClr val="000000"/>
                          </a:solidFill>
                          <a:prstDash val="solid"/>
                          <a:miter lim="1000000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46.05pt;margin-top:269.15pt;height:11.9pt;width:11.9pt;mso-position-horizontal-relative:page;mso-position-vertical-relative:page;z-index:251683840;mso-width-relative:page;mso-height-relative:page;" filled="f" stroked="t" coordsize="237,237" o:allowincell="f" o:gfxdata="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FgAAAGRy&#10;cy9QSwECFAAUAAAACACHTuJAaPJvp9gAAAAKAQAADwAAAAAAAAABACAAAAA4AAAAZHJzL2Rvd25y&#10;ZXYueG1sUEsBAhQAFAAAAAgAh07iQGHvhxVaAgAAIAUAAA4AAAAAAAAAAQAgAAAAPQEAAGRycy9l&#10;Mm9Eb2MueG1sUEsFBgAAAAAGAAYAWQEAAAkGAAAAAA==&#10;" path="m7,7l230,7,230,230,7,230,7,7xe">
                <v:fill on="f" focussize="0,0"/>
                <v:stroke weight="0.72pt" color="#000000" miterlimit="10" joinstyle="miter" endcap="square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Theme="minorAscii" w:hAnsiTheme="minorAscii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page">
                  <wp:posOffset>584835</wp:posOffset>
                </wp:positionH>
                <wp:positionV relativeFrom="page">
                  <wp:posOffset>3911600</wp:posOffset>
                </wp:positionV>
                <wp:extent cx="151130" cy="151130"/>
                <wp:effectExtent l="0" t="0" r="1270" b="1270"/>
                <wp:wrapNone/>
                <wp:docPr id="71" name="任意多边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" cy="1511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37" h="237">
                              <a:moveTo>
                                <a:pt x="7" y="7"/>
                              </a:moveTo>
                              <a:lnTo>
                                <a:pt x="230" y="7"/>
                              </a:lnTo>
                              <a:lnTo>
                                <a:pt x="230" y="230"/>
                              </a:lnTo>
                              <a:lnTo>
                                <a:pt x="7" y="230"/>
                              </a:lnTo>
                              <a:lnTo>
                                <a:pt x="7" y="7"/>
                              </a:lnTo>
                              <a:close/>
                            </a:path>
                          </a:pathLst>
                        </a:custGeom>
                        <a:noFill/>
                        <a:ln w="9144" cap="sq" cmpd="sng">
                          <a:solidFill>
                            <a:srgbClr val="000000"/>
                          </a:solidFill>
                          <a:prstDash val="solid"/>
                          <a:miter lim="1000000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46.05pt;margin-top:308pt;height:11.9pt;width:11.9pt;mso-position-horizontal-relative:page;mso-position-vertical-relative:page;z-index:251684864;mso-width-relative:page;mso-height-relative:page;" filled="f" stroked="t" coordsize="237,237" o:allowincell="f" o:gfxdata="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WAAAAZHJz&#10;L1BLAQIUABQAAAAIAIdO4kBKvHs+2AAAAAoBAAAPAAAAAAAAAAEAIAAAADgAAABkcnMvZG93bnJl&#10;di54bWxQSwECFAAUAAAACACHTuJAY+HJa1kCAAAgBQAADgAAAAAAAAABACAAAAA9AQAAZHJzL2Uy&#10;b0RvYy54bWxQSwUGAAAAAAYABgBZAQAACAYAAAAA&#10;" path="m7,7l230,7,230,230,7,230,7,7xe">
                <v:fill on="f" focussize="0,0"/>
                <v:stroke weight="0.72pt" color="#000000" miterlimit="10" joinstyle="miter" endcap="square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Theme="minorAscii" w:hAnsiTheme="minorAscii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page">
                  <wp:posOffset>584835</wp:posOffset>
                </wp:positionH>
                <wp:positionV relativeFrom="page">
                  <wp:posOffset>4158615</wp:posOffset>
                </wp:positionV>
                <wp:extent cx="151130" cy="151130"/>
                <wp:effectExtent l="0" t="0" r="1270" b="1270"/>
                <wp:wrapNone/>
                <wp:docPr id="73" name="任意多边形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" cy="1511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37" h="237">
                              <a:moveTo>
                                <a:pt x="7" y="7"/>
                              </a:moveTo>
                              <a:lnTo>
                                <a:pt x="230" y="7"/>
                              </a:lnTo>
                              <a:lnTo>
                                <a:pt x="230" y="230"/>
                              </a:lnTo>
                              <a:lnTo>
                                <a:pt x="7" y="230"/>
                              </a:lnTo>
                              <a:lnTo>
                                <a:pt x="7" y="7"/>
                              </a:lnTo>
                              <a:close/>
                            </a:path>
                          </a:pathLst>
                        </a:custGeom>
                        <a:noFill/>
                        <a:ln w="9144" cap="sq" cmpd="sng">
                          <a:solidFill>
                            <a:srgbClr val="000000"/>
                          </a:solidFill>
                          <a:prstDash val="solid"/>
                          <a:miter lim="1000000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46.05pt;margin-top:327.45pt;height:11.9pt;width:11.9pt;mso-position-horizontal-relative:page;mso-position-vertical-relative:page;z-index:251688960;mso-width-relative:page;mso-height-relative:page;" filled="f" stroked="t" coordsize="237,237" o:allowincell="f" o:gfxdata="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WAAAAZHJz&#10;L1BLAQIUABQAAAAIAIdO4kB4ehl32AAAAAoBAAAPAAAAAAAAAAEAIAAAADgAAABkcnMvZG93bnJl&#10;di54bWxQSwECFAAUAAAACACHTuJAPWC2/lkCAAAgBQAADgAAAAAAAAABACAAAAA9AQAAZHJzL2Uy&#10;b0RvYy54bWxQSwUGAAAAAAYABgBZAQAACAYAAAAA&#10;" path="m7,7l230,7,230,230,7,230,7,7xe">
                <v:fill on="f" focussize="0,0"/>
                <v:stroke weight="0.72pt" color="#000000" miterlimit="10" joinstyle="miter" endcap="square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Theme="minorAscii" w:hAnsiTheme="minorAscii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page">
                  <wp:posOffset>584835</wp:posOffset>
                </wp:positionH>
                <wp:positionV relativeFrom="page">
                  <wp:posOffset>4405630</wp:posOffset>
                </wp:positionV>
                <wp:extent cx="151130" cy="151130"/>
                <wp:effectExtent l="0" t="0" r="1270" b="1270"/>
                <wp:wrapNone/>
                <wp:docPr id="75" name="任意多边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" cy="1511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37" h="237">
                              <a:moveTo>
                                <a:pt x="7" y="7"/>
                              </a:moveTo>
                              <a:lnTo>
                                <a:pt x="230" y="7"/>
                              </a:lnTo>
                              <a:lnTo>
                                <a:pt x="230" y="230"/>
                              </a:lnTo>
                              <a:lnTo>
                                <a:pt x="7" y="230"/>
                              </a:lnTo>
                              <a:lnTo>
                                <a:pt x="7" y="7"/>
                              </a:lnTo>
                              <a:close/>
                            </a:path>
                          </a:pathLst>
                        </a:custGeom>
                        <a:noFill/>
                        <a:ln w="9144" cap="sq" cmpd="sng">
                          <a:solidFill>
                            <a:srgbClr val="000000"/>
                          </a:solidFill>
                          <a:prstDash val="solid"/>
                          <a:miter lim="1000000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46.05pt;margin-top:346.9pt;height:11.9pt;width:11.9pt;mso-position-horizontal-relative:page;mso-position-vertical-relative:page;z-index:251689984;mso-width-relative:page;mso-height-relative:page;" filled="f" stroked="t" coordsize="237,237" o:allowincell="f" o:gfxdata="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BYAAABk&#10;cnMvUEsBAhQAFAAAAAgAh07iQFp+V1PZAAAACgEAAA8AAAAAAAAAAQAgAAAAOAAAAGRycy9kb3du&#10;cmV2LnhtbFBLAQIUABQAAAAIAIdO4kCe5UeaWgIAACAFAAAOAAAAAAAAAAEAIAAAAD4BAABkcnMv&#10;ZTJvRG9jLnhtbFBLBQYAAAAABgAGAFkBAAAKBgAAAAA=&#10;" path="m7,7l230,7,230,230,7,230,7,7xe">
                <v:fill on="f" focussize="0,0"/>
                <v:stroke weight="0.72pt" color="#000000" miterlimit="10" joinstyle="miter" endcap="square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Theme="minorAscii" w:hAnsiTheme="minorAscii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page">
                  <wp:posOffset>584835</wp:posOffset>
                </wp:positionH>
                <wp:positionV relativeFrom="page">
                  <wp:posOffset>4650740</wp:posOffset>
                </wp:positionV>
                <wp:extent cx="151130" cy="151130"/>
                <wp:effectExtent l="0" t="0" r="1270" b="1270"/>
                <wp:wrapNone/>
                <wp:docPr id="77" name="任意多边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" cy="1511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37" h="237">
                              <a:moveTo>
                                <a:pt x="7" y="7"/>
                              </a:moveTo>
                              <a:lnTo>
                                <a:pt x="230" y="7"/>
                              </a:lnTo>
                              <a:lnTo>
                                <a:pt x="230" y="230"/>
                              </a:lnTo>
                              <a:lnTo>
                                <a:pt x="7" y="230"/>
                              </a:lnTo>
                              <a:lnTo>
                                <a:pt x="7" y="7"/>
                              </a:lnTo>
                              <a:close/>
                            </a:path>
                          </a:pathLst>
                        </a:custGeom>
                        <a:noFill/>
                        <a:ln w="9144" cap="sq" cmpd="sng">
                          <a:solidFill>
                            <a:srgbClr val="000000"/>
                          </a:solidFill>
                          <a:prstDash val="solid"/>
                          <a:miter lim="1000000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46.05pt;margin-top:366.2pt;height:11.9pt;width:11.9pt;mso-position-horizontal-relative:page;mso-position-vertical-relative:page;z-index:251691008;mso-width-relative:page;mso-height-relative:page;" filled="f" stroked="t" coordsize="237,237" o:allowincell="f" o:gfxdata="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BYAAABkcnMv&#10;UEsBAhQAFAAAAAgAh07iQPiYUdnYAAAACgEAAA8AAAAAAAAAAQAgAAAAOAAAAGRycy9kb3ducmV2&#10;LnhtbFBLAQIUABQAAAAIAIdO4kDAZDgPWAIAACAFAAAOAAAAAAAAAAEAIAAAAD0BAABkcnMvZTJv&#10;RG9jLnhtbFBLBQYAAAAABgAGAFkBAAAHBgAAAAA=&#10;" path="m7,7l230,7,230,230,7,230,7,7xe">
                <v:fill on="f" focussize="0,0"/>
                <v:stroke weight="0.72pt" color="#000000" miterlimit="10" joinstyle="miter" endcap="square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Theme="minorAscii" w:hAnsiTheme="minorAscii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page">
                  <wp:posOffset>584835</wp:posOffset>
                </wp:positionH>
                <wp:positionV relativeFrom="page">
                  <wp:posOffset>4897755</wp:posOffset>
                </wp:positionV>
                <wp:extent cx="151130" cy="151130"/>
                <wp:effectExtent l="0" t="0" r="1270" b="1270"/>
                <wp:wrapNone/>
                <wp:docPr id="79" name="任意多边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" cy="1511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37" h="237">
                              <a:moveTo>
                                <a:pt x="7" y="7"/>
                              </a:moveTo>
                              <a:lnTo>
                                <a:pt x="230" y="7"/>
                              </a:lnTo>
                              <a:lnTo>
                                <a:pt x="230" y="230"/>
                              </a:lnTo>
                              <a:lnTo>
                                <a:pt x="7" y="230"/>
                              </a:lnTo>
                              <a:lnTo>
                                <a:pt x="7" y="7"/>
                              </a:lnTo>
                              <a:close/>
                            </a:path>
                          </a:pathLst>
                        </a:custGeom>
                        <a:noFill/>
                        <a:ln w="9144" cap="sq" cmpd="sng">
                          <a:solidFill>
                            <a:srgbClr val="000000"/>
                          </a:solidFill>
                          <a:prstDash val="solid"/>
                          <a:miter lim="1000000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46.05pt;margin-top:385.65pt;height:11.9pt;width:11.9pt;mso-position-horizontal-relative:page;mso-position-vertical-relative:page;z-index:251687936;mso-width-relative:page;mso-height-relative:page;" filled="f" stroked="t" coordsize="237,237" o:allowincell="f" o:gfxdata="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BYAAABk&#10;cnMvUEsBAhQAFAAAAAgAh07iQAsfKnrZAAAACgEAAA8AAAAAAAAAAQAgAAAAOAAAAGRycy9kb3du&#10;cmV2LnhtbFBLAQIUABQAAAAIAIdO4kDY7qRTWgIAACAFAAAOAAAAAAAAAAEAIAAAAD4BAABkcnMv&#10;ZTJvRG9jLnhtbFBLBQYAAAAABgAGAFkBAAAKBgAAAAA=&#10;" path="m7,7l230,7,230,230,7,230,7,7xe">
                <v:fill on="f" focussize="0,0"/>
                <v:stroke weight="0.72pt" color="#000000" miterlimit="10" joinstyle="miter" endcap="square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Theme="minorAscii" w:hAnsiTheme="minorAscii"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page">
                  <wp:posOffset>584835</wp:posOffset>
                </wp:positionH>
                <wp:positionV relativeFrom="page">
                  <wp:posOffset>5144770</wp:posOffset>
                </wp:positionV>
                <wp:extent cx="151130" cy="151130"/>
                <wp:effectExtent l="0" t="0" r="1270" b="1270"/>
                <wp:wrapNone/>
                <wp:docPr id="81" name="任意多边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" cy="1511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37" h="237">
                              <a:moveTo>
                                <a:pt x="7" y="7"/>
                              </a:moveTo>
                              <a:lnTo>
                                <a:pt x="230" y="7"/>
                              </a:lnTo>
                              <a:lnTo>
                                <a:pt x="230" y="230"/>
                              </a:lnTo>
                              <a:lnTo>
                                <a:pt x="7" y="230"/>
                              </a:lnTo>
                              <a:lnTo>
                                <a:pt x="7" y="7"/>
                              </a:lnTo>
                              <a:close/>
                            </a:path>
                          </a:pathLst>
                        </a:custGeom>
                        <a:noFill/>
                        <a:ln w="9144" cap="sq" cmpd="sng">
                          <a:solidFill>
                            <a:srgbClr val="000000"/>
                          </a:solidFill>
                          <a:prstDash val="solid"/>
                          <a:miter lim="1000000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46.05pt;margin-top:405.1pt;height:11.9pt;width:11.9pt;mso-position-horizontal-relative:page;mso-position-vertical-relative:page;z-index:251686912;mso-width-relative:page;mso-height-relative:page;" filled="f" stroked="t" coordsize="237,237" o:allowincell="f" o:gfxdata="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FgAAAGRy&#10;cy9QSwECFAAUAAAACACHTuJAvBNyJNgAAAAKAQAADwAAAAAAAAABACAAAAA4AAAAZHJzL2Rvd25y&#10;ZXYueG1sUEsBAhQAFAAAAAgAh07iQAbk2j5aAgAAIAUAAA4AAAAAAAAAAQAgAAAAPQEAAGRycy9l&#10;Mm9Eb2MueG1sUEsFBgAAAAAGAAYAWQEAAAkGAAAAAA==&#10;" path="m7,7l230,7,230,230,7,230,7,7xe">
                <v:fill on="f" focussize="0,0"/>
                <v:stroke weight="0.72pt" color="#000000" miterlimit="10" joinstyle="miter" endcap="square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Theme="minorAscii" w:hAnsiTheme="minorAscii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page">
                  <wp:posOffset>584835</wp:posOffset>
                </wp:positionH>
                <wp:positionV relativeFrom="page">
                  <wp:posOffset>5562600</wp:posOffset>
                </wp:positionV>
                <wp:extent cx="151130" cy="151130"/>
                <wp:effectExtent l="0" t="0" r="1270" b="1270"/>
                <wp:wrapNone/>
                <wp:docPr id="83" name="任意多边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" cy="1511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37" h="237">
                              <a:moveTo>
                                <a:pt x="7" y="7"/>
                              </a:moveTo>
                              <a:lnTo>
                                <a:pt x="230" y="7"/>
                              </a:lnTo>
                              <a:lnTo>
                                <a:pt x="230" y="230"/>
                              </a:lnTo>
                              <a:lnTo>
                                <a:pt x="7" y="230"/>
                              </a:lnTo>
                              <a:lnTo>
                                <a:pt x="7" y="7"/>
                              </a:lnTo>
                              <a:close/>
                            </a:path>
                          </a:pathLst>
                        </a:custGeom>
                        <a:noFill/>
                        <a:ln w="9144" cap="sq" cmpd="sng">
                          <a:solidFill>
                            <a:srgbClr val="000000"/>
                          </a:solidFill>
                          <a:prstDash val="solid"/>
                          <a:miter lim="1000000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46.05pt;margin-top:438pt;height:11.9pt;width:11.9pt;mso-position-horizontal-relative:page;mso-position-vertical-relative:page;z-index:251692032;mso-width-relative:page;mso-height-relative:page;" filled="f" stroked="t" coordsize="237,237" o:allowincell="f" o:gfxdata="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FgAAAGRy&#10;cy9QSwECFAAUAAAACACHTuJAmReyZ9gAAAAKAQAADwAAAAAAAAABACAAAAA4AAAAZHJzL2Rvd25y&#10;ZXYueG1sUEsBAhQAFAAAAAgAh07iQFhlpataAgAAIAUAAA4AAAAAAAAAAQAgAAAAPQEAAGRycy9l&#10;Mm9Eb2MueG1sUEsFBgAAAAAGAAYAWQEAAAkGAAAAAA==&#10;" path="m7,7l230,7,230,230,7,230,7,7xe">
                <v:fill on="f" focussize="0,0"/>
                <v:stroke weight="0.72pt" color="#000000" miterlimit="10" joinstyle="miter" endcap="square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ANNEX C      EXAMPLE OF</w:t>
      </w:r>
      <w:r>
        <w:rPr>
          <w:rFonts w:hint="default" w:asciiTheme="minorAscii" w:hAnsiTheme="minorAscii"/>
          <w:b/>
          <w:bCs/>
          <w:color w:val="00558C"/>
          <w:spacing w:val="19"/>
          <w:w w:val="101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LIGHTHOUSE</w:t>
      </w:r>
      <w:r>
        <w:rPr>
          <w:rFonts w:hint="default" w:asciiTheme="minorAscii" w:hAnsiTheme="minorAscii"/>
          <w:b/>
          <w:bCs/>
          <w:color w:val="00558C"/>
          <w:spacing w:val="18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EXHIBITION AND SAFETY</w:t>
      </w:r>
      <w:r>
        <w:rPr>
          <w:rFonts w:hint="default" w:asciiTheme="minorAscii" w:hAnsiTheme="minorAscii"/>
          <w:b/>
          <w:bCs/>
          <w:color w:val="00558C"/>
          <w:spacing w:val="10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CHE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CK</w:t>
      </w:r>
      <w:r>
        <w:rPr>
          <w:rFonts w:hint="default" w:asciiTheme="minorAscii" w:hAnsiTheme="minorAscii"/>
          <w:b/>
          <w:bCs/>
          <w:color w:val="00558C"/>
          <w:spacing w:val="16"/>
          <w:w w:val="101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LIST</w:t>
      </w:r>
      <w:r>
        <w:rPr>
          <w:rFonts w:hint="default" w:asciiTheme="minorAscii" w:hAnsiTheme="minorAscii"/>
          <w:b/>
          <w:bCs/>
          <w:color w:val="00558C"/>
          <w:spacing w:val="7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-</w:t>
      </w:r>
      <w:r>
        <w:rPr>
          <w:rFonts w:hint="default" w:asciiTheme="minorAscii" w:hAnsiTheme="minorAscii"/>
          <w:b/>
          <w:bCs/>
          <w:color w:val="00558C"/>
          <w:spacing w:val="9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SWEDEN</w:t>
      </w:r>
    </w:p>
    <w:p>
      <w:pPr>
        <w:spacing w:line="397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214" w:lineRule="auto"/>
        <w:ind w:left="44" w:right="771" w:hanging="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-  Prior</w:t>
      </w:r>
      <w:r>
        <w:rPr>
          <w:rFonts w:hint="default" w:asciiTheme="minorAscii" w:hAnsiTheme="minorAscii"/>
          <w:spacing w:val="3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  each</w:t>
      </w:r>
      <w:r>
        <w:rPr>
          <w:rFonts w:hint="default" w:asciiTheme="minorAscii" w:hAnsiTheme="minorAscii"/>
          <w:spacing w:val="40"/>
        </w:rPr>
        <w:t xml:space="preserve"> </w:t>
      </w:r>
      <w:r>
        <w:rPr>
          <w:rFonts w:hint="default" w:asciiTheme="minorAscii" w:hAnsiTheme="minorAscii"/>
          <w:spacing w:val="-2"/>
        </w:rPr>
        <w:t>season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2"/>
        </w:rPr>
        <w:t>the  Lessee  shall</w:t>
      </w:r>
      <w:r>
        <w:rPr>
          <w:rFonts w:hint="default" w:asciiTheme="minorAscii" w:hAnsiTheme="minorAscii"/>
          <w:spacing w:val="4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check</w:t>
      </w:r>
      <w:r>
        <w:rPr>
          <w:rFonts w:hint="default" w:asciiTheme="minorAscii" w:hAnsiTheme="minorAscii"/>
          <w:spacing w:val="42"/>
        </w:rPr>
        <w:t xml:space="preserve"> </w:t>
      </w:r>
      <w:r>
        <w:rPr>
          <w:rFonts w:hint="default" w:asciiTheme="minorAscii" w:hAnsiTheme="minorAscii"/>
          <w:spacing w:val="-2"/>
        </w:rPr>
        <w:t>all  items</w:t>
      </w:r>
      <w:r>
        <w:rPr>
          <w:rFonts w:hint="default" w:asciiTheme="minorAscii" w:hAnsiTheme="minorAscii"/>
          <w:spacing w:val="44"/>
        </w:rPr>
        <w:t xml:space="preserve"> </w:t>
      </w:r>
      <w:r>
        <w:rPr>
          <w:rFonts w:hint="default" w:asciiTheme="minorAscii" w:hAnsiTheme="minorAscii"/>
          <w:spacing w:val="-2"/>
        </w:rPr>
        <w:t>as  per</w:t>
      </w:r>
      <w:r>
        <w:rPr>
          <w:rFonts w:hint="default" w:asciiTheme="minorAscii" w:hAnsiTheme="minorAscii"/>
          <w:spacing w:val="3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this  list  and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2"/>
        </w:rPr>
        <w:t>take  appropriate  measures</w:t>
      </w:r>
      <w:r>
        <w:rPr>
          <w:rFonts w:hint="default" w:asciiTheme="minorAscii" w:hAnsiTheme="minorAscii"/>
          <w:spacing w:val="3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  <w:spacing w:val="3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lighthouse accordingly</w:t>
      </w:r>
    </w:p>
    <w:p>
      <w:pPr>
        <w:pStyle w:val="2"/>
        <w:spacing w:before="178" w:line="214" w:lineRule="auto"/>
        <w:ind w:left="37" w:right="771" w:hanging="1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-</w:t>
      </w:r>
      <w:r>
        <w:rPr>
          <w:rFonts w:hint="default" w:asciiTheme="minorAscii" w:hAnsiTheme="minorAscii"/>
          <w:spacing w:val="38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check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list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number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visitors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from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previous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year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stated.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number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3"/>
        </w:rPr>
        <w:t>of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3"/>
        </w:rPr>
        <w:t>visitors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shall</w:t>
      </w:r>
      <w:r>
        <w:rPr>
          <w:rFonts w:hint="default" w:asciiTheme="minorAscii" w:hAnsiTheme="minorAscii"/>
          <w:spacing w:val="36"/>
        </w:rPr>
        <w:t xml:space="preserve"> </w:t>
      </w:r>
      <w:r>
        <w:rPr>
          <w:rFonts w:hint="default" w:asciiTheme="minorAscii" w:hAnsiTheme="minorAscii"/>
          <w:spacing w:val="-3"/>
        </w:rPr>
        <w:t>be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stated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per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month as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per statistics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noted.</w:t>
      </w:r>
    </w:p>
    <w:p>
      <w:pPr>
        <w:pStyle w:val="2"/>
        <w:spacing w:before="176" w:line="214" w:lineRule="auto"/>
        <w:ind w:left="38" w:right="770" w:hanging="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lighthouse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has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checked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before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start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exhibition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season –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however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later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than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April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30 –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completed copy of this check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1"/>
        </w:rPr>
        <w:t>list shall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be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submitted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each year to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1"/>
        </w:rPr>
        <w:t>Administration.</w:t>
      </w: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spacing w:line="250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86" w:lineRule="auto"/>
        <w:ind w:left="3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Organization and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routin</w:t>
      </w:r>
      <w:r>
        <w:rPr>
          <w:rFonts w:hint="default" w:asciiTheme="minorAscii" w:hAnsiTheme="minorAscii"/>
          <w:spacing w:val="-2"/>
        </w:rPr>
        <w:t>es</w:t>
      </w:r>
    </w:p>
    <w:p>
      <w:pPr>
        <w:pStyle w:val="2"/>
        <w:spacing w:before="178" w:line="188" w:lineRule="auto"/>
        <w:ind w:left="38"/>
        <w:rPr>
          <w:rFonts w:hint="default" w:asciiTheme="minorAscii" w:hAnsiTheme="minorAscii"/>
        </w:rPr>
      </w:pPr>
      <w:r>
        <w:rPr>
          <w:rFonts w:hint="default" w:asciiTheme="minorAscii" w:hAnsiTheme="minorAscii"/>
          <w:i/>
          <w:iCs/>
        </w:rPr>
        <w:t>Define</w:t>
      </w:r>
      <w:r>
        <w:rPr>
          <w:rFonts w:hint="default" w:asciiTheme="minorAscii" w:hAnsiTheme="minorAscii"/>
          <w:i/>
          <w:iCs/>
          <w:spacing w:val="2"/>
        </w:rPr>
        <w:t xml:space="preserve"> </w:t>
      </w:r>
      <w:r>
        <w:rPr>
          <w:rFonts w:hint="default" w:asciiTheme="minorAscii" w:hAnsiTheme="minorAscii"/>
          <w:i/>
          <w:iCs/>
        </w:rPr>
        <w:t>organization</w:t>
      </w:r>
      <w:r>
        <w:rPr>
          <w:rFonts w:hint="default" w:asciiTheme="minorAscii" w:hAnsiTheme="minorAscii"/>
          <w:i/>
          <w:iCs/>
          <w:spacing w:val="2"/>
        </w:rPr>
        <w:t xml:space="preserve"> </w:t>
      </w:r>
      <w:r>
        <w:rPr>
          <w:rFonts w:hint="default" w:asciiTheme="minorAscii" w:hAnsiTheme="minorAscii"/>
          <w:i/>
          <w:iCs/>
        </w:rPr>
        <w:t>and</w:t>
      </w:r>
      <w:r>
        <w:rPr>
          <w:rFonts w:hint="default" w:asciiTheme="minorAscii" w:hAnsiTheme="minorAscii"/>
          <w:i/>
          <w:iCs/>
          <w:spacing w:val="2"/>
        </w:rPr>
        <w:t xml:space="preserve"> </w:t>
      </w:r>
      <w:r>
        <w:rPr>
          <w:rFonts w:hint="default" w:asciiTheme="minorAscii" w:hAnsiTheme="minorAscii"/>
          <w:i/>
          <w:iCs/>
        </w:rPr>
        <w:t>local</w:t>
      </w:r>
      <w:r>
        <w:rPr>
          <w:rFonts w:hint="default" w:asciiTheme="minorAscii" w:hAnsiTheme="minorAscii"/>
          <w:i/>
          <w:iCs/>
          <w:spacing w:val="2"/>
        </w:rPr>
        <w:t xml:space="preserve"> </w:t>
      </w:r>
      <w:r>
        <w:rPr>
          <w:rFonts w:hint="default" w:asciiTheme="minorAscii" w:hAnsiTheme="minorAscii"/>
          <w:i/>
          <w:iCs/>
        </w:rPr>
        <w:t>rules</w:t>
      </w:r>
      <w:r>
        <w:rPr>
          <w:rFonts w:hint="default" w:asciiTheme="minorAscii" w:hAnsiTheme="minorAscii"/>
          <w:i/>
          <w:iCs/>
          <w:spacing w:val="-19"/>
        </w:rPr>
        <w:t xml:space="preserve"> </w:t>
      </w:r>
      <w:r>
        <w:rPr>
          <w:rFonts w:hint="default" w:asciiTheme="minorAscii" w:hAnsiTheme="minorAscii"/>
          <w:i/>
          <w:iCs/>
        </w:rPr>
        <w:t>for</w:t>
      </w:r>
      <w:r>
        <w:rPr>
          <w:rFonts w:hint="default" w:asciiTheme="minorAscii" w:hAnsiTheme="minorAscii"/>
          <w:i/>
          <w:iCs/>
          <w:spacing w:val="2"/>
        </w:rPr>
        <w:t xml:space="preserve"> </w:t>
      </w:r>
      <w:r>
        <w:rPr>
          <w:rFonts w:hint="default" w:asciiTheme="minorAscii" w:hAnsiTheme="minorAscii"/>
          <w:i/>
          <w:iCs/>
        </w:rPr>
        <w:t>exhibitions</w:t>
      </w:r>
    </w:p>
    <w:p>
      <w:pPr>
        <w:pStyle w:val="2"/>
        <w:spacing w:before="179" w:line="187" w:lineRule="auto"/>
        <w:ind w:left="75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Minimum one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1"/>
        </w:rPr>
        <w:t>responsible guide at each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exhibition.</w:t>
      </w:r>
    </w:p>
    <w:p>
      <w:pPr>
        <w:pStyle w:val="2"/>
        <w:spacing w:before="179" w:line="390" w:lineRule="exact"/>
        <w:ind w:left="75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  <w:position w:val="16"/>
        </w:rPr>
        <w:t>Fix the</w:t>
      </w:r>
      <w:r>
        <w:rPr>
          <w:rFonts w:hint="default" w:asciiTheme="minorAscii" w:hAnsiTheme="minorAscii"/>
          <w:spacing w:val="13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quantity of visitors</w:t>
      </w:r>
      <w:r>
        <w:rPr>
          <w:rFonts w:hint="default" w:asciiTheme="minorAscii" w:hAnsiTheme="minorAscii"/>
          <w:spacing w:val="14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per group.</w:t>
      </w:r>
      <w:r>
        <w:rPr>
          <w:rFonts w:hint="default" w:asciiTheme="minorAscii" w:hAnsiTheme="minorAscii"/>
          <w:spacing w:val="19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Normally</w:t>
      </w:r>
      <w:r>
        <w:rPr>
          <w:rFonts w:hint="default" w:asciiTheme="minorAscii" w:hAnsiTheme="minorAscii"/>
          <w:spacing w:val="18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not</w:t>
      </w:r>
      <w:r>
        <w:rPr>
          <w:rFonts w:hint="default" w:asciiTheme="minorAscii" w:hAnsiTheme="minorAscii"/>
          <w:spacing w:val="15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more than</w:t>
      </w:r>
      <w:r>
        <w:rPr>
          <w:rFonts w:hint="default" w:asciiTheme="minorAscii" w:hAnsiTheme="minorAscii"/>
          <w:spacing w:val="18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10</w:t>
      </w:r>
      <w:r>
        <w:rPr>
          <w:rFonts w:hint="default" w:asciiTheme="minorAscii" w:hAnsiTheme="minorAscii"/>
          <w:spacing w:val="18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persons.</w:t>
      </w:r>
    </w:p>
    <w:p>
      <w:pPr>
        <w:pStyle w:val="2"/>
        <w:spacing w:before="1" w:line="186" w:lineRule="auto"/>
        <w:ind w:left="74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Avoid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having too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many visitors at t</w:t>
      </w:r>
      <w:r>
        <w:rPr>
          <w:rFonts w:hint="default" w:asciiTheme="minorAscii" w:hAnsiTheme="minorAscii"/>
          <w:spacing w:val="-2"/>
        </w:rPr>
        <w:t>he same time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narrow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lantern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houses.</w:t>
      </w:r>
    </w:p>
    <w:p>
      <w:pPr>
        <w:pStyle w:val="2"/>
        <w:spacing w:before="177" w:line="391" w:lineRule="exact"/>
        <w:ind w:left="75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  <w:position w:val="16"/>
        </w:rPr>
        <w:t>Define the</w:t>
      </w:r>
      <w:r>
        <w:rPr>
          <w:rFonts w:hint="default" w:asciiTheme="minorAscii" w:hAnsiTheme="minorAscii"/>
          <w:spacing w:val="19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best way to</w:t>
      </w:r>
      <w:r>
        <w:rPr>
          <w:rFonts w:hint="default" w:asciiTheme="minorAscii" w:hAnsiTheme="minorAscii"/>
          <w:spacing w:val="13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meet on the staircases</w:t>
      </w:r>
      <w:r>
        <w:rPr>
          <w:rFonts w:hint="default" w:asciiTheme="minorAscii" w:hAnsiTheme="minorAscii"/>
          <w:spacing w:val="12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(keep to the</w:t>
      </w:r>
      <w:r>
        <w:rPr>
          <w:rFonts w:hint="default" w:asciiTheme="minorAscii" w:hAnsiTheme="minorAscii"/>
          <w:spacing w:val="15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right).</w:t>
      </w:r>
    </w:p>
    <w:p>
      <w:pPr>
        <w:pStyle w:val="2"/>
        <w:spacing w:before="1" w:line="186" w:lineRule="auto"/>
        <w:ind w:left="75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First-aid equipment shall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be easily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accessible.</w:t>
      </w:r>
    </w:p>
    <w:p>
      <w:pPr>
        <w:pStyle w:val="2"/>
        <w:spacing w:before="179" w:line="386" w:lineRule="exact"/>
        <w:ind w:left="75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  <w:position w:val="16"/>
        </w:rPr>
        <w:t>Exhibition guides shall carry a</w:t>
      </w:r>
      <w:r>
        <w:rPr>
          <w:rFonts w:hint="default" w:asciiTheme="minorAscii" w:hAnsiTheme="minorAscii"/>
          <w:spacing w:val="15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mobile</w:t>
      </w:r>
      <w:r>
        <w:rPr>
          <w:rFonts w:hint="default" w:asciiTheme="minorAscii" w:hAnsiTheme="minorAscii"/>
          <w:spacing w:val="17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phone for</w:t>
      </w:r>
      <w:r>
        <w:rPr>
          <w:rFonts w:hint="default" w:asciiTheme="minorAscii" w:hAnsiTheme="minorAscii"/>
          <w:spacing w:val="10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alarm</w:t>
      </w:r>
      <w:r>
        <w:rPr>
          <w:rFonts w:hint="default" w:asciiTheme="minorAscii" w:hAnsiTheme="minorAscii"/>
          <w:spacing w:val="9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and</w:t>
      </w:r>
      <w:r>
        <w:rPr>
          <w:rFonts w:hint="default" w:asciiTheme="minorAscii" w:hAnsiTheme="minorAscii"/>
          <w:spacing w:val="10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contacts</w:t>
      </w:r>
      <w:r>
        <w:rPr>
          <w:rFonts w:hint="default" w:asciiTheme="minorAscii" w:hAnsiTheme="minorAscii"/>
          <w:spacing w:val="4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with</w:t>
      </w:r>
      <w:r>
        <w:rPr>
          <w:rFonts w:hint="default" w:asciiTheme="minorAscii" w:hAnsiTheme="minorAscii"/>
          <w:spacing w:val="7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other</w:t>
      </w:r>
      <w:r>
        <w:rPr>
          <w:rFonts w:hint="default" w:asciiTheme="minorAscii" w:hAnsiTheme="minorAscii"/>
          <w:spacing w:val="7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staff</w:t>
      </w:r>
      <w:r>
        <w:rPr>
          <w:rFonts w:hint="default" w:asciiTheme="minorAscii" w:hAnsiTheme="minorAscii"/>
          <w:spacing w:val="10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on</w:t>
      </w:r>
      <w:r>
        <w:rPr>
          <w:rFonts w:hint="default" w:asciiTheme="minorAscii" w:hAnsiTheme="minorAscii"/>
          <w:spacing w:val="8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site.</w:t>
      </w:r>
    </w:p>
    <w:p>
      <w:pPr>
        <w:pStyle w:val="2"/>
        <w:spacing w:before="1" w:line="187" w:lineRule="auto"/>
        <w:ind w:left="75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Make a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routine for counting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number of visit</w:t>
      </w:r>
      <w:r>
        <w:rPr>
          <w:rFonts w:hint="default" w:asciiTheme="minorAscii" w:hAnsiTheme="minorAscii"/>
          <w:spacing w:val="-2"/>
        </w:rPr>
        <w:t>ors.</w:t>
      </w:r>
    </w:p>
    <w:p>
      <w:pPr>
        <w:pStyle w:val="2"/>
        <w:spacing w:before="179" w:line="188" w:lineRule="auto"/>
        <w:ind w:left="74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Guides and own staff shall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have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a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basic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knowledge o</w:t>
      </w:r>
      <w:r>
        <w:rPr>
          <w:rFonts w:hint="default" w:asciiTheme="minorAscii" w:hAnsiTheme="minorAscii"/>
          <w:spacing w:val="-2"/>
        </w:rPr>
        <w:t>f fire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protection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basic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medical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treatment.</w:t>
      </w:r>
    </w:p>
    <w:p>
      <w:pPr>
        <w:pStyle w:val="2"/>
        <w:spacing w:before="178" w:line="214" w:lineRule="auto"/>
        <w:ind w:left="746" w:right="773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Confer with the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1"/>
        </w:rPr>
        <w:t>local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1"/>
        </w:rPr>
        <w:t>Rescue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Service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about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procedures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at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ex</w:t>
      </w:r>
      <w:r>
        <w:rPr>
          <w:rFonts w:hint="default" w:asciiTheme="minorAscii" w:hAnsiTheme="minorAscii"/>
          <w:spacing w:val="-2"/>
        </w:rPr>
        <w:t>hibitions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actions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to take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case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of fire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accidents.</w:t>
      </w:r>
    </w:p>
    <w:p>
      <w:pPr>
        <w:pStyle w:val="2"/>
        <w:spacing w:before="179" w:line="188" w:lineRule="auto"/>
        <w:ind w:left="74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A copy of a valid third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party insurance including terms</w:t>
      </w:r>
      <w:r>
        <w:rPr>
          <w:rFonts w:hint="default" w:asciiTheme="minorAscii" w:hAnsiTheme="minorAscii"/>
          <w:spacing w:val="-2"/>
        </w:rPr>
        <w:t xml:space="preserve"> of insurance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receipt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attached to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2"/>
        </w:rPr>
        <w:t>this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list.</w:t>
      </w:r>
    </w:p>
    <w:p>
      <w:pPr>
        <w:spacing w:before="135" w:line="238" w:lineRule="exact"/>
        <w:ind w:firstLine="43"/>
        <w:rPr>
          <w:rFonts w:hint="default" w:asciiTheme="minorAscii" w:hAnsiTheme="minorAscii"/>
        </w:rPr>
      </w:pPr>
      <w:r>
        <w:rPr>
          <w:rFonts w:hint="default" w:asciiTheme="minorAscii" w:hAnsiTheme="minorAscii"/>
          <w:position w:val="-4"/>
        </w:rPr>
        <mc:AlternateContent>
          <mc:Choice Requires="wps">
            <w:drawing>
              <wp:inline distT="0" distB="0" distL="114300" distR="114300">
                <wp:extent cx="151130" cy="151130"/>
                <wp:effectExtent l="0" t="0" r="1270" b="1270"/>
                <wp:docPr id="85" name="任意多边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" cy="1511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37" h="237">
                              <a:moveTo>
                                <a:pt x="7" y="7"/>
                              </a:moveTo>
                              <a:lnTo>
                                <a:pt x="230" y="7"/>
                              </a:lnTo>
                              <a:lnTo>
                                <a:pt x="230" y="230"/>
                              </a:lnTo>
                              <a:lnTo>
                                <a:pt x="7" y="230"/>
                              </a:lnTo>
                              <a:lnTo>
                                <a:pt x="7" y="7"/>
                              </a:lnTo>
                              <a:close/>
                            </a:path>
                          </a:pathLst>
                        </a:custGeom>
                        <a:noFill/>
                        <a:ln w="9144" cap="sq" cmpd="sng">
                          <a:solidFill>
                            <a:srgbClr val="000000"/>
                          </a:solidFill>
                          <a:prstDash val="solid"/>
                          <a:miter lim="1000000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00" style="height:11.9pt;width:11.9pt;" filled="f" stroked="t" coordsize="237,237" o:gfxdata="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WAAAAZHJzL1BLAQIU&#10;ABQAAAAIAIdO4kCxXN0+0QAAAAMBAAAPAAAAAAAAAAEAIAAAADgAAABkcnMvZG93bnJldi54bWxQ&#10;SwECFAAUAAAACACHTuJA++BUz1oCAAAgBQAADgAAAAAAAAABACAAAAA2AQAAZHJzL2Uyb0RvYy54&#10;bWxQSwUGAAAAAAYABgBZAQAAAgYAAAAA&#10;" path="m7,7l230,7,230,230,7,230,7,7xe">
                <v:fill on="f" focussize="0,0"/>
                <v:stroke weight="0.72pt" color="#000000" miterlimit="10" joinstyle="miter" endcap="square"/>
                <v:imagedata o:title=""/>
                <o:lock v:ext="edit" aspectratio="f"/>
                <w10:wrap type="none"/>
                <w10:anchorlock/>
              </v:shape>
            </w:pict>
          </mc:Fallback>
        </mc:AlternateContent>
      </w:r>
    </w:p>
    <w:p>
      <w:pPr>
        <w:spacing w:line="256" w:lineRule="auto"/>
        <w:rPr>
          <w:rFonts w:hint="default" w:asciiTheme="minorAscii" w:hAnsiTheme="minorAscii"/>
          <w:sz w:val="21"/>
        </w:rPr>
      </w:pPr>
    </w:p>
    <w:p>
      <w:pPr>
        <w:spacing w:line="257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187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Physical checks</w:t>
      </w:r>
    </w:p>
    <w:p>
      <w:pPr>
        <w:pStyle w:val="2"/>
        <w:spacing w:before="136" w:line="229" w:lineRule="auto"/>
        <w:ind w:left="43"/>
        <w:rPr>
          <w:rFonts w:hint="default" w:asciiTheme="minorAscii" w:hAnsiTheme="minorAscii"/>
        </w:rPr>
      </w:pPr>
      <w:r>
        <w:rPr>
          <w:rFonts w:hint="default" w:asciiTheme="minorAscii" w:hAnsiTheme="minorAscii"/>
          <w:position w:val="-4"/>
        </w:rPr>
        <w:drawing>
          <wp:inline distT="0" distB="0" distL="0" distR="0">
            <wp:extent cx="150495" cy="150495"/>
            <wp:effectExtent l="0" t="0" r="1905" b="1905"/>
            <wp:docPr id="31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 30"/>
                    <pic:cNvPicPr/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50876" cy="15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Theme="minorAscii" w:hAnsiTheme="minorAscii"/>
          <w:spacing w:val="3"/>
        </w:rPr>
        <w:t xml:space="preserve">         </w:t>
      </w:r>
      <w:r>
        <w:rPr>
          <w:rFonts w:hint="default" w:asciiTheme="minorAscii" w:hAnsiTheme="minorAscii"/>
          <w:spacing w:val="-1"/>
        </w:rPr>
        <w:t>Fire alarm system to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be checked as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per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sepa</w:t>
      </w:r>
      <w:r>
        <w:rPr>
          <w:rFonts w:hint="default" w:asciiTheme="minorAscii" w:hAnsiTheme="minorAscii"/>
          <w:spacing w:val="-2"/>
        </w:rPr>
        <w:t>rate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instruction.</w:t>
      </w:r>
    </w:p>
    <w:p>
      <w:pPr>
        <w:pStyle w:val="2"/>
        <w:spacing w:before="130" w:line="233" w:lineRule="auto"/>
        <w:ind w:left="746" w:right="771" w:hanging="703"/>
        <w:rPr>
          <w:rFonts w:hint="default" w:asciiTheme="minorAscii" w:hAnsiTheme="minorAscii"/>
        </w:rPr>
      </w:pPr>
      <w:r>
        <w:rPr>
          <w:rFonts w:hint="default" w:asciiTheme="minorAscii" w:hAnsiTheme="minorAscii"/>
          <w:position w:val="-4"/>
        </w:rPr>
        <w:drawing>
          <wp:inline distT="0" distB="0" distL="0" distR="0">
            <wp:extent cx="150495" cy="150495"/>
            <wp:effectExtent l="0" t="0" r="1905" b="1905"/>
            <wp:docPr id="33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 32"/>
                    <pic:cNvPicPr/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0876" cy="15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Theme="minorAscii" w:hAnsiTheme="minorAscii"/>
          <w:spacing w:val="2"/>
        </w:rPr>
        <w:t xml:space="preserve">         </w:t>
      </w:r>
      <w:r>
        <w:rPr>
          <w:rFonts w:hint="default" w:asciiTheme="minorAscii" w:hAnsiTheme="minorAscii"/>
          <w:spacing w:val="-1"/>
        </w:rPr>
        <w:t>Check</w:t>
      </w:r>
      <w:r>
        <w:rPr>
          <w:rFonts w:hint="default" w:asciiTheme="minorAscii" w:hAnsiTheme="minorAscii"/>
          <w:spacing w:val="41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41"/>
        </w:rPr>
        <w:t xml:space="preserve"> </w:t>
      </w:r>
      <w:r>
        <w:rPr>
          <w:rFonts w:hint="default" w:asciiTheme="minorAscii" w:hAnsiTheme="minorAscii"/>
          <w:spacing w:val="-1"/>
        </w:rPr>
        <w:t>fire</w:t>
      </w:r>
      <w:r>
        <w:rPr>
          <w:rFonts w:hint="default" w:asciiTheme="minorAscii" w:hAnsiTheme="minorAscii"/>
          <w:spacing w:val="47"/>
        </w:rPr>
        <w:t xml:space="preserve"> </w:t>
      </w:r>
      <w:r>
        <w:rPr>
          <w:rFonts w:hint="default" w:asciiTheme="minorAscii" w:hAnsiTheme="minorAscii"/>
          <w:spacing w:val="-1"/>
        </w:rPr>
        <w:t>extinguishers  (suspension  devices,  in  good  condition,</w:t>
      </w:r>
      <w:r>
        <w:rPr>
          <w:rFonts w:hint="default" w:asciiTheme="minorAscii" w:hAnsiTheme="minorAscii"/>
          <w:spacing w:val="4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 xml:space="preserve">the  </w:t>
      </w:r>
      <w:r>
        <w:rPr>
          <w:rFonts w:hint="default" w:asciiTheme="minorAscii" w:hAnsiTheme="minorAscii"/>
          <w:spacing w:val="-2"/>
        </w:rPr>
        <w:t>pressure  gauge  shall  indicate</w:t>
      </w:r>
      <w:r>
        <w:rPr>
          <w:rFonts w:hint="default" w:asciiTheme="minorAscii" w:hAnsiTheme="minorAscii"/>
        </w:rPr>
        <w:t xml:space="preserve"> approved</w:t>
      </w:r>
      <w:r>
        <w:rPr>
          <w:rFonts w:hint="default" w:asciiTheme="minorAscii" w:hAnsiTheme="minorAscii"/>
          <w:spacing w:val="5"/>
        </w:rPr>
        <w:t>).</w:t>
      </w:r>
    </w:p>
    <w:p>
      <w:pPr>
        <w:pStyle w:val="2"/>
        <w:spacing w:before="135" w:line="389" w:lineRule="exact"/>
        <w:ind w:left="43"/>
        <w:rPr>
          <w:rFonts w:hint="default" w:asciiTheme="minorAscii" w:hAnsiTheme="minorAscii"/>
        </w:rPr>
      </w:pPr>
      <w:r>
        <w:rPr>
          <w:rFonts w:hint="default" w:asciiTheme="minorAscii" w:hAnsiTheme="minorAscii"/>
          <w:position w:val="7"/>
        </w:rPr>
        <w:drawing>
          <wp:inline distT="0" distB="0" distL="0" distR="0">
            <wp:extent cx="150495" cy="150495"/>
            <wp:effectExtent l="0" t="0" r="1905" b="1905"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50876" cy="15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Theme="minorAscii" w:hAnsiTheme="minorAscii"/>
          <w:spacing w:val="2"/>
          <w:position w:val="11"/>
        </w:rPr>
        <w:t xml:space="preserve">         </w:t>
      </w:r>
      <w:r>
        <w:rPr>
          <w:rFonts w:hint="default" w:asciiTheme="minorAscii" w:hAnsiTheme="minorAscii"/>
          <w:spacing w:val="-1"/>
          <w:position w:val="11"/>
        </w:rPr>
        <w:t>Combustibles:</w:t>
      </w:r>
      <w:r>
        <w:rPr>
          <w:rFonts w:hint="default" w:asciiTheme="minorAscii" w:hAnsiTheme="minorAscii"/>
          <w:spacing w:val="18"/>
          <w:position w:val="11"/>
        </w:rPr>
        <w:t xml:space="preserve"> </w:t>
      </w:r>
      <w:r>
        <w:rPr>
          <w:rFonts w:hint="default" w:asciiTheme="minorAscii" w:hAnsiTheme="minorAscii"/>
          <w:spacing w:val="-1"/>
          <w:position w:val="11"/>
        </w:rPr>
        <w:t>Keep tidy</w:t>
      </w:r>
      <w:r>
        <w:rPr>
          <w:rFonts w:hint="default" w:asciiTheme="minorAscii" w:hAnsiTheme="minorAscii"/>
          <w:spacing w:val="11"/>
          <w:position w:val="11"/>
        </w:rPr>
        <w:t xml:space="preserve"> </w:t>
      </w:r>
      <w:r>
        <w:rPr>
          <w:rFonts w:hint="default" w:asciiTheme="minorAscii" w:hAnsiTheme="minorAscii"/>
          <w:spacing w:val="-1"/>
          <w:position w:val="11"/>
        </w:rPr>
        <w:t>and</w:t>
      </w:r>
      <w:r>
        <w:rPr>
          <w:rFonts w:hint="default" w:asciiTheme="minorAscii" w:hAnsiTheme="minorAscii"/>
          <w:spacing w:val="17"/>
          <w:position w:val="11"/>
        </w:rPr>
        <w:t xml:space="preserve"> </w:t>
      </w:r>
      <w:r>
        <w:rPr>
          <w:rFonts w:hint="default" w:asciiTheme="minorAscii" w:hAnsiTheme="minorAscii"/>
          <w:spacing w:val="-1"/>
          <w:position w:val="11"/>
        </w:rPr>
        <w:t>keep a</w:t>
      </w:r>
      <w:r>
        <w:rPr>
          <w:rFonts w:hint="default" w:asciiTheme="minorAscii" w:hAnsiTheme="minorAscii"/>
          <w:spacing w:val="14"/>
          <w:w w:val="101"/>
          <w:position w:val="11"/>
        </w:rPr>
        <w:t xml:space="preserve"> </w:t>
      </w:r>
      <w:r>
        <w:rPr>
          <w:rFonts w:hint="default" w:asciiTheme="minorAscii" w:hAnsiTheme="minorAscii"/>
          <w:spacing w:val="-1"/>
          <w:position w:val="11"/>
        </w:rPr>
        <w:t>minimum of co</w:t>
      </w:r>
      <w:r>
        <w:rPr>
          <w:rFonts w:hint="default" w:asciiTheme="minorAscii" w:hAnsiTheme="minorAscii"/>
          <w:spacing w:val="-2"/>
          <w:position w:val="11"/>
        </w:rPr>
        <w:t>mbustibles</w:t>
      </w:r>
      <w:r>
        <w:rPr>
          <w:rFonts w:hint="default" w:asciiTheme="minorAscii" w:hAnsiTheme="minorAscii"/>
          <w:spacing w:val="15"/>
          <w:position w:val="11"/>
        </w:rPr>
        <w:t xml:space="preserve"> </w:t>
      </w:r>
      <w:r>
        <w:rPr>
          <w:rFonts w:hint="default" w:asciiTheme="minorAscii" w:hAnsiTheme="minorAscii"/>
          <w:spacing w:val="-2"/>
          <w:position w:val="11"/>
        </w:rPr>
        <w:t>in the</w:t>
      </w:r>
      <w:r>
        <w:rPr>
          <w:rFonts w:hint="default" w:asciiTheme="minorAscii" w:hAnsiTheme="minorAscii"/>
          <w:spacing w:val="15"/>
          <w:w w:val="101"/>
          <w:position w:val="11"/>
        </w:rPr>
        <w:t xml:space="preserve"> </w:t>
      </w:r>
      <w:r>
        <w:rPr>
          <w:rFonts w:hint="default" w:asciiTheme="minorAscii" w:hAnsiTheme="minorAscii"/>
          <w:spacing w:val="-2"/>
          <w:position w:val="11"/>
        </w:rPr>
        <w:t>lighthouse.</w:t>
      </w:r>
    </w:p>
    <w:p>
      <w:pPr>
        <w:pStyle w:val="2"/>
        <w:spacing w:before="1" w:line="229" w:lineRule="auto"/>
        <w:ind w:left="43"/>
        <w:rPr>
          <w:rFonts w:hint="default" w:asciiTheme="minorAscii" w:hAnsiTheme="minorAscii"/>
        </w:rPr>
      </w:pPr>
      <w:r>
        <w:rPr>
          <w:rFonts w:hint="default" w:asciiTheme="minorAscii" w:hAnsiTheme="minorAscii"/>
          <w:position w:val="-4"/>
        </w:rPr>
        <w:drawing>
          <wp:inline distT="0" distB="0" distL="0" distR="0">
            <wp:extent cx="150495" cy="150495"/>
            <wp:effectExtent l="0" t="0" r="1905" b="1905"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50876" cy="150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Theme="minorAscii" w:hAnsiTheme="minorAscii"/>
          <w:spacing w:val="3"/>
        </w:rPr>
        <w:t xml:space="preserve">         </w:t>
      </w:r>
      <w:r>
        <w:rPr>
          <w:rFonts w:hint="default" w:asciiTheme="minorAscii" w:hAnsiTheme="minorAscii"/>
        </w:rPr>
        <w:t>Make visual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</w:rPr>
        <w:t>inspection of ele</w:t>
      </w:r>
      <w:r>
        <w:rPr>
          <w:rFonts w:hint="default" w:asciiTheme="minorAscii" w:hAnsiTheme="minorAscii"/>
          <w:spacing w:val="-1"/>
        </w:rPr>
        <w:t>ctric cables and electrical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equipment.</w:t>
      </w:r>
    </w:p>
    <w:p>
      <w:pPr>
        <w:pStyle w:val="2"/>
        <w:spacing w:before="132" w:line="389" w:lineRule="exact"/>
        <w:ind w:left="43"/>
        <w:rPr>
          <w:rFonts w:hint="default" w:asciiTheme="minorAscii" w:hAnsiTheme="minorAscii"/>
        </w:rPr>
      </w:pPr>
      <w:r>
        <w:rPr>
          <w:rFonts w:hint="default" w:asciiTheme="minorAscii" w:hAnsiTheme="minorAscii"/>
          <w:position w:val="7"/>
        </w:rPr>
        <w:drawing>
          <wp:inline distT="0" distB="0" distL="0" distR="0">
            <wp:extent cx="150495" cy="150495"/>
            <wp:effectExtent l="0" t="0" r="1905" b="1905"/>
            <wp:docPr id="35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 38"/>
                    <pic:cNvPicPr/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50876" cy="150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Theme="minorAscii" w:hAnsiTheme="minorAscii"/>
          <w:spacing w:val="2"/>
          <w:position w:val="11"/>
        </w:rPr>
        <w:t xml:space="preserve">         </w:t>
      </w:r>
      <w:r>
        <w:rPr>
          <w:rFonts w:hint="default" w:asciiTheme="minorAscii" w:hAnsiTheme="minorAscii"/>
          <w:spacing w:val="-1"/>
          <w:position w:val="11"/>
        </w:rPr>
        <w:t>Check disposition of</w:t>
      </w:r>
      <w:r>
        <w:rPr>
          <w:rFonts w:hint="default" w:asciiTheme="minorAscii" w:hAnsiTheme="minorAscii"/>
          <w:spacing w:val="13"/>
          <w:position w:val="11"/>
        </w:rPr>
        <w:t xml:space="preserve"> </w:t>
      </w:r>
      <w:r>
        <w:rPr>
          <w:rFonts w:hint="default" w:asciiTheme="minorAscii" w:hAnsiTheme="minorAscii"/>
          <w:spacing w:val="-1"/>
          <w:position w:val="11"/>
        </w:rPr>
        <w:t>batteries, check safety</w:t>
      </w:r>
      <w:r>
        <w:rPr>
          <w:rFonts w:hint="default" w:asciiTheme="minorAscii" w:hAnsiTheme="minorAscii"/>
          <w:spacing w:val="12"/>
          <w:position w:val="11"/>
        </w:rPr>
        <w:t xml:space="preserve"> </w:t>
      </w:r>
      <w:r>
        <w:rPr>
          <w:rFonts w:hint="default" w:asciiTheme="minorAscii" w:hAnsiTheme="minorAscii"/>
          <w:spacing w:val="-1"/>
          <w:position w:val="11"/>
        </w:rPr>
        <w:t>devices</w:t>
      </w:r>
      <w:r>
        <w:rPr>
          <w:rFonts w:hint="default" w:asciiTheme="minorAscii" w:hAnsiTheme="minorAscii"/>
          <w:spacing w:val="8"/>
          <w:position w:val="11"/>
        </w:rPr>
        <w:t xml:space="preserve"> </w:t>
      </w:r>
      <w:r>
        <w:rPr>
          <w:rFonts w:hint="default" w:asciiTheme="minorAscii" w:hAnsiTheme="minorAscii"/>
          <w:spacing w:val="-1"/>
          <w:position w:val="11"/>
        </w:rPr>
        <w:t>against</w:t>
      </w:r>
      <w:r>
        <w:rPr>
          <w:rFonts w:hint="default" w:asciiTheme="minorAscii" w:hAnsiTheme="minorAscii"/>
          <w:spacing w:val="17"/>
          <w:w w:val="101"/>
          <w:position w:val="11"/>
        </w:rPr>
        <w:t xml:space="preserve"> </w:t>
      </w:r>
      <w:r>
        <w:rPr>
          <w:rFonts w:hint="default" w:asciiTheme="minorAscii" w:hAnsiTheme="minorAscii"/>
          <w:spacing w:val="-1"/>
          <w:position w:val="11"/>
        </w:rPr>
        <w:t>battery</w:t>
      </w:r>
      <w:r>
        <w:rPr>
          <w:rFonts w:hint="default" w:asciiTheme="minorAscii" w:hAnsiTheme="minorAscii"/>
          <w:spacing w:val="11"/>
          <w:position w:val="11"/>
        </w:rPr>
        <w:t xml:space="preserve"> </w:t>
      </w:r>
      <w:r>
        <w:rPr>
          <w:rFonts w:hint="default" w:asciiTheme="minorAscii" w:hAnsiTheme="minorAscii"/>
          <w:spacing w:val="-1"/>
          <w:position w:val="11"/>
        </w:rPr>
        <w:t>a</w:t>
      </w:r>
      <w:r>
        <w:rPr>
          <w:rFonts w:hint="default" w:asciiTheme="minorAscii" w:hAnsiTheme="minorAscii"/>
          <w:spacing w:val="-2"/>
          <w:position w:val="11"/>
        </w:rPr>
        <w:t>cid.</w:t>
      </w:r>
    </w:p>
    <w:p>
      <w:pPr>
        <w:pStyle w:val="2"/>
        <w:spacing w:line="229" w:lineRule="auto"/>
        <w:ind w:left="43"/>
        <w:rPr>
          <w:rFonts w:hint="default" w:asciiTheme="minorAscii" w:hAnsiTheme="minorAscii"/>
        </w:rPr>
      </w:pPr>
      <w:r>
        <w:rPr>
          <w:rFonts w:hint="default" w:asciiTheme="minorAscii" w:hAnsiTheme="minorAscii"/>
          <w:position w:val="-4"/>
        </w:rPr>
        <w:drawing>
          <wp:inline distT="0" distB="0" distL="0" distR="0">
            <wp:extent cx="150495" cy="150495"/>
            <wp:effectExtent l="0" t="0" r="1905" b="1905"/>
            <wp:docPr id="37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 40"/>
                    <pic:cNvPicPr/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50876" cy="150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Theme="minorAscii" w:hAnsiTheme="minorAscii"/>
          <w:spacing w:val="2"/>
        </w:rPr>
        <w:t xml:space="preserve">         </w:t>
      </w:r>
      <w:r>
        <w:rPr>
          <w:rFonts w:hint="default" w:asciiTheme="minorAscii" w:hAnsiTheme="minorAscii"/>
        </w:rPr>
        <w:t>Check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</w:rPr>
        <w:t>railings, stairca</w:t>
      </w:r>
      <w:r>
        <w:rPr>
          <w:rFonts w:hint="default" w:asciiTheme="minorAscii" w:hAnsiTheme="minorAscii"/>
          <w:spacing w:val="-1"/>
        </w:rPr>
        <w:t>ses and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landings. Attachments, damage, etc.</w:t>
      </w:r>
    </w:p>
    <w:p>
      <w:pPr>
        <w:pStyle w:val="2"/>
        <w:spacing w:before="133" w:line="288" w:lineRule="auto"/>
        <w:ind w:left="43" w:right="1095"/>
        <w:rPr>
          <w:rFonts w:hint="default" w:asciiTheme="minorAscii" w:hAnsiTheme="minorAscii"/>
        </w:rPr>
      </w:pPr>
      <w:r>
        <w:rPr>
          <w:rFonts w:hint="default" w:asciiTheme="minorAscii" w:hAnsiTheme="minorAscii"/>
          <w:position w:val="-4"/>
        </w:rPr>
        <w:drawing>
          <wp:inline distT="0" distB="0" distL="0" distR="0">
            <wp:extent cx="150495" cy="150495"/>
            <wp:effectExtent l="0" t="0" r="1905" b="1905"/>
            <wp:docPr id="39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 42"/>
                    <pic:cNvPicPr/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50876" cy="150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Theme="minorAscii" w:hAnsiTheme="minorAscii"/>
          <w:spacing w:val="2"/>
        </w:rPr>
        <w:t xml:space="preserve">         </w:t>
      </w:r>
      <w:r>
        <w:rPr>
          <w:rFonts w:hint="default" w:asciiTheme="minorAscii" w:hAnsiTheme="minorAscii"/>
          <w:spacing w:val="-1"/>
        </w:rPr>
        <w:t>Check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railings and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nets at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lantern terrace. Check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shields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against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objects falling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1"/>
        </w:rPr>
        <w:t>f</w:t>
      </w:r>
      <w:r>
        <w:rPr>
          <w:rFonts w:hint="default" w:asciiTheme="minorAscii" w:hAnsiTheme="minorAscii"/>
          <w:spacing w:val="-2"/>
        </w:rPr>
        <w:t>rom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lighthouse.</w:t>
      </w:r>
      <w:r>
        <w:rPr>
          <w:rFonts w:hint="default" w:asciiTheme="minorAscii" w:hAnsiTheme="minorAscii"/>
        </w:rPr>
        <w:t xml:space="preserve"> </w:t>
      </w:r>
    </w:p>
    <w:p>
      <w:pPr>
        <w:pStyle w:val="2"/>
        <w:spacing w:before="133" w:line="288" w:lineRule="auto"/>
        <w:ind w:left="43" w:right="1095"/>
        <w:rPr>
          <w:rFonts w:hint="default" w:asciiTheme="minorAscii" w:hAnsiTheme="minorAscii"/>
        </w:rPr>
      </w:pPr>
      <w:r>
        <w:rPr>
          <w:rFonts w:hint="default" w:asciiTheme="minorAscii" w:hAnsiTheme="minorAscii"/>
          <w:position w:val="-4"/>
        </w:rPr>
        <w:drawing>
          <wp:inline distT="0" distB="0" distL="0" distR="0">
            <wp:extent cx="150495" cy="150495"/>
            <wp:effectExtent l="0" t="0" r="1905" b="1905"/>
            <wp:docPr id="41" name="IM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 44"/>
                    <pic:cNvPicPr/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50876" cy="150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Theme="minorAscii" w:hAnsiTheme="minorAscii"/>
          <w:spacing w:val="2"/>
        </w:rPr>
        <w:t xml:space="preserve">         </w:t>
      </w:r>
      <w:r>
        <w:rPr>
          <w:rFonts w:hint="default" w:asciiTheme="minorAscii" w:hAnsiTheme="minorAscii"/>
          <w:spacing w:val="-1"/>
        </w:rPr>
        <w:t>Check safety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devices against crushing at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rotating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machinery.</w:t>
      </w:r>
    </w:p>
    <w:p>
      <w:pPr>
        <w:pStyle w:val="2"/>
        <w:spacing w:before="133" w:line="233" w:lineRule="auto"/>
        <w:ind w:left="746" w:right="771" w:hanging="703"/>
        <w:rPr>
          <w:rFonts w:hint="default" w:asciiTheme="minorAscii" w:hAnsiTheme="minorAscii"/>
        </w:rPr>
      </w:pPr>
      <w:r>
        <w:rPr>
          <w:rFonts w:hint="default" w:asciiTheme="minorAscii" w:hAnsiTheme="minorAscii"/>
          <w:position w:val="-4"/>
        </w:rPr>
        <w:drawing>
          <wp:inline distT="0" distB="0" distL="0" distR="0">
            <wp:extent cx="150495" cy="150495"/>
            <wp:effectExtent l="0" t="0" r="1905" b="1905"/>
            <wp:docPr id="43" name="IM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 46"/>
                    <pic:cNvPicPr/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50876" cy="150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Theme="minorAscii" w:hAnsiTheme="minorAscii"/>
          <w:spacing w:val="2"/>
        </w:rPr>
        <w:t xml:space="preserve">         </w:t>
      </w:r>
      <w:r>
        <w:rPr>
          <w:rFonts w:hint="default" w:asciiTheme="minorAscii" w:hAnsiTheme="minorAscii"/>
          <w:spacing w:val="-1"/>
        </w:rPr>
        <w:t>Check that there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1"/>
        </w:rPr>
        <w:t>are warnings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on thresholds,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beams,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1"/>
        </w:rPr>
        <w:t>machine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components,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etc.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which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1"/>
        </w:rPr>
        <w:t>mi</w:t>
      </w:r>
      <w:r>
        <w:rPr>
          <w:rFonts w:hint="default" w:asciiTheme="minorAscii" w:hAnsiTheme="minorAscii"/>
          <w:spacing w:val="-2"/>
        </w:rPr>
        <w:t>ght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cause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injury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or where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people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may stumble.</w:t>
      </w:r>
    </w:p>
    <w:p>
      <w:pPr>
        <w:spacing w:line="233" w:lineRule="auto"/>
        <w:rPr>
          <w:rFonts w:hint="default" w:asciiTheme="minorAscii" w:hAnsiTheme="minorAscii"/>
        </w:rPr>
        <w:sectPr>
          <w:footerReference r:id="rId29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pStyle w:val="2"/>
        <w:spacing w:before="8" w:line="188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Information to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be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provid</w:t>
      </w:r>
      <w:r>
        <w:rPr>
          <w:rFonts w:hint="default" w:asciiTheme="minorAscii" w:hAnsiTheme="minorAscii"/>
          <w:spacing w:val="-2"/>
        </w:rPr>
        <w:t>ed to visitors</w:t>
      </w:r>
    </w:p>
    <w:p>
      <w:pPr>
        <w:pStyle w:val="2"/>
        <w:spacing w:before="178" w:line="188" w:lineRule="auto"/>
        <w:ind w:left="46"/>
        <w:rPr>
          <w:rFonts w:hint="default" w:asciiTheme="minorAscii" w:hAnsiTheme="minorAscii"/>
        </w:rPr>
      </w:pPr>
      <w:r>
        <w:rPr>
          <w:rFonts w:hint="default" w:asciiTheme="minorAscii" w:hAnsiTheme="minorAscii"/>
          <w:i/>
          <w:iCs/>
        </w:rPr>
        <w:t>The</w:t>
      </w:r>
      <w:r>
        <w:rPr>
          <w:rFonts w:hint="default" w:asciiTheme="minorAscii" w:hAnsiTheme="minorAscii"/>
          <w:i/>
          <w:iCs/>
          <w:spacing w:val="-20"/>
        </w:rPr>
        <w:t xml:space="preserve"> </w:t>
      </w:r>
      <w:r>
        <w:rPr>
          <w:rFonts w:hint="default" w:asciiTheme="minorAscii" w:hAnsiTheme="minorAscii"/>
          <w:i/>
          <w:iCs/>
        </w:rPr>
        <w:t>following rules apply in the</w:t>
      </w:r>
      <w:r>
        <w:rPr>
          <w:rFonts w:hint="default" w:asciiTheme="minorAscii" w:hAnsiTheme="minorAscii"/>
          <w:i/>
          <w:iCs/>
          <w:spacing w:val="8"/>
        </w:rPr>
        <w:t xml:space="preserve"> </w:t>
      </w:r>
      <w:r>
        <w:rPr>
          <w:rFonts w:hint="default" w:asciiTheme="minorAscii" w:hAnsiTheme="minorAscii"/>
          <w:i/>
          <w:iCs/>
        </w:rPr>
        <w:t>lighth</w:t>
      </w:r>
      <w:r>
        <w:rPr>
          <w:rFonts w:hint="default" w:asciiTheme="minorAscii" w:hAnsiTheme="minorAscii"/>
          <w:i/>
          <w:iCs/>
          <w:spacing w:val="-1"/>
        </w:rPr>
        <w:t>ouse</w:t>
      </w:r>
    </w:p>
    <w:p>
      <w:pPr>
        <w:pStyle w:val="2"/>
        <w:spacing w:before="135" w:line="364" w:lineRule="exact"/>
        <w:ind w:left="43"/>
        <w:rPr>
          <w:rFonts w:hint="default" w:asciiTheme="minorAscii" w:hAnsiTheme="minorAscii"/>
        </w:rPr>
      </w:pPr>
      <w:r>
        <w:rPr>
          <w:rFonts w:hint="default" w:eastAsia="微软雅黑" w:cs="微软雅黑" w:asciiTheme="minorAscii" w:hAnsiTheme="minorAscii"/>
          <w:spacing w:val="-2"/>
          <w:position w:val="4"/>
          <w:sz w:val="36"/>
          <w:szCs w:val="36"/>
        </w:rPr>
        <w:t>□</w:t>
      </w:r>
      <w:r>
        <w:rPr>
          <w:rFonts w:hint="default" w:eastAsia="微软雅黑" w:cs="微软雅黑" w:asciiTheme="minorAscii" w:hAnsiTheme="minorAscii"/>
          <w:spacing w:val="16"/>
          <w:position w:val="4"/>
          <w:sz w:val="36"/>
          <w:szCs w:val="36"/>
        </w:rPr>
        <w:t xml:space="preserve">    </w:t>
      </w:r>
      <w:r>
        <w:rPr>
          <w:rFonts w:hint="default" w:asciiTheme="minorAscii" w:hAnsiTheme="minorAscii"/>
          <w:spacing w:val="-2"/>
          <w:position w:val="4"/>
        </w:rPr>
        <w:t>Keep to the</w:t>
      </w:r>
      <w:r>
        <w:rPr>
          <w:rFonts w:hint="default" w:asciiTheme="minorAscii" w:hAnsiTheme="minorAscii"/>
          <w:spacing w:val="19"/>
          <w:position w:val="4"/>
        </w:rPr>
        <w:t xml:space="preserve"> </w:t>
      </w:r>
      <w:r>
        <w:rPr>
          <w:rFonts w:hint="default" w:asciiTheme="minorAscii" w:hAnsiTheme="minorAscii"/>
          <w:spacing w:val="-2"/>
          <w:position w:val="4"/>
        </w:rPr>
        <w:t>right on the</w:t>
      </w:r>
      <w:r>
        <w:rPr>
          <w:rFonts w:hint="default" w:asciiTheme="minorAscii" w:hAnsiTheme="minorAscii"/>
          <w:spacing w:val="10"/>
          <w:position w:val="4"/>
        </w:rPr>
        <w:t xml:space="preserve"> </w:t>
      </w:r>
      <w:r>
        <w:rPr>
          <w:rFonts w:hint="default" w:asciiTheme="minorAscii" w:hAnsiTheme="minorAscii"/>
          <w:spacing w:val="-2"/>
          <w:position w:val="4"/>
        </w:rPr>
        <w:t>stairs.</w:t>
      </w:r>
    </w:p>
    <w:p>
      <w:pPr>
        <w:pStyle w:val="2"/>
        <w:spacing w:before="24" w:line="389" w:lineRule="exact"/>
        <w:ind w:left="43"/>
        <w:rPr>
          <w:rFonts w:hint="default" w:asciiTheme="minorAscii" w:hAnsiTheme="minorAscii"/>
        </w:rPr>
      </w:pPr>
      <w:r>
        <w:rPr>
          <w:rFonts w:hint="default" w:eastAsia="微软雅黑" w:cs="微软雅黑" w:asciiTheme="minorAscii" w:hAnsiTheme="minorAscii"/>
          <w:spacing w:val="-1"/>
          <w:position w:val="12"/>
          <w:sz w:val="36"/>
          <w:szCs w:val="36"/>
        </w:rPr>
        <w:t xml:space="preserve">□    </w:t>
      </w:r>
      <w:r>
        <w:rPr>
          <w:rFonts w:hint="default" w:asciiTheme="minorAscii" w:hAnsiTheme="minorAscii"/>
          <w:spacing w:val="-1"/>
          <w:position w:val="12"/>
        </w:rPr>
        <w:t>Children</w:t>
      </w:r>
      <w:r>
        <w:rPr>
          <w:rFonts w:hint="default" w:asciiTheme="minorAscii" w:hAnsiTheme="minorAscii"/>
          <w:spacing w:val="16"/>
          <w:w w:val="101"/>
          <w:position w:val="12"/>
        </w:rPr>
        <w:t xml:space="preserve"> </w:t>
      </w:r>
      <w:r>
        <w:rPr>
          <w:rFonts w:hint="default" w:asciiTheme="minorAscii" w:hAnsiTheme="minorAscii"/>
          <w:spacing w:val="-1"/>
          <w:position w:val="12"/>
        </w:rPr>
        <w:t>under</w:t>
      </w:r>
      <w:r>
        <w:rPr>
          <w:rFonts w:hint="default" w:asciiTheme="minorAscii" w:hAnsiTheme="minorAscii"/>
          <w:spacing w:val="4"/>
          <w:position w:val="12"/>
        </w:rPr>
        <w:t xml:space="preserve"> </w:t>
      </w:r>
      <w:r>
        <w:rPr>
          <w:rFonts w:hint="default" w:asciiTheme="minorAscii" w:hAnsiTheme="minorAscii"/>
          <w:spacing w:val="-1"/>
          <w:position w:val="12"/>
        </w:rPr>
        <w:t>th</w:t>
      </w:r>
      <w:r>
        <w:rPr>
          <w:rFonts w:hint="default" w:asciiTheme="minorAscii" w:hAnsiTheme="minorAscii"/>
          <w:spacing w:val="-2"/>
          <w:position w:val="12"/>
        </w:rPr>
        <w:t>e</w:t>
      </w:r>
      <w:r>
        <w:rPr>
          <w:rFonts w:hint="default" w:asciiTheme="minorAscii" w:hAnsiTheme="minorAscii"/>
          <w:spacing w:val="11"/>
          <w:position w:val="12"/>
        </w:rPr>
        <w:t xml:space="preserve"> </w:t>
      </w:r>
      <w:r>
        <w:rPr>
          <w:rFonts w:hint="default" w:asciiTheme="minorAscii" w:hAnsiTheme="minorAscii"/>
          <w:spacing w:val="-2"/>
          <w:position w:val="12"/>
        </w:rPr>
        <w:t>age</w:t>
      </w:r>
      <w:r>
        <w:rPr>
          <w:rFonts w:hint="default" w:asciiTheme="minorAscii" w:hAnsiTheme="minorAscii"/>
          <w:spacing w:val="8"/>
          <w:position w:val="12"/>
        </w:rPr>
        <w:t xml:space="preserve"> </w:t>
      </w:r>
      <w:r>
        <w:rPr>
          <w:rFonts w:hint="default" w:asciiTheme="minorAscii" w:hAnsiTheme="minorAscii"/>
          <w:spacing w:val="-2"/>
          <w:position w:val="12"/>
        </w:rPr>
        <w:t>of</w:t>
      </w:r>
      <w:r>
        <w:rPr>
          <w:rFonts w:hint="default" w:asciiTheme="minorAscii" w:hAnsiTheme="minorAscii"/>
          <w:spacing w:val="17"/>
          <w:w w:val="101"/>
          <w:position w:val="12"/>
        </w:rPr>
        <w:t xml:space="preserve"> </w:t>
      </w:r>
      <w:r>
        <w:rPr>
          <w:rFonts w:hint="default" w:asciiTheme="minorAscii" w:hAnsiTheme="minorAscii"/>
          <w:spacing w:val="-2"/>
          <w:position w:val="12"/>
        </w:rPr>
        <w:t>12</w:t>
      </w:r>
      <w:r>
        <w:rPr>
          <w:rFonts w:hint="default" w:asciiTheme="minorAscii" w:hAnsiTheme="minorAscii"/>
          <w:spacing w:val="11"/>
          <w:position w:val="12"/>
        </w:rPr>
        <w:t xml:space="preserve"> </w:t>
      </w:r>
      <w:r>
        <w:rPr>
          <w:rFonts w:hint="default" w:asciiTheme="minorAscii" w:hAnsiTheme="minorAscii"/>
          <w:spacing w:val="-2"/>
          <w:position w:val="12"/>
        </w:rPr>
        <w:t>are</w:t>
      </w:r>
      <w:r>
        <w:rPr>
          <w:rFonts w:hint="default" w:asciiTheme="minorAscii" w:hAnsiTheme="minorAscii"/>
          <w:spacing w:val="9"/>
          <w:position w:val="12"/>
        </w:rPr>
        <w:t xml:space="preserve"> </w:t>
      </w:r>
      <w:r>
        <w:rPr>
          <w:rFonts w:hint="default" w:asciiTheme="minorAscii" w:hAnsiTheme="minorAscii"/>
          <w:spacing w:val="-2"/>
          <w:position w:val="12"/>
        </w:rPr>
        <w:t>allowed</w:t>
      </w:r>
      <w:r>
        <w:rPr>
          <w:rFonts w:hint="default" w:asciiTheme="minorAscii" w:hAnsiTheme="minorAscii"/>
          <w:spacing w:val="7"/>
          <w:position w:val="12"/>
        </w:rPr>
        <w:t xml:space="preserve"> </w:t>
      </w:r>
      <w:r>
        <w:rPr>
          <w:rFonts w:hint="default" w:asciiTheme="minorAscii" w:hAnsiTheme="minorAscii"/>
          <w:spacing w:val="-2"/>
          <w:position w:val="12"/>
        </w:rPr>
        <w:t>only</w:t>
      </w:r>
      <w:r>
        <w:rPr>
          <w:rFonts w:hint="default" w:asciiTheme="minorAscii" w:hAnsiTheme="minorAscii"/>
          <w:spacing w:val="16"/>
          <w:position w:val="12"/>
        </w:rPr>
        <w:t xml:space="preserve"> </w:t>
      </w:r>
      <w:r>
        <w:rPr>
          <w:rFonts w:hint="default" w:asciiTheme="minorAscii" w:hAnsiTheme="minorAscii"/>
          <w:spacing w:val="-2"/>
          <w:position w:val="12"/>
        </w:rPr>
        <w:t>if</w:t>
      </w:r>
      <w:r>
        <w:rPr>
          <w:rFonts w:hint="default" w:asciiTheme="minorAscii" w:hAnsiTheme="minorAscii"/>
          <w:spacing w:val="5"/>
          <w:position w:val="12"/>
        </w:rPr>
        <w:t xml:space="preserve"> </w:t>
      </w:r>
      <w:r>
        <w:rPr>
          <w:rFonts w:hint="default" w:asciiTheme="minorAscii" w:hAnsiTheme="minorAscii"/>
          <w:spacing w:val="-2"/>
          <w:position w:val="12"/>
        </w:rPr>
        <w:t>accompanied</w:t>
      </w:r>
      <w:r>
        <w:rPr>
          <w:rFonts w:hint="default" w:asciiTheme="minorAscii" w:hAnsiTheme="minorAscii"/>
          <w:spacing w:val="17"/>
          <w:position w:val="12"/>
        </w:rPr>
        <w:t xml:space="preserve"> </w:t>
      </w:r>
      <w:r>
        <w:rPr>
          <w:rFonts w:hint="default" w:asciiTheme="minorAscii" w:hAnsiTheme="minorAscii"/>
          <w:spacing w:val="-2"/>
          <w:position w:val="12"/>
        </w:rPr>
        <w:t>by</w:t>
      </w:r>
      <w:r>
        <w:rPr>
          <w:rFonts w:hint="default" w:asciiTheme="minorAscii" w:hAnsiTheme="minorAscii"/>
          <w:spacing w:val="11"/>
          <w:position w:val="12"/>
        </w:rPr>
        <w:t xml:space="preserve"> </w:t>
      </w:r>
      <w:r>
        <w:rPr>
          <w:rFonts w:hint="default" w:asciiTheme="minorAscii" w:hAnsiTheme="minorAscii"/>
          <w:spacing w:val="-2"/>
          <w:position w:val="12"/>
        </w:rPr>
        <w:t>an</w:t>
      </w:r>
      <w:r>
        <w:rPr>
          <w:rFonts w:hint="default" w:asciiTheme="minorAscii" w:hAnsiTheme="minorAscii"/>
          <w:spacing w:val="10"/>
          <w:position w:val="12"/>
        </w:rPr>
        <w:t xml:space="preserve"> </w:t>
      </w:r>
      <w:r>
        <w:rPr>
          <w:rFonts w:hint="default" w:asciiTheme="minorAscii" w:hAnsiTheme="minorAscii"/>
          <w:spacing w:val="-2"/>
          <w:position w:val="12"/>
        </w:rPr>
        <w:t>adult.</w:t>
      </w:r>
    </w:p>
    <w:p>
      <w:pPr>
        <w:pStyle w:val="2"/>
        <w:spacing w:line="388" w:lineRule="exact"/>
        <w:ind w:left="43"/>
        <w:rPr>
          <w:rFonts w:hint="default" w:asciiTheme="minorAscii" w:hAnsiTheme="minorAscii"/>
        </w:rPr>
      </w:pPr>
      <w:r>
        <w:rPr>
          <w:rFonts w:hint="default" w:eastAsia="微软雅黑" w:cs="微软雅黑" w:asciiTheme="minorAscii" w:hAnsiTheme="minorAscii"/>
          <w:spacing w:val="-1"/>
          <w:position w:val="3"/>
          <w:sz w:val="36"/>
          <w:szCs w:val="36"/>
        </w:rPr>
        <w:t xml:space="preserve">□    </w:t>
      </w:r>
      <w:r>
        <w:rPr>
          <w:rFonts w:hint="default" w:asciiTheme="minorAscii" w:hAnsiTheme="minorAscii"/>
          <w:spacing w:val="-1"/>
          <w:position w:val="3"/>
        </w:rPr>
        <w:t>Small</w:t>
      </w:r>
      <w:r>
        <w:rPr>
          <w:rFonts w:hint="default" w:asciiTheme="minorAscii" w:hAnsiTheme="minorAscii"/>
          <w:spacing w:val="10"/>
          <w:position w:val="3"/>
        </w:rPr>
        <w:t xml:space="preserve"> </w:t>
      </w:r>
      <w:r>
        <w:rPr>
          <w:rFonts w:hint="default" w:asciiTheme="minorAscii" w:hAnsiTheme="minorAscii"/>
          <w:spacing w:val="-1"/>
          <w:position w:val="3"/>
        </w:rPr>
        <w:t>children</w:t>
      </w:r>
      <w:r>
        <w:rPr>
          <w:rFonts w:hint="default" w:asciiTheme="minorAscii" w:hAnsiTheme="minorAscii"/>
          <w:spacing w:val="10"/>
          <w:position w:val="3"/>
        </w:rPr>
        <w:t xml:space="preserve"> </w:t>
      </w:r>
      <w:r>
        <w:rPr>
          <w:rFonts w:hint="default" w:asciiTheme="minorAscii" w:hAnsiTheme="minorAscii"/>
          <w:spacing w:val="-1"/>
          <w:position w:val="3"/>
        </w:rPr>
        <w:t>are</w:t>
      </w:r>
      <w:r>
        <w:rPr>
          <w:rFonts w:hint="default" w:asciiTheme="minorAscii" w:hAnsiTheme="minorAscii"/>
          <w:spacing w:val="17"/>
          <w:w w:val="101"/>
          <w:position w:val="3"/>
        </w:rPr>
        <w:t xml:space="preserve"> </w:t>
      </w:r>
      <w:r>
        <w:rPr>
          <w:rFonts w:hint="default" w:asciiTheme="minorAscii" w:hAnsiTheme="minorAscii"/>
          <w:spacing w:val="-1"/>
          <w:position w:val="3"/>
        </w:rPr>
        <w:t>not</w:t>
      </w:r>
      <w:r>
        <w:rPr>
          <w:rFonts w:hint="default" w:asciiTheme="minorAscii" w:hAnsiTheme="minorAscii"/>
          <w:spacing w:val="4"/>
          <w:position w:val="3"/>
        </w:rPr>
        <w:t xml:space="preserve"> </w:t>
      </w:r>
      <w:r>
        <w:rPr>
          <w:rFonts w:hint="default" w:asciiTheme="minorAscii" w:hAnsiTheme="minorAscii"/>
          <w:spacing w:val="-1"/>
          <w:position w:val="3"/>
        </w:rPr>
        <w:t>to</w:t>
      </w:r>
      <w:r>
        <w:rPr>
          <w:rFonts w:hint="default" w:asciiTheme="minorAscii" w:hAnsiTheme="minorAscii"/>
          <w:spacing w:val="19"/>
          <w:position w:val="3"/>
        </w:rPr>
        <w:t xml:space="preserve"> </w:t>
      </w:r>
      <w:r>
        <w:rPr>
          <w:rFonts w:hint="default" w:asciiTheme="minorAscii" w:hAnsiTheme="minorAscii"/>
          <w:spacing w:val="-1"/>
          <w:position w:val="3"/>
        </w:rPr>
        <w:t>be</w:t>
      </w:r>
      <w:r>
        <w:rPr>
          <w:rFonts w:hint="default" w:asciiTheme="minorAscii" w:hAnsiTheme="minorAscii"/>
          <w:spacing w:val="11"/>
          <w:position w:val="3"/>
        </w:rPr>
        <w:t xml:space="preserve"> </w:t>
      </w:r>
      <w:r>
        <w:rPr>
          <w:rFonts w:hint="default" w:asciiTheme="minorAscii" w:hAnsiTheme="minorAscii"/>
          <w:spacing w:val="-2"/>
          <w:position w:val="3"/>
        </w:rPr>
        <w:t>carried</w:t>
      </w:r>
      <w:r>
        <w:rPr>
          <w:rFonts w:hint="default" w:asciiTheme="minorAscii" w:hAnsiTheme="minorAscii"/>
          <w:spacing w:val="7"/>
          <w:position w:val="3"/>
        </w:rPr>
        <w:t xml:space="preserve"> </w:t>
      </w:r>
      <w:r>
        <w:rPr>
          <w:rFonts w:hint="default" w:asciiTheme="minorAscii" w:hAnsiTheme="minorAscii"/>
          <w:spacing w:val="-2"/>
          <w:position w:val="3"/>
        </w:rPr>
        <w:t>on</w:t>
      </w:r>
      <w:r>
        <w:rPr>
          <w:rFonts w:hint="default" w:asciiTheme="minorAscii" w:hAnsiTheme="minorAscii"/>
          <w:spacing w:val="1"/>
          <w:position w:val="3"/>
        </w:rPr>
        <w:t xml:space="preserve"> </w:t>
      </w:r>
      <w:r>
        <w:rPr>
          <w:rFonts w:hint="default" w:asciiTheme="minorAscii" w:hAnsiTheme="minorAscii"/>
          <w:spacing w:val="-2"/>
          <w:position w:val="3"/>
        </w:rPr>
        <w:t>the</w:t>
      </w:r>
      <w:r>
        <w:rPr>
          <w:rFonts w:hint="default" w:asciiTheme="minorAscii" w:hAnsiTheme="minorAscii"/>
          <w:spacing w:val="17"/>
          <w:w w:val="101"/>
          <w:position w:val="3"/>
        </w:rPr>
        <w:t xml:space="preserve"> </w:t>
      </w:r>
      <w:r>
        <w:rPr>
          <w:rFonts w:hint="default" w:asciiTheme="minorAscii" w:hAnsiTheme="minorAscii"/>
          <w:spacing w:val="-2"/>
          <w:position w:val="3"/>
        </w:rPr>
        <w:t>back</w:t>
      </w:r>
      <w:r>
        <w:rPr>
          <w:rFonts w:hint="default" w:asciiTheme="minorAscii" w:hAnsiTheme="minorAscii"/>
          <w:spacing w:val="11"/>
          <w:position w:val="3"/>
        </w:rPr>
        <w:t xml:space="preserve"> </w:t>
      </w:r>
      <w:r>
        <w:rPr>
          <w:rFonts w:hint="default" w:asciiTheme="minorAscii" w:hAnsiTheme="minorAscii"/>
          <w:spacing w:val="-2"/>
          <w:position w:val="3"/>
        </w:rPr>
        <w:t>or</w:t>
      </w:r>
      <w:r>
        <w:rPr>
          <w:rFonts w:hint="default" w:asciiTheme="minorAscii" w:hAnsiTheme="minorAscii"/>
          <w:spacing w:val="9"/>
          <w:position w:val="3"/>
        </w:rPr>
        <w:t xml:space="preserve"> </w:t>
      </w:r>
      <w:r>
        <w:rPr>
          <w:rFonts w:hint="default" w:asciiTheme="minorAscii" w:hAnsiTheme="minorAscii"/>
          <w:spacing w:val="-2"/>
          <w:position w:val="3"/>
        </w:rPr>
        <w:t>shoulders.</w:t>
      </w:r>
    </w:p>
    <w:p>
      <w:pPr>
        <w:pStyle w:val="2"/>
        <w:spacing w:line="389" w:lineRule="exact"/>
        <w:ind w:left="43"/>
        <w:rPr>
          <w:rFonts w:hint="default" w:asciiTheme="minorAscii" w:hAnsiTheme="minorAscii"/>
        </w:rPr>
      </w:pPr>
      <w:r>
        <w:rPr>
          <w:rFonts w:hint="default" w:eastAsia="微软雅黑" w:cs="微软雅黑" w:asciiTheme="minorAscii" w:hAnsiTheme="minorAscii"/>
          <w:spacing w:val="-1"/>
          <w:position w:val="12"/>
          <w:sz w:val="36"/>
          <w:szCs w:val="36"/>
        </w:rPr>
        <w:t>□</w:t>
      </w:r>
      <w:r>
        <w:rPr>
          <w:rFonts w:hint="default" w:eastAsia="微软雅黑" w:cs="微软雅黑" w:asciiTheme="minorAscii" w:hAnsiTheme="minorAscii"/>
          <w:spacing w:val="12"/>
          <w:position w:val="12"/>
          <w:sz w:val="36"/>
          <w:szCs w:val="36"/>
        </w:rPr>
        <w:t xml:space="preserve">    </w:t>
      </w:r>
      <w:r>
        <w:rPr>
          <w:rFonts w:hint="default" w:asciiTheme="minorAscii" w:hAnsiTheme="minorAscii"/>
          <w:spacing w:val="-1"/>
          <w:position w:val="12"/>
        </w:rPr>
        <w:t>Dogs or other</w:t>
      </w:r>
      <w:r>
        <w:rPr>
          <w:rFonts w:hint="default" w:asciiTheme="minorAscii" w:hAnsiTheme="minorAscii"/>
          <w:spacing w:val="17"/>
          <w:w w:val="101"/>
          <w:position w:val="12"/>
        </w:rPr>
        <w:t xml:space="preserve"> </w:t>
      </w:r>
      <w:r>
        <w:rPr>
          <w:rFonts w:hint="default" w:asciiTheme="minorAscii" w:hAnsiTheme="minorAscii"/>
          <w:spacing w:val="-1"/>
          <w:position w:val="12"/>
        </w:rPr>
        <w:t>household</w:t>
      </w:r>
      <w:r>
        <w:rPr>
          <w:rFonts w:hint="default" w:asciiTheme="minorAscii" w:hAnsiTheme="minorAscii"/>
          <w:spacing w:val="16"/>
          <w:w w:val="101"/>
          <w:position w:val="12"/>
        </w:rPr>
        <w:t xml:space="preserve"> </w:t>
      </w:r>
      <w:r>
        <w:rPr>
          <w:rFonts w:hint="default" w:asciiTheme="minorAscii" w:hAnsiTheme="minorAscii"/>
          <w:spacing w:val="-1"/>
          <w:position w:val="12"/>
        </w:rPr>
        <w:t>p</w:t>
      </w:r>
      <w:r>
        <w:rPr>
          <w:rFonts w:hint="default" w:asciiTheme="minorAscii" w:hAnsiTheme="minorAscii"/>
          <w:spacing w:val="-2"/>
          <w:position w:val="12"/>
        </w:rPr>
        <w:t>ets are</w:t>
      </w:r>
      <w:r>
        <w:rPr>
          <w:rFonts w:hint="default" w:asciiTheme="minorAscii" w:hAnsiTheme="minorAscii"/>
          <w:spacing w:val="18"/>
          <w:position w:val="12"/>
        </w:rPr>
        <w:t xml:space="preserve"> </w:t>
      </w:r>
      <w:r>
        <w:rPr>
          <w:rFonts w:hint="default" w:asciiTheme="minorAscii" w:hAnsiTheme="minorAscii"/>
          <w:spacing w:val="-2"/>
          <w:position w:val="12"/>
        </w:rPr>
        <w:t>not allowed</w:t>
      </w:r>
      <w:r>
        <w:rPr>
          <w:rFonts w:hint="default" w:asciiTheme="minorAscii" w:hAnsiTheme="minorAscii"/>
          <w:spacing w:val="12"/>
          <w:position w:val="12"/>
        </w:rPr>
        <w:t xml:space="preserve"> </w:t>
      </w:r>
      <w:r>
        <w:rPr>
          <w:rFonts w:hint="default" w:asciiTheme="minorAscii" w:hAnsiTheme="minorAscii"/>
          <w:spacing w:val="-2"/>
          <w:position w:val="12"/>
        </w:rPr>
        <w:t>in the</w:t>
      </w:r>
      <w:r>
        <w:rPr>
          <w:rFonts w:hint="default" w:asciiTheme="minorAscii" w:hAnsiTheme="minorAscii"/>
          <w:spacing w:val="17"/>
          <w:w w:val="101"/>
          <w:position w:val="12"/>
        </w:rPr>
        <w:t xml:space="preserve"> </w:t>
      </w:r>
      <w:r>
        <w:rPr>
          <w:rFonts w:hint="default" w:asciiTheme="minorAscii" w:hAnsiTheme="minorAscii"/>
          <w:spacing w:val="-2"/>
          <w:position w:val="12"/>
        </w:rPr>
        <w:t>lighthouse.</w:t>
      </w:r>
    </w:p>
    <w:p>
      <w:pPr>
        <w:pStyle w:val="2"/>
        <w:spacing w:line="363" w:lineRule="exact"/>
        <w:ind w:left="43"/>
        <w:rPr>
          <w:rFonts w:hint="default" w:asciiTheme="minorAscii" w:hAnsiTheme="minorAscii"/>
        </w:rPr>
      </w:pPr>
      <w:r>
        <w:rPr>
          <w:rFonts w:hint="default" w:eastAsia="微软雅黑" w:cs="微软雅黑" w:asciiTheme="minorAscii" w:hAnsiTheme="minorAscii"/>
          <w:spacing w:val="-1"/>
          <w:position w:val="4"/>
          <w:sz w:val="36"/>
          <w:szCs w:val="36"/>
        </w:rPr>
        <w:t>□</w:t>
      </w:r>
      <w:r>
        <w:rPr>
          <w:rFonts w:hint="default" w:eastAsia="微软雅黑" w:cs="微软雅黑" w:asciiTheme="minorAscii" w:hAnsiTheme="minorAscii"/>
          <w:spacing w:val="9"/>
          <w:position w:val="4"/>
          <w:sz w:val="36"/>
          <w:szCs w:val="36"/>
        </w:rPr>
        <w:t xml:space="preserve">    </w:t>
      </w:r>
      <w:r>
        <w:rPr>
          <w:rFonts w:hint="default" w:asciiTheme="minorAscii" w:hAnsiTheme="minorAscii"/>
          <w:spacing w:val="-1"/>
          <w:position w:val="4"/>
        </w:rPr>
        <w:t>Smoking or open fire</w:t>
      </w:r>
      <w:r>
        <w:rPr>
          <w:rFonts w:hint="default" w:asciiTheme="minorAscii" w:hAnsiTheme="minorAscii"/>
          <w:spacing w:val="17"/>
          <w:w w:val="101"/>
          <w:position w:val="4"/>
        </w:rPr>
        <w:t xml:space="preserve"> </w:t>
      </w:r>
      <w:r>
        <w:rPr>
          <w:rFonts w:hint="default" w:asciiTheme="minorAscii" w:hAnsiTheme="minorAscii"/>
          <w:spacing w:val="-1"/>
          <w:position w:val="4"/>
        </w:rPr>
        <w:t>is</w:t>
      </w:r>
      <w:r>
        <w:rPr>
          <w:rFonts w:hint="default" w:asciiTheme="minorAscii" w:hAnsiTheme="minorAscii"/>
          <w:spacing w:val="14"/>
          <w:w w:val="101"/>
          <w:position w:val="4"/>
        </w:rPr>
        <w:t xml:space="preserve"> </w:t>
      </w:r>
      <w:r>
        <w:rPr>
          <w:rFonts w:hint="default" w:asciiTheme="minorAscii" w:hAnsiTheme="minorAscii"/>
          <w:spacing w:val="-1"/>
          <w:position w:val="4"/>
        </w:rPr>
        <w:t>not allowed</w:t>
      </w:r>
      <w:r>
        <w:rPr>
          <w:rFonts w:hint="default" w:asciiTheme="minorAscii" w:hAnsiTheme="minorAscii"/>
          <w:spacing w:val="14"/>
          <w:w w:val="101"/>
          <w:position w:val="4"/>
        </w:rPr>
        <w:t xml:space="preserve"> </w:t>
      </w:r>
      <w:r>
        <w:rPr>
          <w:rFonts w:hint="default" w:asciiTheme="minorAscii" w:hAnsiTheme="minorAscii"/>
          <w:spacing w:val="-1"/>
          <w:position w:val="4"/>
        </w:rPr>
        <w:t>i</w:t>
      </w:r>
      <w:r>
        <w:rPr>
          <w:rFonts w:hint="default" w:asciiTheme="minorAscii" w:hAnsiTheme="minorAscii"/>
          <w:spacing w:val="-2"/>
          <w:position w:val="4"/>
        </w:rPr>
        <w:t>n the</w:t>
      </w:r>
      <w:r>
        <w:rPr>
          <w:rFonts w:hint="default" w:asciiTheme="minorAscii" w:hAnsiTheme="minorAscii"/>
          <w:spacing w:val="17"/>
          <w:w w:val="101"/>
          <w:position w:val="4"/>
        </w:rPr>
        <w:t xml:space="preserve"> </w:t>
      </w:r>
      <w:r>
        <w:rPr>
          <w:rFonts w:hint="default" w:asciiTheme="minorAscii" w:hAnsiTheme="minorAscii"/>
          <w:spacing w:val="-2"/>
          <w:position w:val="4"/>
        </w:rPr>
        <w:t>lighthouse.</w:t>
      </w:r>
    </w:p>
    <w:p>
      <w:pPr>
        <w:pStyle w:val="2"/>
        <w:spacing w:before="23" w:line="364" w:lineRule="exact"/>
        <w:ind w:left="43"/>
        <w:rPr>
          <w:rFonts w:hint="default" w:asciiTheme="minorAscii" w:hAnsiTheme="minorAscii"/>
        </w:rPr>
      </w:pPr>
      <w:r>
        <w:rPr>
          <w:rFonts w:hint="default" w:eastAsia="微软雅黑" w:cs="微软雅黑" w:asciiTheme="minorAscii" w:hAnsiTheme="minorAscii"/>
          <w:spacing w:val="-1"/>
          <w:position w:val="4"/>
          <w:sz w:val="36"/>
          <w:szCs w:val="36"/>
        </w:rPr>
        <w:t>□</w:t>
      </w:r>
      <w:r>
        <w:rPr>
          <w:rFonts w:hint="default" w:eastAsia="微软雅黑" w:cs="微软雅黑" w:asciiTheme="minorAscii" w:hAnsiTheme="minorAscii"/>
          <w:spacing w:val="12"/>
          <w:position w:val="4"/>
          <w:sz w:val="36"/>
          <w:szCs w:val="36"/>
        </w:rPr>
        <w:t xml:space="preserve">    </w:t>
      </w:r>
      <w:r>
        <w:rPr>
          <w:rFonts w:hint="default" w:asciiTheme="minorAscii" w:hAnsiTheme="minorAscii"/>
          <w:spacing w:val="-1"/>
          <w:position w:val="4"/>
        </w:rPr>
        <w:t>Bottles and thermos flasks are</w:t>
      </w:r>
      <w:r>
        <w:rPr>
          <w:rFonts w:hint="default" w:asciiTheme="minorAscii" w:hAnsiTheme="minorAscii"/>
          <w:spacing w:val="18"/>
          <w:position w:val="4"/>
        </w:rPr>
        <w:t xml:space="preserve"> </w:t>
      </w:r>
      <w:r>
        <w:rPr>
          <w:rFonts w:hint="default" w:asciiTheme="minorAscii" w:hAnsiTheme="minorAscii"/>
          <w:spacing w:val="-1"/>
          <w:position w:val="4"/>
        </w:rPr>
        <w:t>not allowed</w:t>
      </w:r>
      <w:r>
        <w:rPr>
          <w:rFonts w:hint="default" w:asciiTheme="minorAscii" w:hAnsiTheme="minorAscii"/>
          <w:spacing w:val="14"/>
          <w:w w:val="101"/>
          <w:position w:val="4"/>
        </w:rPr>
        <w:t xml:space="preserve"> </w:t>
      </w:r>
      <w:r>
        <w:rPr>
          <w:rFonts w:hint="default" w:asciiTheme="minorAscii" w:hAnsiTheme="minorAscii"/>
          <w:spacing w:val="-1"/>
          <w:position w:val="4"/>
        </w:rPr>
        <w:t>in the</w:t>
      </w:r>
      <w:r>
        <w:rPr>
          <w:rFonts w:hint="default" w:asciiTheme="minorAscii" w:hAnsiTheme="minorAscii"/>
          <w:spacing w:val="17"/>
          <w:w w:val="101"/>
          <w:position w:val="4"/>
        </w:rPr>
        <w:t xml:space="preserve"> </w:t>
      </w:r>
      <w:r>
        <w:rPr>
          <w:rFonts w:hint="default" w:asciiTheme="minorAscii" w:hAnsiTheme="minorAscii"/>
          <w:spacing w:val="-1"/>
          <w:position w:val="4"/>
        </w:rPr>
        <w:t>light</w:t>
      </w:r>
      <w:r>
        <w:rPr>
          <w:rFonts w:hint="default" w:asciiTheme="minorAscii" w:hAnsiTheme="minorAscii"/>
          <w:spacing w:val="-2"/>
          <w:position w:val="4"/>
        </w:rPr>
        <w:t>house.</w:t>
      </w:r>
    </w:p>
    <w:p>
      <w:pPr>
        <w:spacing w:line="388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87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Miscellaneous</w:t>
      </w:r>
    </w:p>
    <w:p>
      <w:pPr>
        <w:pStyle w:val="2"/>
        <w:spacing w:before="179" w:line="188" w:lineRule="auto"/>
        <w:ind w:left="3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lighthouse should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kept closed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in case of thunders</w:t>
      </w:r>
      <w:r>
        <w:rPr>
          <w:rFonts w:hint="default" w:asciiTheme="minorAscii" w:hAnsiTheme="minorAscii"/>
          <w:spacing w:val="-2"/>
        </w:rPr>
        <w:t>torms.</w:t>
      </w:r>
    </w:p>
    <w:p>
      <w:pPr>
        <w:spacing w:line="248" w:lineRule="auto"/>
        <w:rPr>
          <w:rFonts w:hint="default" w:asciiTheme="minorAscii" w:hAnsiTheme="minorAscii"/>
          <w:sz w:val="21"/>
        </w:rPr>
      </w:pPr>
    </w:p>
    <w:p>
      <w:pPr>
        <w:spacing w:line="248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188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Number of visitors</w:t>
      </w:r>
    </w:p>
    <w:p>
      <w:pPr>
        <w:spacing w:line="248" w:lineRule="auto"/>
        <w:rPr>
          <w:rFonts w:hint="default" w:asciiTheme="minorAscii" w:hAnsiTheme="minorAscii"/>
          <w:sz w:val="21"/>
        </w:rPr>
      </w:pP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88" w:lineRule="auto"/>
        <w:ind w:left="3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Statement of the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number of visitors during the exhibition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season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1"/>
        </w:rPr>
        <w:t>year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……………</w:t>
      </w:r>
    </w:p>
    <w:p>
      <w:pPr>
        <w:spacing w:line="248" w:lineRule="auto"/>
        <w:rPr>
          <w:rFonts w:hint="default" w:asciiTheme="minorAscii" w:hAnsiTheme="minorAscii"/>
          <w:sz w:val="21"/>
        </w:rPr>
      </w:pP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188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Number of visitors,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May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…</w:t>
      </w:r>
      <w:r>
        <w:rPr>
          <w:rFonts w:hint="default" w:asciiTheme="minorAscii" w:hAnsiTheme="minorAscii"/>
          <w:spacing w:val="-35"/>
        </w:rPr>
        <w:t xml:space="preserve"> </w:t>
      </w:r>
      <w:r>
        <w:rPr>
          <w:rFonts w:hint="default" w:asciiTheme="minorAscii" w:hAnsiTheme="minorAscii"/>
          <w:spacing w:val="-2"/>
        </w:rPr>
        <w:t>…</w:t>
      </w:r>
      <w:r>
        <w:rPr>
          <w:rFonts w:hint="default" w:asciiTheme="minorAscii" w:hAnsiTheme="minorAscii"/>
          <w:spacing w:val="-32"/>
        </w:rPr>
        <w:t xml:space="preserve"> </w:t>
      </w:r>
      <w:r>
        <w:rPr>
          <w:rFonts w:hint="default" w:asciiTheme="minorAscii" w:hAnsiTheme="minorAscii"/>
          <w:spacing w:val="-2"/>
        </w:rPr>
        <w:t>...               Number of visitors,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2"/>
        </w:rPr>
        <w:t>June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…</w:t>
      </w:r>
      <w:r>
        <w:rPr>
          <w:rFonts w:hint="default" w:asciiTheme="minorAscii" w:hAnsiTheme="minorAscii"/>
          <w:spacing w:val="-35"/>
        </w:rPr>
        <w:t xml:space="preserve"> </w:t>
      </w:r>
      <w:r>
        <w:rPr>
          <w:rFonts w:hint="default" w:asciiTheme="minorAscii" w:hAnsiTheme="minorAscii"/>
          <w:spacing w:val="-2"/>
        </w:rPr>
        <w:t>…</w:t>
      </w:r>
      <w:r>
        <w:rPr>
          <w:rFonts w:hint="default" w:asciiTheme="minorAscii" w:hAnsiTheme="minorAscii"/>
          <w:spacing w:val="-33"/>
        </w:rPr>
        <w:t xml:space="preserve"> </w:t>
      </w:r>
      <w:r>
        <w:rPr>
          <w:rFonts w:hint="default" w:asciiTheme="minorAscii" w:hAnsiTheme="minorAscii"/>
          <w:spacing w:val="-2"/>
        </w:rPr>
        <w:t>…</w:t>
      </w:r>
      <w:r>
        <w:rPr>
          <w:rFonts w:hint="default" w:asciiTheme="minorAscii" w:hAnsiTheme="minorAscii"/>
          <w:spacing w:val="-32"/>
        </w:rPr>
        <w:t xml:space="preserve"> </w:t>
      </w:r>
      <w:r>
        <w:rPr>
          <w:rFonts w:hint="default" w:asciiTheme="minorAscii" w:hAnsiTheme="minorAscii"/>
          <w:spacing w:val="-2"/>
        </w:rPr>
        <w:t xml:space="preserve">.. </w:t>
      </w:r>
      <w:r>
        <w:rPr>
          <w:rFonts w:hint="default" w:asciiTheme="minorAscii" w:hAnsiTheme="minorAscii"/>
          <w:spacing w:val="-3"/>
        </w:rPr>
        <w:t xml:space="preserve">            Number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3"/>
        </w:rPr>
        <w:t>of</w:t>
      </w:r>
      <w:r>
        <w:rPr>
          <w:rFonts w:hint="default" w:asciiTheme="minorAscii" w:hAnsiTheme="minorAscii"/>
          <w:spacing w:val="-1"/>
        </w:rPr>
        <w:t xml:space="preserve"> </w:t>
      </w:r>
      <w:r>
        <w:rPr>
          <w:rFonts w:hint="default" w:asciiTheme="minorAscii" w:hAnsiTheme="minorAscii"/>
          <w:spacing w:val="-3"/>
        </w:rPr>
        <w:t>visitors,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3"/>
        </w:rPr>
        <w:t>July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3"/>
        </w:rPr>
        <w:t>…</w:t>
      </w:r>
      <w:r>
        <w:rPr>
          <w:rFonts w:hint="default" w:asciiTheme="minorAscii" w:hAnsiTheme="minorAscii"/>
          <w:spacing w:val="-35"/>
        </w:rPr>
        <w:t xml:space="preserve"> </w:t>
      </w:r>
      <w:r>
        <w:rPr>
          <w:rFonts w:hint="default" w:asciiTheme="minorAscii" w:hAnsiTheme="minorAscii"/>
          <w:spacing w:val="-3"/>
        </w:rPr>
        <w:t>…</w:t>
      </w:r>
      <w:r>
        <w:rPr>
          <w:rFonts w:hint="default" w:asciiTheme="minorAscii" w:hAnsiTheme="minorAscii"/>
          <w:spacing w:val="-35"/>
        </w:rPr>
        <w:t xml:space="preserve"> </w:t>
      </w:r>
      <w:r>
        <w:rPr>
          <w:rFonts w:hint="default" w:asciiTheme="minorAscii" w:hAnsiTheme="minorAscii"/>
          <w:spacing w:val="-3"/>
        </w:rPr>
        <w:t>…</w:t>
      </w:r>
      <w:r>
        <w:rPr>
          <w:rFonts w:hint="default" w:asciiTheme="minorAscii" w:hAnsiTheme="minorAscii"/>
          <w:spacing w:val="-32"/>
        </w:rPr>
        <w:t xml:space="preserve"> </w:t>
      </w:r>
      <w:r>
        <w:rPr>
          <w:rFonts w:hint="default" w:asciiTheme="minorAscii" w:hAnsiTheme="minorAscii"/>
          <w:spacing w:val="-3"/>
        </w:rPr>
        <w:t>..</w:t>
      </w:r>
    </w:p>
    <w:p>
      <w:pPr>
        <w:spacing w:line="247" w:lineRule="auto"/>
        <w:rPr>
          <w:rFonts w:hint="default" w:asciiTheme="minorAscii" w:hAnsiTheme="minorAscii"/>
          <w:sz w:val="21"/>
        </w:rPr>
      </w:pPr>
    </w:p>
    <w:p>
      <w:pPr>
        <w:spacing w:line="247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88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Number of visitors, Aug.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 xml:space="preserve">………   </w:t>
      </w:r>
      <w:r>
        <w:rPr>
          <w:rFonts w:hint="default" w:asciiTheme="minorAscii" w:hAnsiTheme="minorAscii"/>
          <w:spacing w:val="-2"/>
        </w:rPr>
        <w:t xml:space="preserve">            Number of visitors,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Sept.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………               Number of visitors,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Oct.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…</w:t>
      </w:r>
      <w:r>
        <w:rPr>
          <w:rFonts w:hint="default" w:asciiTheme="minorAscii" w:hAnsiTheme="minorAscii"/>
          <w:spacing w:val="-35"/>
        </w:rPr>
        <w:t xml:space="preserve"> </w:t>
      </w:r>
      <w:r>
        <w:rPr>
          <w:rFonts w:hint="default" w:asciiTheme="minorAscii" w:hAnsiTheme="minorAscii"/>
          <w:spacing w:val="-2"/>
        </w:rPr>
        <w:t>…</w:t>
      </w:r>
      <w:r>
        <w:rPr>
          <w:rFonts w:hint="default" w:asciiTheme="minorAscii" w:hAnsiTheme="minorAscii"/>
          <w:spacing w:val="-33"/>
        </w:rPr>
        <w:t xml:space="preserve"> </w:t>
      </w:r>
      <w:r>
        <w:rPr>
          <w:rFonts w:hint="default" w:asciiTheme="minorAscii" w:hAnsiTheme="minorAscii"/>
          <w:spacing w:val="-2"/>
        </w:rPr>
        <w:t>…</w:t>
      </w:r>
      <w:r>
        <w:rPr>
          <w:rFonts w:hint="default" w:asciiTheme="minorAscii" w:hAnsiTheme="minorAscii"/>
          <w:spacing w:val="-32"/>
        </w:rPr>
        <w:t xml:space="preserve"> </w:t>
      </w:r>
      <w:r>
        <w:rPr>
          <w:rFonts w:hint="default" w:asciiTheme="minorAscii" w:hAnsiTheme="minorAscii"/>
          <w:spacing w:val="-2"/>
        </w:rPr>
        <w:t>..</w:t>
      </w:r>
    </w:p>
    <w:p>
      <w:pPr>
        <w:spacing w:line="248" w:lineRule="auto"/>
        <w:rPr>
          <w:rFonts w:hint="default" w:asciiTheme="minorAscii" w:hAnsiTheme="minorAscii"/>
          <w:sz w:val="21"/>
        </w:rPr>
      </w:pPr>
    </w:p>
    <w:p>
      <w:pPr>
        <w:spacing w:line="248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188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Number of visitors at other times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 xml:space="preserve">………                                </w:t>
      </w:r>
      <w:r>
        <w:rPr>
          <w:rFonts w:hint="default" w:asciiTheme="minorAscii" w:hAnsiTheme="minorAscii"/>
          <w:spacing w:val="-2"/>
        </w:rPr>
        <w:t xml:space="preserve">                                     Total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number of visitors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…</w:t>
      </w:r>
      <w:r>
        <w:rPr>
          <w:rFonts w:hint="default" w:asciiTheme="minorAscii" w:hAnsiTheme="minorAscii"/>
          <w:spacing w:val="-35"/>
        </w:rPr>
        <w:t xml:space="preserve"> </w:t>
      </w:r>
      <w:r>
        <w:rPr>
          <w:rFonts w:hint="default" w:asciiTheme="minorAscii" w:hAnsiTheme="minorAscii"/>
          <w:spacing w:val="-2"/>
        </w:rPr>
        <w:t>…</w:t>
      </w:r>
      <w:r>
        <w:rPr>
          <w:rFonts w:hint="default" w:asciiTheme="minorAscii" w:hAnsiTheme="minorAscii"/>
          <w:spacing w:val="-33"/>
        </w:rPr>
        <w:t xml:space="preserve"> </w:t>
      </w:r>
      <w:r>
        <w:rPr>
          <w:rFonts w:hint="default" w:asciiTheme="minorAscii" w:hAnsiTheme="minorAscii"/>
          <w:spacing w:val="-2"/>
        </w:rPr>
        <w:t>…</w:t>
      </w:r>
      <w:r>
        <w:rPr>
          <w:rFonts w:hint="default" w:asciiTheme="minorAscii" w:hAnsiTheme="minorAscii"/>
          <w:spacing w:val="-32"/>
        </w:rPr>
        <w:t xml:space="preserve"> </w:t>
      </w:r>
      <w:r>
        <w:rPr>
          <w:rFonts w:hint="default" w:asciiTheme="minorAscii" w:hAnsiTheme="minorAscii"/>
          <w:spacing w:val="-2"/>
        </w:rPr>
        <w:t>..</w:t>
      </w:r>
    </w:p>
    <w:p>
      <w:pPr>
        <w:spacing w:line="294" w:lineRule="auto"/>
        <w:rPr>
          <w:rFonts w:hint="default" w:asciiTheme="minorAscii" w:hAnsiTheme="minorAscii"/>
          <w:sz w:val="21"/>
        </w:rPr>
      </w:pPr>
    </w:p>
    <w:p>
      <w:pPr>
        <w:spacing w:line="294" w:lineRule="auto"/>
        <w:rPr>
          <w:rFonts w:hint="default" w:asciiTheme="minorAscii" w:hAnsiTheme="minorAscii"/>
          <w:sz w:val="21"/>
        </w:rPr>
      </w:pPr>
    </w:p>
    <w:p>
      <w:pPr>
        <w:spacing w:line="295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188" w:lineRule="auto"/>
        <w:ind w:left="3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 above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measures and checks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have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bee</w:t>
      </w:r>
      <w:r>
        <w:rPr>
          <w:rFonts w:hint="default" w:asciiTheme="minorAscii" w:hAnsiTheme="minorAscii"/>
          <w:spacing w:val="-2"/>
        </w:rPr>
        <w:t>n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made and will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applied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at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exhibition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lighthouse.</w:t>
      </w:r>
    </w:p>
    <w:p>
      <w:pPr>
        <w:spacing w:line="248" w:lineRule="auto"/>
        <w:rPr>
          <w:rFonts w:hint="default" w:asciiTheme="minorAscii" w:hAnsiTheme="minorAscii"/>
          <w:sz w:val="21"/>
        </w:rPr>
      </w:pP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88" w:lineRule="auto"/>
        <w:ind w:left="3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Leaseholder’s signature and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date.</w:t>
      </w:r>
    </w:p>
    <w:p>
      <w:pPr>
        <w:spacing w:line="188" w:lineRule="auto"/>
        <w:rPr>
          <w:rFonts w:hint="default" w:asciiTheme="minorAscii" w:hAnsiTheme="minorAscii"/>
        </w:rPr>
        <w:sectPr>
          <w:footerReference r:id="rId30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pStyle w:val="2"/>
        <w:spacing w:before="39" w:line="179" w:lineRule="auto"/>
        <w:ind w:left="31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ANNEX</w:t>
      </w:r>
      <w:r>
        <w:rPr>
          <w:rFonts w:hint="default" w:asciiTheme="minorAscii" w:hAnsiTheme="minorAscii"/>
          <w:b/>
          <w:bCs/>
          <w:color w:val="00558C"/>
          <w:spacing w:val="17"/>
          <w:w w:val="101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D   LICENCE</w:t>
      </w:r>
      <w:r>
        <w:rPr>
          <w:rFonts w:hint="default" w:asciiTheme="minorAscii" w:hAnsiTheme="minorAscii"/>
          <w:b/>
          <w:bCs/>
          <w:color w:val="00558C"/>
          <w:spacing w:val="18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FOR ADDITIONAL</w:t>
      </w:r>
      <w:r>
        <w:rPr>
          <w:rFonts w:hint="default" w:asciiTheme="minorAscii" w:hAnsiTheme="minorAscii"/>
          <w:b/>
          <w:bCs/>
          <w:color w:val="00558C"/>
          <w:spacing w:val="19"/>
          <w:w w:val="101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USE OF</w:t>
      </w:r>
      <w:r>
        <w:rPr>
          <w:rFonts w:hint="default" w:asciiTheme="minorAscii" w:hAnsiTheme="minorAscii"/>
          <w:b/>
          <w:bCs/>
          <w:color w:val="00558C"/>
          <w:spacing w:val="19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LIGHTHOUSE</w:t>
      </w:r>
      <w:r>
        <w:rPr>
          <w:rFonts w:hint="default" w:asciiTheme="minorAscii" w:hAnsiTheme="minorAscii"/>
          <w:b/>
          <w:bCs/>
          <w:color w:val="00558C"/>
          <w:spacing w:val="18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FOR TOURIS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T ACTIVITY</w:t>
      </w:r>
      <w:r>
        <w:rPr>
          <w:rFonts w:hint="default" w:asciiTheme="minorAscii" w:hAnsiTheme="minorAscii"/>
          <w:b/>
          <w:bCs/>
          <w:color w:val="00558C"/>
          <w:spacing w:val="8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-</w:t>
      </w:r>
    </w:p>
    <w:p>
      <w:pPr>
        <w:pStyle w:val="2"/>
        <w:spacing w:before="138" w:line="179" w:lineRule="auto"/>
        <w:ind w:left="1308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z w:val="28"/>
          <w:szCs w:val="28"/>
        </w:rPr>
        <w:t>AUSTRALIA</w:t>
      </w:r>
    </w:p>
    <w:p>
      <w:pPr>
        <w:spacing w:line="245" w:lineRule="auto"/>
        <w:rPr>
          <w:rFonts w:hint="default" w:asciiTheme="minorAscii" w:hAnsiTheme="minorAscii"/>
          <w:sz w:val="21"/>
        </w:rPr>
      </w:pPr>
    </w:p>
    <w:p>
      <w:pPr>
        <w:spacing w:line="245" w:lineRule="auto"/>
        <w:rPr>
          <w:rFonts w:hint="default" w:asciiTheme="minorAscii" w:hAnsiTheme="minorAscii"/>
          <w:sz w:val="21"/>
        </w:rPr>
      </w:pPr>
    </w:p>
    <w:p>
      <w:pPr>
        <w:spacing w:line="245" w:lineRule="auto"/>
        <w:rPr>
          <w:rFonts w:hint="default" w:asciiTheme="minorAscii" w:hAnsiTheme="minorAscii"/>
          <w:sz w:val="21"/>
        </w:rPr>
      </w:pPr>
    </w:p>
    <w:p>
      <w:pPr>
        <w:spacing w:line="245" w:lineRule="auto"/>
        <w:rPr>
          <w:rFonts w:hint="default" w:asciiTheme="minorAscii" w:hAnsiTheme="minorAscii"/>
          <w:sz w:val="21"/>
        </w:rPr>
      </w:pPr>
    </w:p>
    <w:p>
      <w:pPr>
        <w:spacing w:line="245" w:lineRule="auto"/>
        <w:rPr>
          <w:rFonts w:hint="default" w:asciiTheme="minorAscii" w:hAnsiTheme="minorAscii"/>
          <w:sz w:val="21"/>
        </w:rPr>
      </w:pPr>
    </w:p>
    <w:p>
      <w:pPr>
        <w:spacing w:line="245" w:lineRule="auto"/>
        <w:rPr>
          <w:rFonts w:hint="default" w:asciiTheme="minorAscii" w:hAnsiTheme="minorAscii"/>
          <w:sz w:val="21"/>
        </w:rPr>
      </w:pPr>
    </w:p>
    <w:p>
      <w:pPr>
        <w:spacing w:line="245" w:lineRule="auto"/>
        <w:rPr>
          <w:rFonts w:hint="default" w:asciiTheme="minorAscii" w:hAnsiTheme="minorAscii"/>
          <w:sz w:val="21"/>
        </w:rPr>
      </w:pPr>
    </w:p>
    <w:p>
      <w:pPr>
        <w:spacing w:line="245" w:lineRule="auto"/>
        <w:rPr>
          <w:rFonts w:hint="default" w:asciiTheme="minorAscii" w:hAnsiTheme="minorAscii"/>
          <w:sz w:val="21"/>
        </w:rPr>
      </w:pPr>
    </w:p>
    <w:p>
      <w:pPr>
        <w:spacing w:line="245" w:lineRule="auto"/>
        <w:rPr>
          <w:rFonts w:hint="default" w:asciiTheme="minorAscii" w:hAnsiTheme="minorAscii"/>
          <w:sz w:val="21"/>
        </w:rPr>
      </w:pPr>
    </w:p>
    <w:p>
      <w:pPr>
        <w:spacing w:line="245" w:lineRule="auto"/>
        <w:rPr>
          <w:rFonts w:hint="default" w:asciiTheme="minorAscii" w:hAnsiTheme="minorAscii"/>
          <w:sz w:val="21"/>
        </w:rPr>
      </w:pPr>
    </w:p>
    <w:p>
      <w:pPr>
        <w:spacing w:line="245" w:lineRule="auto"/>
        <w:rPr>
          <w:rFonts w:hint="default" w:asciiTheme="minorAscii" w:hAnsiTheme="minorAscii"/>
          <w:sz w:val="21"/>
        </w:rPr>
      </w:pPr>
    </w:p>
    <w:p>
      <w:pPr>
        <w:spacing w:line="245" w:lineRule="auto"/>
        <w:rPr>
          <w:rFonts w:hint="default" w:asciiTheme="minorAscii" w:hAnsiTheme="minorAscii"/>
          <w:sz w:val="21"/>
        </w:rPr>
      </w:pPr>
    </w:p>
    <w:p>
      <w:pPr>
        <w:spacing w:line="245" w:lineRule="auto"/>
        <w:rPr>
          <w:rFonts w:hint="default" w:asciiTheme="minorAscii" w:hAnsiTheme="minorAscii"/>
          <w:sz w:val="21"/>
        </w:rPr>
      </w:pPr>
    </w:p>
    <w:p>
      <w:pPr>
        <w:spacing w:line="245" w:lineRule="auto"/>
        <w:rPr>
          <w:rFonts w:hint="default" w:asciiTheme="minorAscii" w:hAnsiTheme="minorAscii"/>
          <w:sz w:val="21"/>
        </w:rPr>
      </w:pPr>
    </w:p>
    <w:p>
      <w:pPr>
        <w:spacing w:line="245" w:lineRule="auto"/>
        <w:rPr>
          <w:rFonts w:hint="default" w:asciiTheme="minorAscii" w:hAnsiTheme="minorAscii"/>
          <w:sz w:val="21"/>
        </w:rPr>
      </w:pPr>
    </w:p>
    <w:p>
      <w:pPr>
        <w:spacing w:line="245" w:lineRule="auto"/>
        <w:rPr>
          <w:rFonts w:hint="default" w:asciiTheme="minorAscii" w:hAnsiTheme="minorAscii"/>
          <w:sz w:val="21"/>
        </w:rPr>
      </w:pPr>
    </w:p>
    <w:p>
      <w:pPr>
        <w:spacing w:line="245" w:lineRule="auto"/>
        <w:rPr>
          <w:rFonts w:hint="default" w:asciiTheme="minorAscii" w:hAnsiTheme="minorAscii"/>
          <w:sz w:val="21"/>
        </w:rPr>
      </w:pPr>
    </w:p>
    <w:p>
      <w:pPr>
        <w:spacing w:line="245" w:lineRule="auto"/>
        <w:rPr>
          <w:rFonts w:hint="default" w:asciiTheme="minorAscii" w:hAnsiTheme="minorAscii"/>
          <w:sz w:val="21"/>
        </w:rPr>
      </w:pPr>
    </w:p>
    <w:p>
      <w:pPr>
        <w:spacing w:line="246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79" w:lineRule="auto"/>
        <w:ind w:left="478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3"/>
        </w:rPr>
        <w:t>LICENCE</w:t>
      </w:r>
    </w:p>
    <w:p>
      <w:pPr>
        <w:spacing w:line="252" w:lineRule="auto"/>
        <w:rPr>
          <w:rFonts w:hint="default" w:asciiTheme="minorAscii" w:hAnsiTheme="minorAscii"/>
          <w:sz w:val="21"/>
        </w:rPr>
      </w:pPr>
    </w:p>
    <w:p>
      <w:pPr>
        <w:spacing w:line="253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78" w:lineRule="auto"/>
        <w:ind w:left="470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3"/>
        </w:rPr>
        <w:t>BETWEEN</w:t>
      </w:r>
    </w:p>
    <w:p>
      <w:pPr>
        <w:spacing w:line="253" w:lineRule="auto"/>
        <w:rPr>
          <w:rFonts w:hint="default" w:asciiTheme="minorAscii" w:hAnsiTheme="minorAscii"/>
          <w:sz w:val="21"/>
        </w:rPr>
      </w:pPr>
    </w:p>
    <w:p>
      <w:pPr>
        <w:spacing w:line="254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79" w:lineRule="auto"/>
        <w:ind w:left="2963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t>THE AUSTRALIAN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</w:rPr>
        <w:t>MARITIME</w:t>
      </w:r>
      <w:r>
        <w:rPr>
          <w:rFonts w:hint="default" w:asciiTheme="minorAscii" w:hAnsiTheme="minorAscii"/>
          <w:spacing w:val="-1"/>
        </w:rPr>
        <w:t xml:space="preserve"> SAFETY AUTHORITY</w:t>
      </w:r>
    </w:p>
    <w:p>
      <w:pPr>
        <w:spacing w:line="254" w:lineRule="auto"/>
        <w:rPr>
          <w:rFonts w:hint="default" w:asciiTheme="minorAscii" w:hAnsiTheme="minorAscii"/>
          <w:sz w:val="21"/>
        </w:rPr>
      </w:pPr>
    </w:p>
    <w:p>
      <w:pPr>
        <w:spacing w:line="254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78" w:lineRule="auto"/>
        <w:ind w:left="4931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AND</w:t>
      </w:r>
    </w:p>
    <w:p>
      <w:pPr>
        <w:spacing w:line="254" w:lineRule="auto"/>
        <w:rPr>
          <w:rFonts w:hint="default" w:asciiTheme="minorAscii" w:hAnsiTheme="minorAscii"/>
          <w:sz w:val="21"/>
        </w:rPr>
      </w:pPr>
    </w:p>
    <w:p>
      <w:pPr>
        <w:spacing w:line="254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178" w:lineRule="auto"/>
        <w:ind w:left="5080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t>#</w:t>
      </w:r>
    </w:p>
    <w:p>
      <w:pPr>
        <w:pStyle w:val="2"/>
        <w:spacing w:before="188" w:line="179" w:lineRule="auto"/>
        <w:ind w:left="406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3"/>
        </w:rPr>
        <w:t>FOR THE STATE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3"/>
        </w:rPr>
        <w:t>OF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3"/>
        </w:rPr>
        <w:t>………</w:t>
      </w:r>
    </w:p>
    <w:p>
      <w:pPr>
        <w:spacing w:line="275" w:lineRule="auto"/>
        <w:rPr>
          <w:rFonts w:hint="default" w:asciiTheme="minorAscii" w:hAnsiTheme="minorAscii"/>
          <w:sz w:val="21"/>
        </w:rPr>
      </w:pPr>
    </w:p>
    <w:p>
      <w:pPr>
        <w:spacing w:line="276" w:lineRule="auto"/>
        <w:rPr>
          <w:rFonts w:hint="default" w:asciiTheme="minorAscii" w:hAnsiTheme="minorAscii"/>
          <w:sz w:val="21"/>
        </w:rPr>
      </w:pPr>
    </w:p>
    <w:p>
      <w:pPr>
        <w:spacing w:line="276" w:lineRule="auto"/>
        <w:rPr>
          <w:rFonts w:hint="default" w:asciiTheme="minorAscii" w:hAnsiTheme="minorAscii"/>
          <w:sz w:val="21"/>
        </w:rPr>
      </w:pPr>
    </w:p>
    <w:p>
      <w:pPr>
        <w:spacing w:line="276" w:lineRule="auto"/>
        <w:rPr>
          <w:rFonts w:hint="default" w:asciiTheme="minorAscii" w:hAnsiTheme="minorAscii"/>
          <w:sz w:val="21"/>
        </w:rPr>
      </w:pPr>
    </w:p>
    <w:p>
      <w:pPr>
        <w:spacing w:line="276" w:lineRule="auto"/>
        <w:rPr>
          <w:rFonts w:hint="default" w:asciiTheme="minorAscii" w:hAnsiTheme="minorAscii"/>
          <w:sz w:val="21"/>
        </w:rPr>
      </w:pPr>
    </w:p>
    <w:p>
      <w:pPr>
        <w:spacing w:line="276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187" w:lineRule="auto"/>
        <w:ind w:left="4014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3"/>
        </w:rPr>
        <w:t>[#THE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MINISTER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3"/>
        </w:rPr>
        <w:t>FOR THE</w:t>
      </w:r>
    </w:p>
    <w:p>
      <w:pPr>
        <w:pStyle w:val="2"/>
        <w:spacing w:before="178" w:line="188" w:lineRule="auto"/>
        <w:ind w:left="4811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</w:p>
    <w:p>
      <w:pPr>
        <w:pStyle w:val="2"/>
        <w:spacing w:before="188" w:line="179" w:lineRule="auto"/>
        <w:ind w:left="268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MINISTER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1"/>
        </w:rPr>
        <w:t>FOR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LAND AND WA</w:t>
      </w:r>
      <w:r>
        <w:rPr>
          <w:rFonts w:hint="default" w:asciiTheme="minorAscii" w:hAnsiTheme="minorAscii"/>
          <w:spacing w:val="-2"/>
        </w:rPr>
        <w:t>TER CONSERVATION</w:t>
      </w:r>
    </w:p>
    <w:p>
      <w:pPr>
        <w:pStyle w:val="2"/>
        <w:spacing w:before="179" w:line="188" w:lineRule="auto"/>
        <w:ind w:left="4971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for]</w:t>
      </w:r>
    </w:p>
    <w:p>
      <w:pPr>
        <w:spacing w:line="188" w:lineRule="auto"/>
        <w:rPr>
          <w:rFonts w:hint="default" w:asciiTheme="minorAscii" w:hAnsiTheme="minorAscii"/>
        </w:rPr>
        <w:sectPr>
          <w:footerReference r:id="rId31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pStyle w:val="2"/>
        <w:spacing w:before="18" w:line="179" w:lineRule="auto"/>
        <w:ind w:left="478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3"/>
        </w:rPr>
        <w:t>LICENCE</w:t>
      </w:r>
    </w:p>
    <w:p>
      <w:pPr>
        <w:spacing w:line="297" w:lineRule="auto"/>
        <w:rPr>
          <w:rFonts w:hint="default" w:asciiTheme="minorAscii" w:hAnsiTheme="minorAscii"/>
          <w:sz w:val="21"/>
        </w:rPr>
      </w:pPr>
    </w:p>
    <w:p>
      <w:pPr>
        <w:spacing w:line="298" w:lineRule="auto"/>
        <w:rPr>
          <w:rFonts w:hint="default" w:asciiTheme="minorAscii" w:hAnsiTheme="minorAscii"/>
          <w:sz w:val="21"/>
        </w:rPr>
      </w:pPr>
    </w:p>
    <w:p>
      <w:pPr>
        <w:spacing w:line="298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79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t>BETWEEN          AUSTRALIAN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</w:rPr>
        <w:t>MARI</w:t>
      </w:r>
      <w:r>
        <w:rPr>
          <w:rFonts w:hint="default" w:asciiTheme="minorAscii" w:hAnsiTheme="minorAscii"/>
          <w:spacing w:val="-1"/>
        </w:rPr>
        <w:t>TIME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SAFETY AUTHORITY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1"/>
        </w:rPr>
        <w:t>AS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LICENSOR</w:t>
      </w:r>
    </w:p>
    <w:p>
      <w:pPr>
        <w:spacing w:line="253" w:lineRule="auto"/>
        <w:rPr>
          <w:rFonts w:hint="default" w:asciiTheme="minorAscii" w:hAnsiTheme="minorAscii"/>
          <w:sz w:val="21"/>
        </w:rPr>
      </w:pPr>
    </w:p>
    <w:p>
      <w:pPr>
        <w:spacing w:line="254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79" w:lineRule="auto"/>
        <w:ind w:left="32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3"/>
        </w:rPr>
        <w:t>AND</w:t>
      </w:r>
      <w:r>
        <w:rPr>
          <w:rFonts w:hint="default" w:asciiTheme="minorAscii" w:hAnsiTheme="minorAscii"/>
          <w:spacing w:val="2"/>
        </w:rPr>
        <w:t xml:space="preserve">      </w:t>
      </w:r>
      <w:r>
        <w:rPr>
          <w:rFonts w:hint="default" w:asciiTheme="minorAscii" w:hAnsiTheme="minorAscii"/>
          <w:spacing w:val="-3"/>
        </w:rPr>
        <w:t>#</w:t>
      </w:r>
      <w:r>
        <w:rPr>
          <w:rFonts w:hint="default" w:asciiTheme="minorAscii" w:hAnsiTheme="minorAscii"/>
        </w:rPr>
        <w:t xml:space="preserve">            </w:t>
      </w:r>
      <w:r>
        <w:rPr>
          <w:rFonts w:hint="default" w:asciiTheme="minorAscii" w:hAnsiTheme="minorAscii"/>
          <w:spacing w:val="-3"/>
        </w:rPr>
        <w:t>AS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3"/>
        </w:rPr>
        <w:t>LESSEE</w:t>
      </w:r>
    </w:p>
    <w:p>
      <w:pPr>
        <w:spacing w:line="248" w:lineRule="auto"/>
        <w:rPr>
          <w:rFonts w:hint="default" w:asciiTheme="minorAscii" w:hAnsiTheme="minorAscii"/>
          <w:sz w:val="21"/>
        </w:rPr>
      </w:pPr>
    </w:p>
    <w:p>
      <w:pPr>
        <w:spacing w:line="248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186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Dated</w:t>
      </w:r>
      <w:r>
        <w:rPr>
          <w:rFonts w:hint="default" w:asciiTheme="minorAscii" w:hAnsiTheme="minorAscii"/>
          <w:spacing w:val="7"/>
        </w:rPr>
        <w:t xml:space="preserve">    </w:t>
      </w:r>
      <w:r>
        <w:rPr>
          <w:rFonts w:hint="default" w:asciiTheme="minorAscii" w:hAnsiTheme="minorAscii"/>
          <w:spacing w:val="-2"/>
        </w:rPr>
        <w:t>XXXX XXXX</w:t>
      </w:r>
    </w:p>
    <w:p>
      <w:pPr>
        <w:spacing w:line="253" w:lineRule="auto"/>
        <w:rPr>
          <w:rFonts w:hint="default" w:asciiTheme="minorAscii" w:hAnsiTheme="minorAscii"/>
          <w:sz w:val="21"/>
        </w:rPr>
      </w:pPr>
    </w:p>
    <w:p>
      <w:pPr>
        <w:spacing w:line="254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79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RECITALS</w:t>
      </w: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87" w:lineRule="auto"/>
        <w:ind w:left="32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A.           Pursua</w:t>
      </w:r>
      <w:r>
        <w:rPr>
          <w:rFonts w:hint="default" w:asciiTheme="minorAscii" w:hAnsiTheme="minorAscii"/>
          <w:spacing w:val="-2"/>
        </w:rPr>
        <w:t>nt to 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Lease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has a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proprietary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interest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in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Land.</w:t>
      </w:r>
    </w:p>
    <w:p>
      <w:pPr>
        <w:spacing w:line="248" w:lineRule="auto"/>
        <w:rPr>
          <w:rFonts w:hint="default" w:asciiTheme="minorAscii" w:hAnsiTheme="minorAscii"/>
          <w:sz w:val="21"/>
        </w:rPr>
      </w:pP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214" w:lineRule="auto"/>
        <w:ind w:left="38" w:right="770" w:firstLine="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B.          The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Licensor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1"/>
        </w:rPr>
        <w:t>has agreed to grant the Lice</w:t>
      </w:r>
      <w:r>
        <w:rPr>
          <w:rFonts w:hint="default" w:asciiTheme="minorAscii" w:hAnsiTheme="minorAscii"/>
          <w:spacing w:val="-2"/>
        </w:rPr>
        <w:t>nsee the right</w:t>
      </w:r>
      <w:r>
        <w:rPr>
          <w:rFonts w:hint="default" w:asciiTheme="minorAscii" w:hAnsiTheme="minorAscii"/>
          <w:spacing w:val="-10"/>
        </w:rPr>
        <w:t xml:space="preserve"> </w:t>
      </w:r>
      <w:r>
        <w:rPr>
          <w:rFonts w:hint="default" w:asciiTheme="minorAscii" w:hAnsiTheme="minorAscii"/>
          <w:spacing w:val="-2"/>
        </w:rPr>
        <w:t>to use the Licensed Area on</w:t>
      </w:r>
      <w:r>
        <w:rPr>
          <w:rFonts w:hint="default" w:asciiTheme="minorAscii" w:hAnsiTheme="minorAscii"/>
          <w:spacing w:val="-11"/>
        </w:rPr>
        <w:t xml:space="preserve"> </w:t>
      </w:r>
      <w:r>
        <w:rPr>
          <w:rFonts w:hint="default" w:asciiTheme="minorAscii" w:hAnsiTheme="minorAscii"/>
          <w:spacing w:val="-2"/>
        </w:rPr>
        <w:t>the terms and conditions</w:t>
      </w:r>
      <w:r>
        <w:rPr>
          <w:rFonts w:hint="default" w:asciiTheme="minorAscii" w:hAnsiTheme="minorAscii"/>
        </w:rPr>
        <w:t xml:space="preserve"> of this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</w:rPr>
        <w:t>Licence for t</w:t>
      </w:r>
      <w:r>
        <w:rPr>
          <w:rFonts w:hint="default" w:asciiTheme="minorAscii" w:hAnsiTheme="minorAscii"/>
          <w:spacing w:val="-1"/>
        </w:rPr>
        <w:t>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purpose of conducting tourist operations.</w:t>
      </w:r>
    </w:p>
    <w:p>
      <w:pPr>
        <w:spacing w:line="247" w:lineRule="auto"/>
        <w:rPr>
          <w:rFonts w:hint="default" w:asciiTheme="minorAscii" w:hAnsiTheme="minorAscii"/>
          <w:sz w:val="21"/>
        </w:rPr>
      </w:pPr>
    </w:p>
    <w:p>
      <w:pPr>
        <w:spacing w:line="247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214" w:lineRule="auto"/>
        <w:ind w:left="47" w:right="77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46"/>
        </w:rPr>
        <w:t xml:space="preserve"> </w:t>
      </w:r>
      <w:r>
        <w:rPr>
          <w:rFonts w:hint="default" w:asciiTheme="minorAscii" w:hAnsiTheme="minorAscii"/>
          <w:spacing w:val="-2"/>
        </w:rPr>
        <w:t>consideration,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2"/>
        </w:rPr>
        <w:t>amongst</w:t>
      </w:r>
      <w:r>
        <w:rPr>
          <w:rFonts w:hint="default" w:asciiTheme="minorAscii" w:hAnsiTheme="minorAscii"/>
          <w:spacing w:val="3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other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things,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42"/>
        </w:rPr>
        <w:t xml:space="preserve"> </w:t>
      </w:r>
      <w:r>
        <w:rPr>
          <w:rFonts w:hint="default" w:asciiTheme="minorAscii" w:hAnsiTheme="minorAscii"/>
          <w:spacing w:val="-2"/>
        </w:rPr>
        <w:t>mutual</w:t>
      </w:r>
      <w:r>
        <w:rPr>
          <w:rFonts w:hint="default" w:asciiTheme="minorAscii" w:hAnsiTheme="minorAscii"/>
          <w:spacing w:val="4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promises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contained</w:t>
      </w:r>
      <w:r>
        <w:rPr>
          <w:rFonts w:hint="default" w:asciiTheme="minorAscii" w:hAnsiTheme="minorAscii"/>
          <w:spacing w:val="4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46"/>
        </w:rPr>
        <w:t xml:space="preserve"> </w:t>
      </w:r>
      <w:r>
        <w:rPr>
          <w:rFonts w:hint="default" w:asciiTheme="minorAscii" w:hAnsiTheme="minorAscii"/>
          <w:spacing w:val="-2"/>
        </w:rPr>
        <w:t>Licence,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4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Licensee agree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as follo</w:t>
      </w:r>
      <w:r>
        <w:rPr>
          <w:rFonts w:hint="default" w:asciiTheme="minorAscii" w:hAnsiTheme="minorAscii"/>
          <w:spacing w:val="-2"/>
        </w:rPr>
        <w:t>ws:</w:t>
      </w:r>
    </w:p>
    <w:p>
      <w:pPr>
        <w:spacing w:line="253" w:lineRule="auto"/>
        <w:rPr>
          <w:rFonts w:hint="default" w:asciiTheme="minorAscii" w:hAnsiTheme="minorAscii"/>
          <w:sz w:val="21"/>
        </w:rPr>
      </w:pPr>
    </w:p>
    <w:p>
      <w:pPr>
        <w:spacing w:line="254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86" w:line="179" w:lineRule="auto"/>
        <w:ind w:left="49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1.           DEFINITIONS AND</w:t>
      </w:r>
      <w:r>
        <w:rPr>
          <w:rFonts w:hint="default" w:asciiTheme="minorAscii" w:hAnsiTheme="minorAscii"/>
          <w:b/>
          <w:bCs/>
          <w:color w:val="00558C"/>
          <w:spacing w:val="19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INTERPRETATION</w:t>
      </w:r>
    </w:p>
    <w:p>
      <w:pPr>
        <w:spacing w:line="254" w:lineRule="auto"/>
        <w:rPr>
          <w:rFonts w:hint="default" w:asciiTheme="minorAscii" w:hAnsiTheme="minorAscii"/>
          <w:sz w:val="21"/>
        </w:rPr>
      </w:pPr>
    </w:p>
    <w:p>
      <w:pPr>
        <w:spacing w:line="254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74" w:line="179" w:lineRule="auto"/>
        <w:ind w:left="46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1.1.</w:t>
      </w:r>
      <w:r>
        <w:rPr>
          <w:rFonts w:hint="default" w:asciiTheme="minorAscii" w:hAnsiTheme="minorAscii"/>
          <w:b/>
          <w:bCs/>
          <w:color w:val="00558C"/>
          <w:spacing w:val="1"/>
          <w:sz w:val="24"/>
          <w:szCs w:val="24"/>
        </w:rPr>
        <w:t xml:space="preserve">                </w:t>
      </w: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DEFINED TERMS</w:t>
      </w:r>
    </w:p>
    <w:p>
      <w:pPr>
        <w:spacing w:line="248" w:lineRule="auto"/>
        <w:rPr>
          <w:rFonts w:hint="default" w:asciiTheme="minorAscii" w:hAnsiTheme="minorAscii"/>
          <w:sz w:val="21"/>
        </w:rPr>
      </w:pP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87" w:lineRule="auto"/>
        <w:ind w:left="613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3"/>
        </w:rPr>
        <w:t>In the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3"/>
        </w:rPr>
        <w:t>Licence:</w:t>
      </w:r>
    </w:p>
    <w:p>
      <w:pPr>
        <w:spacing w:line="247" w:lineRule="auto"/>
        <w:rPr>
          <w:rFonts w:hint="default" w:asciiTheme="minorAscii" w:hAnsiTheme="minorAscii"/>
          <w:sz w:val="21"/>
        </w:rPr>
      </w:pPr>
    </w:p>
    <w:p>
      <w:pPr>
        <w:spacing w:line="247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223" w:lineRule="auto"/>
        <w:ind w:left="605" w:right="771" w:firstLine="5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'</w:t>
      </w:r>
      <w:r>
        <w:rPr>
          <w:rFonts w:hint="default" w:asciiTheme="minorAscii" w:hAnsiTheme="minorAscii"/>
          <w:b/>
          <w:bCs/>
          <w:spacing w:val="-1"/>
        </w:rPr>
        <w:t>BCA  Report</w:t>
      </w:r>
      <w:r>
        <w:rPr>
          <w:rFonts w:hint="default" w:asciiTheme="minorAscii" w:hAnsiTheme="minorAscii"/>
          <w:spacing w:val="-1"/>
        </w:rPr>
        <w:t>'  means</w:t>
      </w:r>
      <w:r>
        <w:rPr>
          <w:rFonts w:hint="default" w:asciiTheme="minorAscii" w:hAnsiTheme="minorAscii"/>
          <w:spacing w:val="4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the  report,  attached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1"/>
        </w:rPr>
        <w:t>to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1"/>
        </w:rPr>
        <w:t>th</w:t>
      </w:r>
      <w:r>
        <w:rPr>
          <w:rFonts w:hint="default" w:asciiTheme="minorAscii" w:hAnsiTheme="minorAscii"/>
          <w:spacing w:val="-2"/>
        </w:rPr>
        <w:t>is  Licence,  commissioned  by  the  Licensor  addressing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application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of the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1"/>
        </w:rPr>
        <w:t>Building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Code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of Australia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(BCA)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regarding the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1"/>
        </w:rPr>
        <w:t>use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of the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1"/>
        </w:rPr>
        <w:t>Licensed Are</w:t>
      </w:r>
      <w:r>
        <w:rPr>
          <w:rFonts w:hint="default" w:asciiTheme="minorAscii" w:hAnsiTheme="minorAscii"/>
          <w:spacing w:val="-2"/>
        </w:rPr>
        <w:t>a for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additional</w:t>
      </w:r>
      <w:r>
        <w:rPr>
          <w:rFonts w:hint="default" w:asciiTheme="minorAscii" w:hAnsiTheme="minorAscii"/>
        </w:rPr>
        <w:t xml:space="preserve"> purpose of tourist a</w:t>
      </w:r>
      <w:r>
        <w:rPr>
          <w:rFonts w:hint="default" w:asciiTheme="minorAscii" w:hAnsiTheme="minorAscii"/>
          <w:spacing w:val="-1"/>
        </w:rPr>
        <w:t>ctivity.</w:t>
      </w:r>
    </w:p>
    <w:p>
      <w:pPr>
        <w:pStyle w:val="2"/>
        <w:spacing w:before="179" w:line="187" w:lineRule="auto"/>
        <w:ind w:left="61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'</w:t>
      </w:r>
      <w:r>
        <w:rPr>
          <w:rFonts w:hint="default" w:asciiTheme="minorAscii" w:hAnsiTheme="minorAscii"/>
          <w:b/>
          <w:bCs/>
          <w:spacing w:val="-2"/>
        </w:rPr>
        <w:t>Business</w:t>
      </w:r>
      <w:r>
        <w:rPr>
          <w:rFonts w:hint="default" w:asciiTheme="minorAscii" w:hAnsiTheme="minorAscii"/>
          <w:b/>
          <w:bCs/>
          <w:spacing w:val="16"/>
          <w:w w:val="101"/>
        </w:rPr>
        <w:t xml:space="preserve"> </w:t>
      </w:r>
      <w:r>
        <w:rPr>
          <w:rFonts w:hint="default" w:asciiTheme="minorAscii" w:hAnsiTheme="minorAscii"/>
          <w:b/>
          <w:bCs/>
          <w:spacing w:val="-2"/>
        </w:rPr>
        <w:t>Day</w:t>
      </w:r>
      <w:r>
        <w:rPr>
          <w:rFonts w:hint="default" w:asciiTheme="minorAscii" w:hAnsiTheme="minorAscii"/>
          <w:spacing w:val="-2"/>
        </w:rPr>
        <w:t>'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means any day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 the State which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Saturday,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Sunday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16"/>
          <w:w w:val="102"/>
        </w:rPr>
        <w:t xml:space="preserve"> </w:t>
      </w:r>
      <w:r>
        <w:rPr>
          <w:rFonts w:hint="default" w:asciiTheme="minorAscii" w:hAnsiTheme="minorAscii"/>
          <w:spacing w:val="-2"/>
        </w:rPr>
        <w:t>Public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Holiday.</w:t>
      </w:r>
    </w:p>
    <w:p>
      <w:pPr>
        <w:pStyle w:val="2"/>
        <w:spacing w:before="179" w:line="389" w:lineRule="exact"/>
        <w:ind w:left="61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  <w:position w:val="16"/>
        </w:rPr>
        <w:t>'</w:t>
      </w:r>
      <w:r>
        <w:rPr>
          <w:rFonts w:hint="default" w:asciiTheme="minorAscii" w:hAnsiTheme="minorAscii"/>
          <w:b/>
          <w:bCs/>
          <w:spacing w:val="-2"/>
          <w:position w:val="16"/>
        </w:rPr>
        <w:t>Commencing</w:t>
      </w:r>
      <w:r>
        <w:rPr>
          <w:rFonts w:hint="default" w:asciiTheme="minorAscii" w:hAnsiTheme="minorAscii"/>
          <w:b/>
          <w:bCs/>
          <w:spacing w:val="16"/>
          <w:w w:val="101"/>
          <w:position w:val="16"/>
        </w:rPr>
        <w:t xml:space="preserve"> </w:t>
      </w:r>
      <w:r>
        <w:rPr>
          <w:rFonts w:hint="default" w:asciiTheme="minorAscii" w:hAnsiTheme="minorAscii"/>
          <w:b/>
          <w:bCs/>
          <w:spacing w:val="-2"/>
          <w:position w:val="16"/>
        </w:rPr>
        <w:t>Date</w:t>
      </w:r>
      <w:r>
        <w:rPr>
          <w:rFonts w:hint="default" w:asciiTheme="minorAscii" w:hAnsiTheme="minorAscii"/>
          <w:spacing w:val="-2"/>
          <w:position w:val="16"/>
        </w:rPr>
        <w:t>'</w:t>
      </w:r>
      <w:r>
        <w:rPr>
          <w:rFonts w:hint="default" w:asciiTheme="minorAscii" w:hAnsiTheme="minorAscii"/>
          <w:spacing w:val="14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means the</w:t>
      </w:r>
      <w:r>
        <w:rPr>
          <w:rFonts w:hint="default" w:asciiTheme="minorAscii" w:hAnsiTheme="minorAscii"/>
          <w:spacing w:val="1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date stated</w:t>
      </w:r>
      <w:r>
        <w:rPr>
          <w:rFonts w:hint="default" w:asciiTheme="minorAscii" w:hAnsiTheme="minorAscii"/>
          <w:spacing w:val="14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in</w:t>
      </w:r>
      <w:r>
        <w:rPr>
          <w:rFonts w:hint="default" w:asciiTheme="minorAscii" w:hAnsiTheme="minorAscii"/>
          <w:spacing w:val="18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Item</w:t>
      </w:r>
      <w:r>
        <w:rPr>
          <w:rFonts w:hint="default" w:asciiTheme="minorAscii" w:hAnsiTheme="minorAscii"/>
          <w:spacing w:val="14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2 of Sched</w:t>
      </w:r>
      <w:r>
        <w:rPr>
          <w:rFonts w:hint="default" w:asciiTheme="minorAscii" w:hAnsiTheme="minorAscii"/>
          <w:spacing w:val="-3"/>
          <w:position w:val="16"/>
        </w:rPr>
        <w:t>ule</w:t>
      </w:r>
      <w:r>
        <w:rPr>
          <w:rFonts w:hint="default" w:asciiTheme="minorAscii" w:hAnsiTheme="minorAscii"/>
          <w:spacing w:val="19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3"/>
          <w:position w:val="16"/>
        </w:rPr>
        <w:t>1.</w:t>
      </w:r>
    </w:p>
    <w:p>
      <w:pPr>
        <w:pStyle w:val="2"/>
        <w:spacing w:line="187" w:lineRule="auto"/>
        <w:ind w:left="61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3"/>
        </w:rPr>
        <w:t>'</w:t>
      </w:r>
      <w:r>
        <w:rPr>
          <w:rFonts w:hint="default" w:asciiTheme="minorAscii" w:hAnsiTheme="minorAscii"/>
          <w:b/>
          <w:bCs/>
          <w:spacing w:val="-3"/>
        </w:rPr>
        <w:t>CPI</w:t>
      </w:r>
      <w:r>
        <w:rPr>
          <w:rFonts w:hint="default" w:asciiTheme="minorAscii" w:hAnsiTheme="minorAscii"/>
          <w:spacing w:val="-3"/>
        </w:rPr>
        <w:t>'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means:</w:t>
      </w:r>
    </w:p>
    <w:p>
      <w:pPr>
        <w:pStyle w:val="2"/>
        <w:spacing w:before="177" w:line="215" w:lineRule="auto"/>
        <w:ind w:left="1168" w:right="768" w:hanging="55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(a)      the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Consumer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Price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-2"/>
        </w:rPr>
        <w:t>dex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(All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Groups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–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Insert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Relevant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State)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published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Australian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Bureau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Statistics; or</w:t>
      </w:r>
    </w:p>
    <w:p>
      <w:pPr>
        <w:pStyle w:val="2"/>
        <w:spacing w:before="175" w:line="223" w:lineRule="auto"/>
        <w:ind w:left="1164" w:right="770" w:hanging="55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(b)      if that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index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is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discontinued, 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most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simila</w:t>
      </w:r>
      <w:r>
        <w:rPr>
          <w:rFonts w:hint="default" w:asciiTheme="minorAscii" w:hAnsiTheme="minorAscii"/>
          <w:spacing w:val="-2"/>
        </w:rPr>
        <w:t>r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index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published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Australian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Bureau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Statistics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agreed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1"/>
        </w:rPr>
        <w:t>between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1"/>
        </w:rPr>
        <w:t>parti</w:t>
      </w:r>
      <w:r>
        <w:rPr>
          <w:rFonts w:hint="default" w:asciiTheme="minorAscii" w:hAnsiTheme="minorAscii"/>
          <w:spacing w:val="-2"/>
        </w:rPr>
        <w:t>es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of,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failing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agreement,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as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determined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President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Institute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at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request of either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party.</w:t>
      </w:r>
    </w:p>
    <w:p>
      <w:pPr>
        <w:spacing w:line="223" w:lineRule="auto"/>
        <w:rPr>
          <w:rFonts w:hint="default" w:asciiTheme="minorAscii" w:hAnsiTheme="minorAscii"/>
        </w:rPr>
        <w:sectPr>
          <w:footerReference r:id="rId32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pStyle w:val="2"/>
        <w:spacing w:before="8" w:line="214" w:lineRule="auto"/>
        <w:ind w:left="604" w:right="770" w:firstLine="5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t>'</w:t>
      </w:r>
      <w:r>
        <w:rPr>
          <w:rFonts w:hint="default" w:asciiTheme="minorAscii" w:hAnsiTheme="minorAscii"/>
          <w:b/>
          <w:bCs/>
        </w:rPr>
        <w:t>Government Agenc</w:t>
      </w:r>
      <w:r>
        <w:rPr>
          <w:rFonts w:hint="default" w:asciiTheme="minorAscii" w:hAnsiTheme="minorAscii"/>
        </w:rPr>
        <w:t>y'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</w:rPr>
        <w:t xml:space="preserve">means any government </w:t>
      </w:r>
      <w:r>
        <w:rPr>
          <w:rFonts w:hint="default" w:asciiTheme="minorAscii" w:hAnsiTheme="minorAscii"/>
          <w:spacing w:val="-1"/>
        </w:rPr>
        <w:t>or any governmental, semi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government,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administrative,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fiscal</w:t>
      </w:r>
      <w:r>
        <w:rPr>
          <w:rFonts w:hint="default" w:asciiTheme="minorAscii" w:hAnsiTheme="minorAscii"/>
        </w:rPr>
        <w:t xml:space="preserve"> or judicial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</w:rPr>
        <w:t>body, department, commi</w:t>
      </w:r>
      <w:r>
        <w:rPr>
          <w:rFonts w:hint="default" w:asciiTheme="minorAscii" w:hAnsiTheme="minorAscii"/>
          <w:spacing w:val="-1"/>
        </w:rPr>
        <w:t>ssion, authority, tribunal, agency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or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entity.</w:t>
      </w:r>
    </w:p>
    <w:p>
      <w:pPr>
        <w:pStyle w:val="2"/>
        <w:spacing w:before="176" w:line="215" w:lineRule="auto"/>
        <w:ind w:left="609" w:right="771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'</w:t>
      </w:r>
      <w:r>
        <w:rPr>
          <w:rFonts w:hint="default" w:asciiTheme="minorAscii" w:hAnsiTheme="minorAscii"/>
          <w:b/>
          <w:bCs/>
          <w:spacing w:val="-1"/>
        </w:rPr>
        <w:t>Institute</w:t>
      </w:r>
      <w:r>
        <w:rPr>
          <w:rFonts w:hint="default" w:asciiTheme="minorAscii" w:hAnsiTheme="minorAscii"/>
          <w:spacing w:val="-1"/>
        </w:rPr>
        <w:t>'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1"/>
        </w:rPr>
        <w:t>means the Australian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Institute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of Valuers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Land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Economists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(Inc)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New South Wales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Division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if that</w:t>
      </w:r>
      <w:r>
        <w:rPr>
          <w:rFonts w:hint="default" w:asciiTheme="minorAscii" w:hAnsiTheme="minorAscii"/>
          <w:spacing w:val="3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body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no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longer exists then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its successor or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equivalent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body.</w:t>
      </w:r>
    </w:p>
    <w:p>
      <w:pPr>
        <w:pStyle w:val="2"/>
        <w:spacing w:before="178" w:line="188" w:lineRule="auto"/>
        <w:ind w:left="60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'</w:t>
      </w:r>
      <w:r>
        <w:rPr>
          <w:rFonts w:hint="default" w:asciiTheme="minorAscii" w:hAnsiTheme="minorAscii"/>
          <w:b/>
          <w:bCs/>
          <w:spacing w:val="-2"/>
        </w:rPr>
        <w:t>Land</w:t>
      </w:r>
      <w:r>
        <w:rPr>
          <w:rFonts w:hint="default" w:asciiTheme="minorAscii" w:hAnsiTheme="minorAscii"/>
          <w:spacing w:val="-2"/>
        </w:rPr>
        <w:t>'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means 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land de</w:t>
      </w:r>
      <w:r>
        <w:rPr>
          <w:rFonts w:hint="default" w:asciiTheme="minorAscii" w:hAnsiTheme="minorAscii"/>
          <w:spacing w:val="-3"/>
        </w:rPr>
        <w:t>scribed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in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Item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3"/>
        </w:rPr>
        <w:t>1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3"/>
        </w:rPr>
        <w:t>of Schedule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3"/>
        </w:rPr>
        <w:t>1.</w:t>
      </w:r>
    </w:p>
    <w:p>
      <w:pPr>
        <w:pStyle w:val="2"/>
        <w:spacing w:before="179" w:line="187" w:lineRule="auto"/>
        <w:ind w:left="60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'</w:t>
      </w:r>
      <w:r>
        <w:rPr>
          <w:rFonts w:hint="default" w:asciiTheme="minorAscii" w:hAnsiTheme="minorAscii"/>
          <w:b/>
          <w:bCs/>
          <w:spacing w:val="-2"/>
        </w:rPr>
        <w:t>Lease</w:t>
      </w:r>
      <w:r>
        <w:rPr>
          <w:rFonts w:hint="default" w:asciiTheme="minorAscii" w:hAnsiTheme="minorAscii"/>
          <w:spacing w:val="-2"/>
        </w:rPr>
        <w:t>'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means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lease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number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................. that exists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between 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Licensee as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Lessor and 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Licensor as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lessee</w:t>
      </w:r>
    </w:p>
    <w:p>
      <w:pPr>
        <w:pStyle w:val="2"/>
        <w:spacing w:before="59" w:line="187" w:lineRule="auto"/>
        <w:ind w:left="60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relation to 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La</w:t>
      </w:r>
      <w:r>
        <w:rPr>
          <w:rFonts w:hint="default" w:asciiTheme="minorAscii" w:hAnsiTheme="minorAscii"/>
          <w:spacing w:val="-3"/>
        </w:rPr>
        <w:t>nd.</w:t>
      </w:r>
    </w:p>
    <w:p>
      <w:pPr>
        <w:pStyle w:val="2"/>
        <w:spacing w:before="176" w:line="188" w:lineRule="auto"/>
        <w:ind w:left="60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'</w:t>
      </w:r>
      <w:r>
        <w:rPr>
          <w:rFonts w:hint="default" w:asciiTheme="minorAscii" w:hAnsiTheme="minorAscii"/>
          <w:b/>
          <w:bCs/>
          <w:spacing w:val="-1"/>
        </w:rPr>
        <w:t>Licence</w:t>
      </w:r>
      <w:r>
        <w:rPr>
          <w:rFonts w:hint="default" w:asciiTheme="minorAscii" w:hAnsiTheme="minorAscii"/>
          <w:spacing w:val="-1"/>
        </w:rPr>
        <w:t>'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means the agreement to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licence 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use of t</w:t>
      </w:r>
      <w:r>
        <w:rPr>
          <w:rFonts w:hint="default" w:asciiTheme="minorAscii" w:hAnsiTheme="minorAscii"/>
          <w:spacing w:val="-2"/>
        </w:rPr>
        <w:t>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Licensed Area as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set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out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this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document.</w:t>
      </w:r>
    </w:p>
    <w:p>
      <w:pPr>
        <w:pStyle w:val="2"/>
        <w:spacing w:before="176" w:line="215" w:lineRule="auto"/>
        <w:ind w:left="610" w:right="770" w:hanging="1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'</w:t>
      </w:r>
      <w:r>
        <w:rPr>
          <w:rFonts w:hint="default" w:asciiTheme="minorAscii" w:hAnsiTheme="minorAscii"/>
          <w:b/>
          <w:bCs/>
          <w:spacing w:val="-2"/>
        </w:rPr>
        <w:t>Licensed</w:t>
      </w:r>
      <w:r>
        <w:rPr>
          <w:rFonts w:hint="default" w:asciiTheme="minorAscii" w:hAnsiTheme="minorAscii"/>
          <w:b/>
          <w:bCs/>
          <w:spacing w:val="21"/>
          <w:w w:val="101"/>
        </w:rPr>
        <w:t xml:space="preserve"> </w:t>
      </w:r>
      <w:r>
        <w:rPr>
          <w:rFonts w:hint="default" w:asciiTheme="minorAscii" w:hAnsiTheme="minorAscii"/>
          <w:b/>
          <w:bCs/>
          <w:spacing w:val="-2"/>
        </w:rPr>
        <w:t>Area</w:t>
      </w:r>
      <w:r>
        <w:rPr>
          <w:rFonts w:hint="default" w:asciiTheme="minorAscii" w:hAnsiTheme="minorAscii"/>
          <w:spacing w:val="-2"/>
        </w:rPr>
        <w:t>'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means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2"/>
        </w:rPr>
        <w:t>Premises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that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2"/>
        </w:rPr>
        <w:t>part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Land</w:t>
      </w:r>
      <w:r>
        <w:rPr>
          <w:rFonts w:hint="default" w:asciiTheme="minorAscii" w:hAnsiTheme="minorAscii"/>
          <w:spacing w:val="36"/>
        </w:rPr>
        <w:t xml:space="preserve"> </w:t>
      </w:r>
      <w:r>
        <w:rPr>
          <w:rFonts w:hint="default" w:asciiTheme="minorAscii" w:hAnsiTheme="minorAscii"/>
          <w:spacing w:val="-2"/>
        </w:rPr>
        <w:t>(apart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from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2"/>
        </w:rPr>
        <w:t>Marine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Aid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42"/>
        </w:rPr>
        <w:t xml:space="preserve"> </w:t>
      </w:r>
      <w:r>
        <w:rPr>
          <w:rFonts w:hint="default" w:asciiTheme="minorAscii" w:hAnsiTheme="minorAscii"/>
          <w:spacing w:val="-2"/>
        </w:rPr>
        <w:t>Navigat</w:t>
      </w:r>
      <w:r>
        <w:rPr>
          <w:rFonts w:hint="default" w:asciiTheme="minorAscii" w:hAnsiTheme="minorAscii"/>
          <w:spacing w:val="-3"/>
        </w:rPr>
        <w:t>ion)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reasonably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needed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by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 xml:space="preserve">Licensee to conduct </w:t>
      </w:r>
      <w:r>
        <w:rPr>
          <w:rFonts w:hint="default" w:asciiTheme="minorAscii" w:hAnsiTheme="minorAscii"/>
          <w:spacing w:val="-2"/>
        </w:rPr>
        <w:t>tours of 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Premises.</w:t>
      </w:r>
    </w:p>
    <w:p>
      <w:pPr>
        <w:pStyle w:val="2"/>
        <w:spacing w:before="178" w:line="188" w:lineRule="auto"/>
        <w:ind w:left="60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'</w:t>
      </w:r>
      <w:r>
        <w:rPr>
          <w:rFonts w:hint="default" w:asciiTheme="minorAscii" w:hAnsiTheme="minorAscii"/>
          <w:b/>
          <w:bCs/>
          <w:spacing w:val="-1"/>
        </w:rPr>
        <w:t>Licensee'</w:t>
      </w:r>
      <w:r>
        <w:rPr>
          <w:rFonts w:hint="default" w:asciiTheme="minorAscii" w:hAnsiTheme="minorAscii"/>
          <w:b/>
          <w:bCs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includes the successors and assigns of 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Licensee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its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employees,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agents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contractors.</w:t>
      </w:r>
    </w:p>
    <w:p>
      <w:pPr>
        <w:pStyle w:val="2"/>
        <w:spacing w:before="179" w:line="214" w:lineRule="auto"/>
        <w:ind w:left="604" w:right="772" w:firstLine="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'</w:t>
      </w:r>
      <w:r>
        <w:rPr>
          <w:rFonts w:hint="default" w:asciiTheme="minorAscii" w:hAnsiTheme="minorAscii"/>
          <w:b/>
          <w:bCs/>
          <w:spacing w:val="-1"/>
        </w:rPr>
        <w:t>Licensee's</w:t>
      </w:r>
      <w:r>
        <w:rPr>
          <w:rFonts w:hint="default" w:asciiTheme="minorAscii" w:hAnsiTheme="minorAscii"/>
          <w:b/>
          <w:bCs/>
          <w:spacing w:val="41"/>
          <w:w w:val="101"/>
        </w:rPr>
        <w:t xml:space="preserve"> </w:t>
      </w:r>
      <w:r>
        <w:rPr>
          <w:rFonts w:hint="default" w:asciiTheme="minorAscii" w:hAnsiTheme="minorAscii"/>
          <w:b/>
          <w:bCs/>
          <w:spacing w:val="-1"/>
        </w:rPr>
        <w:t>Covenants</w:t>
      </w:r>
      <w:r>
        <w:rPr>
          <w:rFonts w:hint="default" w:asciiTheme="minorAscii" w:hAnsiTheme="minorAscii"/>
          <w:spacing w:val="-1"/>
        </w:rPr>
        <w:t>'</w:t>
      </w:r>
      <w:r>
        <w:rPr>
          <w:rFonts w:hint="default" w:asciiTheme="minorAscii" w:hAnsiTheme="minorAscii"/>
          <w:spacing w:val="4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mean</w:t>
      </w:r>
      <w:r>
        <w:rPr>
          <w:rFonts w:hint="default" w:asciiTheme="minorAscii" w:hAnsiTheme="minorAscii"/>
          <w:spacing w:val="-2"/>
        </w:rPr>
        <w:t>s</w:t>
      </w:r>
      <w:r>
        <w:rPr>
          <w:rFonts w:hint="default" w:asciiTheme="minorAscii" w:hAnsiTheme="minorAscii"/>
          <w:spacing w:val="38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42"/>
        </w:rPr>
        <w:t xml:space="preserve"> </w:t>
      </w:r>
      <w:r>
        <w:rPr>
          <w:rFonts w:hint="default" w:asciiTheme="minorAscii" w:hAnsiTheme="minorAscii"/>
          <w:spacing w:val="-2"/>
        </w:rPr>
        <w:t>covenants</w:t>
      </w:r>
      <w:r>
        <w:rPr>
          <w:rFonts w:hint="default" w:asciiTheme="minorAscii" w:hAnsiTheme="minorAscii"/>
          <w:spacing w:val="44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4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agreements</w:t>
      </w:r>
      <w:r>
        <w:rPr>
          <w:rFonts w:hint="default" w:asciiTheme="minorAscii" w:hAnsiTheme="minorAscii"/>
          <w:spacing w:val="4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contained</w:t>
      </w:r>
      <w:r>
        <w:rPr>
          <w:rFonts w:hint="default" w:asciiTheme="minorAscii" w:hAnsiTheme="minorAscii"/>
          <w:spacing w:val="41"/>
        </w:rPr>
        <w:t xml:space="preserve"> </w:t>
      </w:r>
      <w:r>
        <w:rPr>
          <w:rFonts w:hint="default" w:asciiTheme="minorAscii" w:hAnsiTheme="minorAscii"/>
          <w:spacing w:val="-2"/>
        </w:rPr>
        <w:t>or  implied  in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2"/>
        </w:rPr>
        <w:t>the  Licence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  be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observed and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performed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 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Licensee.</w:t>
      </w:r>
    </w:p>
    <w:p>
      <w:pPr>
        <w:pStyle w:val="2"/>
        <w:spacing w:before="178" w:line="188" w:lineRule="auto"/>
        <w:ind w:left="60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'</w:t>
      </w:r>
      <w:r>
        <w:rPr>
          <w:rFonts w:hint="default" w:asciiTheme="minorAscii" w:hAnsiTheme="minorAscii"/>
          <w:b/>
          <w:bCs/>
          <w:spacing w:val="-1"/>
        </w:rPr>
        <w:t>Licensor</w:t>
      </w:r>
      <w:r>
        <w:rPr>
          <w:rFonts w:hint="default" w:asciiTheme="minorAscii" w:hAnsiTheme="minorAscii"/>
          <w:spacing w:val="-1"/>
        </w:rPr>
        <w:t>'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includes the successors and assigns of the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Licensor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its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employees,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1"/>
        </w:rPr>
        <w:t>agents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contrac</w:t>
      </w:r>
      <w:r>
        <w:rPr>
          <w:rFonts w:hint="default" w:asciiTheme="minorAscii" w:hAnsiTheme="minorAscii"/>
          <w:spacing w:val="-2"/>
        </w:rPr>
        <w:t>tors.</w:t>
      </w:r>
    </w:p>
    <w:p>
      <w:pPr>
        <w:pStyle w:val="2"/>
        <w:spacing w:before="180" w:line="231" w:lineRule="auto"/>
        <w:ind w:left="597" w:right="770" w:firstLine="11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'</w:t>
      </w:r>
      <w:r>
        <w:rPr>
          <w:rFonts w:hint="default" w:asciiTheme="minorAscii" w:hAnsiTheme="minorAscii"/>
          <w:b/>
          <w:bCs/>
          <w:spacing w:val="-2"/>
        </w:rPr>
        <w:t>Marine</w:t>
      </w:r>
      <w:r>
        <w:rPr>
          <w:rFonts w:hint="default" w:asciiTheme="minorAscii" w:hAnsiTheme="minorAscii"/>
          <w:b/>
          <w:bCs/>
          <w:spacing w:val="19"/>
          <w:w w:val="101"/>
        </w:rPr>
        <w:t xml:space="preserve"> </w:t>
      </w:r>
      <w:r>
        <w:rPr>
          <w:rFonts w:hint="default" w:asciiTheme="minorAscii" w:hAnsiTheme="minorAscii"/>
          <w:b/>
          <w:bCs/>
          <w:spacing w:val="-2"/>
        </w:rPr>
        <w:t>Aid</w:t>
      </w:r>
      <w:r>
        <w:rPr>
          <w:rFonts w:hint="default" w:asciiTheme="minorAscii" w:hAnsiTheme="minorAscii"/>
          <w:b/>
          <w:bCs/>
          <w:spacing w:val="14"/>
        </w:rPr>
        <w:t xml:space="preserve"> </w:t>
      </w:r>
      <w:r>
        <w:rPr>
          <w:rFonts w:hint="default" w:asciiTheme="minorAscii" w:hAnsiTheme="minorAscii"/>
          <w:b/>
          <w:bCs/>
          <w:spacing w:val="-2"/>
        </w:rPr>
        <w:t>to</w:t>
      </w:r>
      <w:r>
        <w:rPr>
          <w:rFonts w:hint="default" w:asciiTheme="minorAscii" w:hAnsiTheme="minorAscii"/>
          <w:b/>
          <w:bCs/>
          <w:spacing w:val="24"/>
          <w:w w:val="101"/>
        </w:rPr>
        <w:t xml:space="preserve"> </w:t>
      </w:r>
      <w:r>
        <w:rPr>
          <w:rFonts w:hint="default" w:asciiTheme="minorAscii" w:hAnsiTheme="minorAscii"/>
          <w:b/>
          <w:bCs/>
          <w:spacing w:val="-2"/>
        </w:rPr>
        <w:t>Navigatio</w:t>
      </w:r>
      <w:r>
        <w:rPr>
          <w:rFonts w:hint="default" w:asciiTheme="minorAscii" w:hAnsiTheme="minorAscii"/>
          <w:spacing w:val="-2"/>
        </w:rPr>
        <w:t>n'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means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all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buildings,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structures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other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improvements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on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Land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which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are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used to maintain, operate or support as part of or in association with</w:t>
      </w:r>
      <w:r>
        <w:rPr>
          <w:rFonts w:hint="default" w:asciiTheme="minorAscii" w:hAnsiTheme="minorAscii"/>
          <w:spacing w:val="-2"/>
        </w:rPr>
        <w:t xml:space="preserve"> a facility for assisting marine navigation,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including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lights,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beacons,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radar,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differential global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1"/>
        </w:rPr>
        <w:t>positioning system,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a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helipad for the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purp</w:t>
      </w:r>
      <w:r>
        <w:rPr>
          <w:rFonts w:hint="default" w:asciiTheme="minorAscii" w:hAnsiTheme="minorAscii"/>
          <w:spacing w:val="-2"/>
        </w:rPr>
        <w:t>ose of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enabling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servicing</w:t>
      </w:r>
      <w:r>
        <w:rPr>
          <w:rFonts w:hint="default" w:asciiTheme="minorAscii" w:hAnsiTheme="minorAscii"/>
          <w:spacing w:val="31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1"/>
        </w:rPr>
        <w:t>facility,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any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earthing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apparatus</w:t>
      </w:r>
      <w:r>
        <w:rPr>
          <w:rFonts w:hint="default" w:asciiTheme="minorAscii" w:hAnsiTheme="minorAscii"/>
          <w:spacing w:val="41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necessary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for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1"/>
        </w:rPr>
        <w:t>t</w:t>
      </w:r>
      <w:r>
        <w:rPr>
          <w:rFonts w:hint="default" w:asciiTheme="minorAscii" w:hAnsiTheme="minorAscii"/>
          <w:spacing w:val="-2"/>
        </w:rPr>
        <w:t>he</w:t>
      </w:r>
      <w:r>
        <w:rPr>
          <w:rFonts w:hint="default" w:asciiTheme="minorAscii" w:hAnsiTheme="minorAscii"/>
          <w:spacing w:val="35"/>
        </w:rPr>
        <w:t xml:space="preserve"> </w:t>
      </w:r>
      <w:r>
        <w:rPr>
          <w:rFonts w:hint="default" w:asciiTheme="minorAscii" w:hAnsiTheme="minorAscii"/>
          <w:spacing w:val="-2"/>
        </w:rPr>
        <w:t>operation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facility,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31"/>
        </w:rPr>
        <w:t xml:space="preserve"> </w:t>
      </w:r>
      <w:r>
        <w:rPr>
          <w:rFonts w:hint="default" w:asciiTheme="minorAscii" w:hAnsiTheme="minorAscii"/>
          <w:spacing w:val="-2"/>
        </w:rPr>
        <w:t>other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facilities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1"/>
        </w:rPr>
        <w:t>used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1"/>
        </w:rPr>
        <w:t>connection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with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1"/>
        </w:rPr>
        <w:t>m</w:t>
      </w:r>
      <w:r>
        <w:rPr>
          <w:rFonts w:hint="default" w:asciiTheme="minorAscii" w:hAnsiTheme="minorAscii"/>
          <w:spacing w:val="-2"/>
        </w:rPr>
        <w:t>arine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navigation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operation,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monitoring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control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shipping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boating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 Australian wate</w:t>
      </w:r>
      <w:r>
        <w:rPr>
          <w:rFonts w:hint="default" w:asciiTheme="minorAscii" w:hAnsiTheme="minorAscii"/>
          <w:spacing w:val="-2"/>
        </w:rPr>
        <w:t>rs.</w:t>
      </w:r>
    </w:p>
    <w:p>
      <w:pPr>
        <w:pStyle w:val="2"/>
        <w:spacing w:before="178" w:line="214" w:lineRule="auto"/>
        <w:ind w:left="597" w:right="773" w:firstLine="11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'</w:t>
      </w:r>
      <w:r>
        <w:rPr>
          <w:rFonts w:hint="default" w:asciiTheme="minorAscii" w:hAnsiTheme="minorAscii"/>
          <w:b/>
          <w:bCs/>
          <w:spacing w:val="-1"/>
        </w:rPr>
        <w:t>Marine Aid to Navigation</w:t>
      </w:r>
      <w:r>
        <w:rPr>
          <w:rFonts w:hint="default" w:asciiTheme="minorAscii" w:hAnsiTheme="minorAscii"/>
          <w:b/>
          <w:bCs/>
          <w:spacing w:val="-10"/>
        </w:rPr>
        <w:t xml:space="preserve"> </w:t>
      </w:r>
      <w:r>
        <w:rPr>
          <w:rFonts w:hint="default" w:asciiTheme="minorAscii" w:hAnsiTheme="minorAscii"/>
          <w:b/>
          <w:bCs/>
          <w:spacing w:val="-1"/>
        </w:rPr>
        <w:t>Apparatus</w:t>
      </w:r>
      <w:r>
        <w:rPr>
          <w:rFonts w:hint="default" w:asciiTheme="minorAscii" w:hAnsiTheme="minorAscii"/>
          <w:spacing w:val="-1"/>
        </w:rPr>
        <w:t xml:space="preserve">' means the optics, drive system, </w:t>
      </w:r>
      <w:r>
        <w:rPr>
          <w:rFonts w:hint="default" w:asciiTheme="minorAscii" w:hAnsiTheme="minorAscii"/>
          <w:spacing w:val="-2"/>
        </w:rPr>
        <w:t>power sources and equipment integral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to the operation of the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1"/>
        </w:rPr>
        <w:t>Marine Aid to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Navigation.</w:t>
      </w:r>
    </w:p>
    <w:p>
      <w:pPr>
        <w:pStyle w:val="2"/>
        <w:spacing w:before="180" w:line="187" w:lineRule="auto"/>
        <w:ind w:left="60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'</w:t>
      </w:r>
      <w:r>
        <w:rPr>
          <w:rFonts w:hint="default" w:asciiTheme="minorAscii" w:hAnsiTheme="minorAscii"/>
          <w:b/>
          <w:bCs/>
          <w:spacing w:val="-2"/>
        </w:rPr>
        <w:t>Month</w:t>
      </w:r>
      <w:r>
        <w:rPr>
          <w:rFonts w:hint="default" w:asciiTheme="minorAscii" w:hAnsiTheme="minorAscii"/>
          <w:spacing w:val="-2"/>
        </w:rPr>
        <w:t>'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2"/>
        </w:rPr>
        <w:t>means calendar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month.</w:t>
      </w:r>
    </w:p>
    <w:p>
      <w:pPr>
        <w:pStyle w:val="2"/>
        <w:spacing w:before="179" w:line="389" w:lineRule="exact"/>
        <w:ind w:left="60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  <w:position w:val="16"/>
        </w:rPr>
        <w:t>'</w:t>
      </w:r>
      <w:r>
        <w:rPr>
          <w:rFonts w:hint="default" w:asciiTheme="minorAscii" w:hAnsiTheme="minorAscii"/>
          <w:b/>
          <w:bCs/>
          <w:spacing w:val="-1"/>
          <w:position w:val="16"/>
        </w:rPr>
        <w:t>Premises</w:t>
      </w:r>
      <w:r>
        <w:rPr>
          <w:rFonts w:hint="default" w:asciiTheme="minorAscii" w:hAnsiTheme="minorAscii"/>
          <w:spacing w:val="-1"/>
          <w:position w:val="16"/>
        </w:rPr>
        <w:t>'</w:t>
      </w:r>
      <w:r>
        <w:rPr>
          <w:rFonts w:hint="default" w:asciiTheme="minorAscii" w:hAnsiTheme="minorAscii"/>
          <w:spacing w:val="14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means that</w:t>
      </w:r>
      <w:r>
        <w:rPr>
          <w:rFonts w:hint="default" w:asciiTheme="minorAscii" w:hAnsiTheme="minorAscii"/>
          <w:spacing w:val="17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 xml:space="preserve">part of </w:t>
      </w:r>
      <w:r>
        <w:rPr>
          <w:rFonts w:hint="default" w:asciiTheme="minorAscii" w:hAnsiTheme="minorAscii"/>
          <w:spacing w:val="-2"/>
          <w:position w:val="16"/>
        </w:rPr>
        <w:t>the</w:t>
      </w:r>
      <w:r>
        <w:rPr>
          <w:rFonts w:hint="default" w:asciiTheme="minorAscii" w:hAnsiTheme="minorAscii"/>
          <w:spacing w:val="17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Marine Aid to</w:t>
      </w:r>
      <w:r>
        <w:rPr>
          <w:rFonts w:hint="default" w:asciiTheme="minorAscii" w:hAnsiTheme="minorAscii"/>
          <w:spacing w:val="20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Navigation shown</w:t>
      </w:r>
      <w:r>
        <w:rPr>
          <w:rFonts w:hint="default" w:asciiTheme="minorAscii" w:hAnsiTheme="minorAscii"/>
          <w:spacing w:val="16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hatched on the</w:t>
      </w:r>
      <w:r>
        <w:rPr>
          <w:rFonts w:hint="default" w:asciiTheme="minorAscii" w:hAnsiTheme="minorAscii"/>
          <w:spacing w:val="17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plan</w:t>
      </w:r>
      <w:r>
        <w:rPr>
          <w:rFonts w:hint="default" w:asciiTheme="minorAscii" w:hAnsiTheme="minorAscii"/>
          <w:spacing w:val="14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in</w:t>
      </w:r>
      <w:r>
        <w:rPr>
          <w:rFonts w:hint="default" w:asciiTheme="minorAscii" w:hAnsiTheme="minorAscii"/>
          <w:spacing w:val="7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Schedule</w:t>
      </w:r>
      <w:r>
        <w:rPr>
          <w:rFonts w:hint="default" w:asciiTheme="minorAscii" w:hAnsiTheme="minorAscii"/>
          <w:spacing w:val="1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2.</w:t>
      </w:r>
    </w:p>
    <w:p>
      <w:pPr>
        <w:pStyle w:val="2"/>
        <w:spacing w:line="187" w:lineRule="auto"/>
        <w:ind w:left="60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'</w:t>
      </w:r>
      <w:r>
        <w:rPr>
          <w:rFonts w:hint="default" w:asciiTheme="minorAscii" w:hAnsiTheme="minorAscii"/>
          <w:b/>
          <w:bCs/>
          <w:spacing w:val="-1"/>
        </w:rPr>
        <w:t>State</w:t>
      </w:r>
      <w:r>
        <w:rPr>
          <w:rFonts w:hint="default" w:asciiTheme="minorAscii" w:hAnsiTheme="minorAscii"/>
          <w:spacing w:val="-1"/>
        </w:rPr>
        <w:t>'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means the State of the Commonwealth of Australia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1"/>
        </w:rPr>
        <w:t>which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th</w:t>
      </w:r>
      <w:r>
        <w:rPr>
          <w:rFonts w:hint="default" w:asciiTheme="minorAscii" w:hAnsiTheme="minorAscii"/>
          <w:spacing w:val="-2"/>
        </w:rPr>
        <w:t>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Land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situated.</w:t>
      </w:r>
    </w:p>
    <w:p>
      <w:pPr>
        <w:pStyle w:val="2"/>
        <w:spacing w:before="181" w:line="226" w:lineRule="auto"/>
        <w:ind w:left="597" w:right="770" w:firstLine="11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'</w:t>
      </w:r>
      <w:r>
        <w:rPr>
          <w:rFonts w:hint="default" w:asciiTheme="minorAscii" w:hAnsiTheme="minorAscii"/>
          <w:b/>
          <w:bCs/>
          <w:spacing w:val="-1"/>
        </w:rPr>
        <w:t>Statute</w:t>
      </w:r>
      <w:r>
        <w:rPr>
          <w:rFonts w:hint="default" w:asciiTheme="minorAscii" w:hAnsiTheme="minorAscii"/>
          <w:spacing w:val="-1"/>
        </w:rPr>
        <w:t>'  means  any</w:t>
      </w:r>
      <w:r>
        <w:rPr>
          <w:rFonts w:hint="default" w:asciiTheme="minorAscii" w:hAnsiTheme="minorAscii"/>
          <w:spacing w:val="8"/>
        </w:rPr>
        <w:t xml:space="preserve">  </w:t>
      </w:r>
      <w:r>
        <w:rPr>
          <w:rFonts w:hint="default" w:asciiTheme="minorAscii" w:hAnsiTheme="minorAscii"/>
          <w:spacing w:val="-1"/>
        </w:rPr>
        <w:t>statute,</w:t>
      </w:r>
      <w:r>
        <w:rPr>
          <w:rFonts w:hint="default" w:asciiTheme="minorAscii" w:hAnsiTheme="minorAscii"/>
          <w:spacing w:val="11"/>
        </w:rPr>
        <w:t xml:space="preserve">  </w:t>
      </w:r>
      <w:r>
        <w:rPr>
          <w:rFonts w:hint="default" w:asciiTheme="minorAscii" w:hAnsiTheme="minorAscii"/>
          <w:spacing w:val="-1"/>
        </w:rPr>
        <w:t>regulation,</w:t>
      </w:r>
      <w:r>
        <w:rPr>
          <w:rFonts w:hint="default" w:asciiTheme="minorAscii" w:hAnsiTheme="minorAscii"/>
          <w:spacing w:val="11"/>
        </w:rPr>
        <w:t xml:space="preserve">  </w:t>
      </w:r>
      <w:r>
        <w:rPr>
          <w:rFonts w:hint="default" w:asciiTheme="minorAscii" w:hAnsiTheme="minorAscii"/>
          <w:spacing w:val="-1"/>
        </w:rPr>
        <w:t>proclamation,</w:t>
      </w:r>
      <w:r>
        <w:rPr>
          <w:rFonts w:hint="default" w:asciiTheme="minorAscii" w:hAnsiTheme="minorAscii"/>
          <w:spacing w:val="8"/>
        </w:rPr>
        <w:t xml:space="preserve">  </w:t>
      </w:r>
      <w:r>
        <w:rPr>
          <w:rFonts w:hint="default" w:asciiTheme="minorAscii" w:hAnsiTheme="minorAscii"/>
          <w:spacing w:val="-1"/>
        </w:rPr>
        <w:t>ordinance</w:t>
      </w:r>
      <w:r>
        <w:rPr>
          <w:rFonts w:hint="default" w:asciiTheme="minorAscii" w:hAnsiTheme="minorAscii"/>
          <w:spacing w:val="8"/>
        </w:rPr>
        <w:t xml:space="preserve">  </w:t>
      </w:r>
      <w:r>
        <w:rPr>
          <w:rFonts w:hint="default" w:asciiTheme="minorAscii" w:hAnsiTheme="minorAscii"/>
          <w:spacing w:val="-1"/>
        </w:rPr>
        <w:t>or</w:t>
      </w:r>
      <w:r>
        <w:rPr>
          <w:rFonts w:hint="default" w:asciiTheme="minorAscii" w:hAnsiTheme="minorAscii"/>
          <w:spacing w:val="12"/>
        </w:rPr>
        <w:t xml:space="preserve">  </w:t>
      </w:r>
      <w:r>
        <w:rPr>
          <w:rFonts w:hint="default" w:asciiTheme="minorAscii" w:hAnsiTheme="minorAscii"/>
          <w:spacing w:val="-1"/>
        </w:rPr>
        <w:t>by-law</w:t>
      </w:r>
      <w:r>
        <w:rPr>
          <w:rFonts w:hint="default" w:asciiTheme="minorAscii" w:hAnsiTheme="minorAscii"/>
          <w:spacing w:val="7"/>
        </w:rPr>
        <w:t xml:space="preserve">  </w:t>
      </w:r>
      <w:r>
        <w:rPr>
          <w:rFonts w:hint="default" w:asciiTheme="minorAscii" w:hAnsiTheme="minorAscii"/>
          <w:spacing w:val="-1"/>
        </w:rPr>
        <w:t>o</w:t>
      </w:r>
      <w:r>
        <w:rPr>
          <w:rFonts w:hint="default" w:asciiTheme="minorAscii" w:hAnsiTheme="minorAscii"/>
          <w:spacing w:val="-2"/>
        </w:rPr>
        <w:t>f</w:t>
      </w:r>
      <w:r>
        <w:rPr>
          <w:rFonts w:hint="default" w:asciiTheme="minorAscii" w:hAnsiTheme="minorAscii"/>
          <w:spacing w:val="3"/>
        </w:rPr>
        <w:t xml:space="preserve"> 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9"/>
        </w:rPr>
        <w:t xml:space="preserve">  </w:t>
      </w:r>
      <w:r>
        <w:rPr>
          <w:rFonts w:hint="default" w:asciiTheme="minorAscii" w:hAnsiTheme="minorAscii"/>
          <w:spacing w:val="-2"/>
        </w:rPr>
        <w:t>Commonwealth</w:t>
      </w:r>
      <w:r>
        <w:rPr>
          <w:rFonts w:hint="default" w:asciiTheme="minorAscii" w:hAnsiTheme="minorAscii"/>
          <w:spacing w:val="6"/>
        </w:rPr>
        <w:t xml:space="preserve"> 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Australia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or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State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includes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all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1"/>
        </w:rPr>
        <w:t>statutes,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1"/>
        </w:rPr>
        <w:t>regulations,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1"/>
        </w:rPr>
        <w:t>proc</w:t>
      </w:r>
      <w:r>
        <w:rPr>
          <w:rFonts w:hint="default" w:asciiTheme="minorAscii" w:hAnsiTheme="minorAscii"/>
          <w:spacing w:val="-2"/>
        </w:rPr>
        <w:t>lamations,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ordinances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by-laws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varying,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consolidating or replacing them and all regulations, proclamations, ordinances and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by-laws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i</w:t>
      </w:r>
      <w:r>
        <w:rPr>
          <w:rFonts w:hint="default" w:asciiTheme="minorAscii" w:hAnsiTheme="minorAscii"/>
          <w:spacing w:val="-2"/>
        </w:rPr>
        <w:t>ssued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under that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statute.</w:t>
      </w:r>
    </w:p>
    <w:p>
      <w:pPr>
        <w:pStyle w:val="2"/>
        <w:spacing w:before="179" w:line="389" w:lineRule="exact"/>
        <w:ind w:left="60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  <w:position w:val="16"/>
        </w:rPr>
        <w:t>'</w:t>
      </w:r>
      <w:r>
        <w:rPr>
          <w:rFonts w:hint="default" w:asciiTheme="minorAscii" w:hAnsiTheme="minorAscii"/>
          <w:b/>
          <w:bCs/>
          <w:spacing w:val="-2"/>
          <w:position w:val="16"/>
        </w:rPr>
        <w:t>Term</w:t>
      </w:r>
      <w:r>
        <w:rPr>
          <w:rFonts w:hint="default" w:asciiTheme="minorAscii" w:hAnsiTheme="minorAscii"/>
          <w:spacing w:val="-2"/>
          <w:position w:val="16"/>
        </w:rPr>
        <w:t>'</w:t>
      </w:r>
      <w:r>
        <w:rPr>
          <w:rFonts w:hint="default" w:asciiTheme="minorAscii" w:hAnsiTheme="minorAscii"/>
          <w:spacing w:val="26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means the term of the</w:t>
      </w:r>
      <w:r>
        <w:rPr>
          <w:rFonts w:hint="default" w:asciiTheme="minorAscii" w:hAnsiTheme="minorAscii"/>
          <w:spacing w:val="19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Licence set out</w:t>
      </w:r>
      <w:r>
        <w:rPr>
          <w:rFonts w:hint="default" w:asciiTheme="minorAscii" w:hAnsiTheme="minorAscii"/>
          <w:spacing w:val="15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in</w:t>
      </w:r>
      <w:r>
        <w:rPr>
          <w:rFonts w:hint="default" w:asciiTheme="minorAscii" w:hAnsiTheme="minorAscii"/>
          <w:spacing w:val="16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Item 4</w:t>
      </w:r>
      <w:r>
        <w:rPr>
          <w:rFonts w:hint="default" w:asciiTheme="minorAscii" w:hAnsiTheme="minorAscii"/>
          <w:spacing w:val="8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of</w:t>
      </w:r>
      <w:r>
        <w:rPr>
          <w:rFonts w:hint="default" w:asciiTheme="minorAscii" w:hAnsiTheme="minorAscii"/>
          <w:spacing w:val="6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Schedule</w:t>
      </w:r>
      <w:r>
        <w:rPr>
          <w:rFonts w:hint="default" w:asciiTheme="minorAscii" w:hAnsiTheme="minorAscii"/>
          <w:spacing w:val="20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1.</w:t>
      </w:r>
    </w:p>
    <w:p>
      <w:pPr>
        <w:pStyle w:val="2"/>
        <w:spacing w:before="1" w:line="187" w:lineRule="auto"/>
        <w:ind w:left="60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'</w:t>
      </w:r>
      <w:r>
        <w:rPr>
          <w:rFonts w:hint="default" w:asciiTheme="minorAscii" w:hAnsiTheme="minorAscii"/>
          <w:b/>
          <w:bCs/>
          <w:spacing w:val="-2"/>
        </w:rPr>
        <w:t>Terminating</w:t>
      </w:r>
      <w:r>
        <w:rPr>
          <w:rFonts w:hint="default" w:asciiTheme="minorAscii" w:hAnsiTheme="minorAscii"/>
          <w:b/>
          <w:bCs/>
          <w:spacing w:val="25"/>
        </w:rPr>
        <w:t xml:space="preserve"> </w:t>
      </w:r>
      <w:r>
        <w:rPr>
          <w:rFonts w:hint="default" w:asciiTheme="minorAscii" w:hAnsiTheme="minorAscii"/>
          <w:b/>
          <w:bCs/>
          <w:spacing w:val="-2"/>
        </w:rPr>
        <w:t>Date</w:t>
      </w:r>
      <w:r>
        <w:rPr>
          <w:rFonts w:hint="default" w:asciiTheme="minorAscii" w:hAnsiTheme="minorAscii"/>
          <w:spacing w:val="-2"/>
        </w:rPr>
        <w:t>'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means the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date stated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Item 3 of Schedule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1.</w:t>
      </w:r>
    </w:p>
    <w:p>
      <w:pPr>
        <w:pStyle w:val="2"/>
        <w:spacing w:before="195" w:line="179" w:lineRule="auto"/>
        <w:ind w:left="46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1.2.</w:t>
      </w:r>
      <w:r>
        <w:rPr>
          <w:rFonts w:hint="default" w:asciiTheme="minorAscii" w:hAnsiTheme="minorAscii"/>
          <w:b/>
          <w:bCs/>
          <w:color w:val="00558C"/>
          <w:spacing w:val="1"/>
          <w:sz w:val="24"/>
          <w:szCs w:val="24"/>
        </w:rPr>
        <w:t xml:space="preserve">                </w:t>
      </w: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INTERPRETATION</w:t>
      </w:r>
    </w:p>
    <w:p>
      <w:pPr>
        <w:pStyle w:val="2"/>
        <w:spacing w:before="179" w:line="187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In this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Licence,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unless the context ot</w:t>
      </w:r>
      <w:r>
        <w:rPr>
          <w:rFonts w:hint="default" w:asciiTheme="minorAscii" w:hAnsiTheme="minorAscii"/>
          <w:spacing w:val="-2"/>
        </w:rPr>
        <w:t>herwise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requires:</w:t>
      </w:r>
    </w:p>
    <w:p>
      <w:pPr>
        <w:pStyle w:val="2"/>
        <w:spacing w:before="178" w:line="189" w:lineRule="auto"/>
        <w:ind w:left="60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(a)       headings and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underlining are for convenience on</w:t>
      </w:r>
      <w:r>
        <w:rPr>
          <w:rFonts w:hint="default" w:asciiTheme="minorAscii" w:hAnsiTheme="minorAscii"/>
          <w:spacing w:val="-2"/>
        </w:rPr>
        <w:t>ly and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do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affect the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interpretation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of the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Licence;</w:t>
      </w:r>
    </w:p>
    <w:p>
      <w:pPr>
        <w:pStyle w:val="2"/>
        <w:spacing w:before="176" w:line="389" w:lineRule="exact"/>
        <w:ind w:left="60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  <w:position w:val="16"/>
        </w:rPr>
        <w:t>(b)      words</w:t>
      </w:r>
      <w:r>
        <w:rPr>
          <w:rFonts w:hint="default" w:asciiTheme="minorAscii" w:hAnsiTheme="minorAscii"/>
          <w:spacing w:val="24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importing the singular</w:t>
      </w:r>
      <w:r>
        <w:rPr>
          <w:rFonts w:hint="default" w:asciiTheme="minorAscii" w:hAnsiTheme="minorAscii"/>
          <w:spacing w:val="14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include the</w:t>
      </w:r>
      <w:r>
        <w:rPr>
          <w:rFonts w:hint="default" w:asciiTheme="minorAscii" w:hAnsiTheme="minorAscii"/>
          <w:spacing w:val="15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plural</w:t>
      </w:r>
      <w:r>
        <w:rPr>
          <w:rFonts w:hint="default" w:asciiTheme="minorAscii" w:hAnsiTheme="minorAscii"/>
          <w:spacing w:val="10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and</w:t>
      </w:r>
      <w:r>
        <w:rPr>
          <w:rFonts w:hint="default" w:asciiTheme="minorAscii" w:hAnsiTheme="minorAscii"/>
          <w:spacing w:val="4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vice</w:t>
      </w:r>
      <w:r>
        <w:rPr>
          <w:rFonts w:hint="default" w:asciiTheme="minorAscii" w:hAnsiTheme="minorAscii"/>
          <w:spacing w:val="4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versa;</w:t>
      </w:r>
    </w:p>
    <w:p>
      <w:pPr>
        <w:pStyle w:val="2"/>
        <w:spacing w:before="1" w:line="189" w:lineRule="auto"/>
        <w:ind w:left="60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(c)       words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importing a gender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include any gender;</w:t>
      </w:r>
    </w:p>
    <w:p>
      <w:pPr>
        <w:pStyle w:val="2"/>
        <w:spacing w:before="177" w:line="189" w:lineRule="auto"/>
        <w:ind w:left="60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(d)      an   expression   importing   a   natural   person   includes   an</w:t>
      </w:r>
      <w:r>
        <w:rPr>
          <w:rFonts w:hint="default" w:asciiTheme="minorAscii" w:hAnsiTheme="minorAscii"/>
          <w:spacing w:val="-2"/>
        </w:rPr>
        <w:t>y   company,   partnership,</w:t>
      </w:r>
      <w:r>
        <w:rPr>
          <w:rFonts w:hint="default" w:asciiTheme="minorAscii" w:hAnsiTheme="minorAscii"/>
          <w:spacing w:val="14"/>
          <w:w w:val="101"/>
        </w:rPr>
        <w:t xml:space="preserve">  </w:t>
      </w:r>
      <w:r>
        <w:rPr>
          <w:rFonts w:hint="default" w:asciiTheme="minorAscii" w:hAnsiTheme="minorAscii"/>
          <w:spacing w:val="-2"/>
        </w:rPr>
        <w:t>joint   venture,</w:t>
      </w:r>
    </w:p>
    <w:p>
      <w:pPr>
        <w:pStyle w:val="2"/>
        <w:spacing w:before="60" w:line="383" w:lineRule="exact"/>
        <w:ind w:left="1171"/>
        <w:rPr>
          <w:rFonts w:hint="default" w:asciiTheme="minorAscii" w:hAnsiTheme="minorAscii"/>
        </w:rPr>
      </w:pPr>
      <w:r>
        <w:rPr>
          <w:rFonts w:hint="default" w:asciiTheme="minorAscii" w:hAnsiTheme="minorAscii"/>
          <w:position w:val="16"/>
        </w:rPr>
        <w:t>association, corporati</w:t>
      </w:r>
      <w:r>
        <w:rPr>
          <w:rFonts w:hint="default" w:asciiTheme="minorAscii" w:hAnsiTheme="minorAscii"/>
          <w:spacing w:val="-1"/>
          <w:position w:val="16"/>
        </w:rPr>
        <w:t>on or other</w:t>
      </w:r>
      <w:r>
        <w:rPr>
          <w:rFonts w:hint="default" w:asciiTheme="minorAscii" w:hAnsiTheme="minorAscii"/>
          <w:spacing w:val="17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body corporate and</w:t>
      </w:r>
      <w:r>
        <w:rPr>
          <w:rFonts w:hint="default" w:asciiTheme="minorAscii" w:hAnsiTheme="minorAscii"/>
          <w:spacing w:val="7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any</w:t>
      </w:r>
      <w:r>
        <w:rPr>
          <w:rFonts w:hint="default" w:asciiTheme="minorAscii" w:hAnsiTheme="minorAscii"/>
          <w:spacing w:val="11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Government</w:t>
      </w:r>
      <w:r>
        <w:rPr>
          <w:rFonts w:hint="default" w:asciiTheme="minorAscii" w:hAnsiTheme="minorAscii"/>
          <w:spacing w:val="5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Agency;</w:t>
      </w:r>
    </w:p>
    <w:p>
      <w:pPr>
        <w:pStyle w:val="2"/>
        <w:spacing w:before="1" w:line="189" w:lineRule="auto"/>
        <w:ind w:left="60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(e)      a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reference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1"/>
        </w:rPr>
        <w:t>to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any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1"/>
        </w:rPr>
        <w:t>thing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includes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part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of that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thing;</w:t>
      </w:r>
    </w:p>
    <w:p>
      <w:pPr>
        <w:pStyle w:val="2"/>
        <w:spacing w:before="176" w:line="215" w:lineRule="auto"/>
        <w:ind w:left="1170" w:right="770" w:hanging="561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(f)       a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reference to a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part,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clause,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party,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annexure,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exhibit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schedule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reference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part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3"/>
        </w:rPr>
        <w:t>clause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3"/>
        </w:rPr>
        <w:t>of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and a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party, annexure, exhibit and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schedule to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Licence;</w:t>
      </w:r>
    </w:p>
    <w:p>
      <w:pPr>
        <w:spacing w:line="215" w:lineRule="auto"/>
        <w:rPr>
          <w:rFonts w:hint="default" w:asciiTheme="minorAscii" w:hAnsiTheme="minorAscii"/>
        </w:rPr>
        <w:sectPr>
          <w:footerReference r:id="rId33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pStyle w:val="2"/>
        <w:spacing w:before="5" w:line="215" w:lineRule="auto"/>
        <w:ind w:left="1170" w:right="770" w:hanging="561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(g)      where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day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on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which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thing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t</w:t>
      </w:r>
      <w:r>
        <w:rPr>
          <w:rFonts w:hint="default" w:asciiTheme="minorAscii" w:hAnsiTheme="minorAscii"/>
          <w:spacing w:val="-3"/>
        </w:rPr>
        <w:t>o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be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3"/>
        </w:rPr>
        <w:t>done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3"/>
        </w:rPr>
        <w:t>is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not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3"/>
        </w:rPr>
        <w:t>a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3"/>
        </w:rPr>
        <w:t>Business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3"/>
        </w:rPr>
        <w:t>Day,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3"/>
        </w:rPr>
        <w:t>that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3"/>
        </w:rPr>
        <w:t>thing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3"/>
        </w:rPr>
        <w:t>must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3"/>
        </w:rPr>
        <w:t>be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3"/>
        </w:rPr>
        <w:t>done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on or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by 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next succeeding day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which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Busin</w:t>
      </w:r>
      <w:r>
        <w:rPr>
          <w:rFonts w:hint="default" w:asciiTheme="minorAscii" w:hAnsiTheme="minorAscii"/>
          <w:spacing w:val="-3"/>
        </w:rPr>
        <w:t>ess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Day;</w:t>
      </w:r>
    </w:p>
    <w:p>
      <w:pPr>
        <w:pStyle w:val="2"/>
        <w:spacing w:before="176" w:line="215" w:lineRule="auto"/>
        <w:ind w:left="1164" w:right="773" w:hanging="55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(h)      no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1"/>
        </w:rPr>
        <w:t>rule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construction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applies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to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disadvantage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party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because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that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party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was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responsible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preparation of 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Licence or any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part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it;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</w:p>
    <w:p>
      <w:pPr>
        <w:pStyle w:val="2"/>
        <w:spacing w:before="177" w:line="189" w:lineRule="auto"/>
        <w:ind w:left="60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(i)        a covenant or agreement on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par</w:t>
      </w:r>
      <w:r>
        <w:rPr>
          <w:rFonts w:hint="default" w:asciiTheme="minorAscii" w:hAnsiTheme="minorAscii"/>
          <w:spacing w:val="-2"/>
        </w:rPr>
        <w:t>t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2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more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persons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binds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them jointly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and severally.</w:t>
      </w:r>
    </w:p>
    <w:p>
      <w:pPr>
        <w:pStyle w:val="2"/>
        <w:spacing w:before="207" w:line="179" w:lineRule="auto"/>
        <w:ind w:left="4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4"/>
          <w:sz w:val="28"/>
          <w:szCs w:val="28"/>
        </w:rPr>
        <w:t>2.</w:t>
      </w:r>
      <w:r>
        <w:rPr>
          <w:rFonts w:hint="default" w:asciiTheme="minorAscii" w:hAnsiTheme="minorAscii"/>
          <w:b/>
          <w:bCs/>
          <w:color w:val="00558C"/>
          <w:spacing w:val="1"/>
          <w:sz w:val="28"/>
          <w:szCs w:val="28"/>
        </w:rPr>
        <w:t xml:space="preserve">           </w:t>
      </w:r>
      <w:r>
        <w:rPr>
          <w:rFonts w:hint="default" w:asciiTheme="minorAscii" w:hAnsiTheme="minorAscii"/>
          <w:b/>
          <w:bCs/>
          <w:color w:val="00558C"/>
          <w:spacing w:val="-4"/>
          <w:sz w:val="28"/>
          <w:szCs w:val="28"/>
        </w:rPr>
        <w:t>LICENCE</w:t>
      </w:r>
    </w:p>
    <w:p>
      <w:pPr>
        <w:pStyle w:val="2"/>
        <w:spacing w:before="193" w:line="179" w:lineRule="auto"/>
        <w:ind w:left="39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2.1.</w:t>
      </w:r>
      <w:r>
        <w:rPr>
          <w:rFonts w:hint="default" w:asciiTheme="minorAscii" w:hAnsiTheme="minorAscii"/>
          <w:b/>
          <w:bCs/>
          <w:color w:val="00558C"/>
          <w:spacing w:val="1"/>
          <w:sz w:val="24"/>
          <w:szCs w:val="24"/>
        </w:rPr>
        <w:t xml:space="preserve">                </w:t>
      </w: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GRANT OF</w:t>
      </w:r>
      <w:r>
        <w:rPr>
          <w:rFonts w:hint="default" w:asciiTheme="minorAscii" w:hAnsiTheme="minorAscii"/>
          <w:b/>
          <w:bCs/>
          <w:color w:val="00558C"/>
          <w:spacing w:val="2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LICENCE</w:t>
      </w:r>
    </w:p>
    <w:p>
      <w:pPr>
        <w:pStyle w:val="2"/>
        <w:spacing w:before="177" w:line="223" w:lineRule="auto"/>
        <w:ind w:left="597" w:right="772" w:hanging="1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Licensor grants to 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Licensee a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</w:t>
      </w:r>
      <w:r>
        <w:rPr>
          <w:rFonts w:hint="default" w:asciiTheme="minorAscii" w:hAnsiTheme="minorAscii"/>
          <w:spacing w:val="-2"/>
        </w:rPr>
        <w:t>icence to enter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upon and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use 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Licensed Area from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dawn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dusk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41"/>
        </w:rPr>
        <w:t xml:space="preserve"> </w:t>
      </w:r>
      <w:r>
        <w:rPr>
          <w:rFonts w:hint="default" w:asciiTheme="minorAscii" w:hAnsiTheme="minorAscii"/>
          <w:spacing w:val="-2"/>
        </w:rPr>
        <w:t>purpose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conducting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tours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Premises.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While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1"/>
          <w:w w:val="102"/>
        </w:rPr>
        <w:t xml:space="preserve"> </w:t>
      </w:r>
      <w:r>
        <w:rPr>
          <w:rFonts w:hint="default" w:asciiTheme="minorAscii" w:hAnsiTheme="minorAscii"/>
          <w:spacing w:val="-2"/>
        </w:rPr>
        <w:t>Licence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remains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force,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Licensee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has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</w:rPr>
        <w:t xml:space="preserve"> exclusive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</w:rPr>
        <w:t>right to c</w:t>
      </w:r>
      <w:r>
        <w:rPr>
          <w:rFonts w:hint="default" w:asciiTheme="minorAscii" w:hAnsiTheme="minorAscii"/>
          <w:spacing w:val="-1"/>
        </w:rPr>
        <w:t>onduct those tours.</w:t>
      </w:r>
    </w:p>
    <w:p>
      <w:pPr>
        <w:pStyle w:val="2"/>
        <w:spacing w:before="195" w:line="179" w:lineRule="auto"/>
        <w:ind w:left="39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3"/>
          <w:sz w:val="24"/>
          <w:szCs w:val="24"/>
        </w:rPr>
        <w:t>2.2.</w:t>
      </w:r>
      <w:r>
        <w:rPr>
          <w:rFonts w:hint="default" w:asciiTheme="minorAscii" w:hAnsiTheme="minorAscii"/>
          <w:b/>
          <w:bCs/>
          <w:color w:val="00558C"/>
          <w:spacing w:val="1"/>
          <w:sz w:val="24"/>
          <w:szCs w:val="24"/>
        </w:rPr>
        <w:t xml:space="preserve">                </w:t>
      </w:r>
      <w:r>
        <w:rPr>
          <w:rFonts w:hint="default" w:asciiTheme="minorAscii" w:hAnsiTheme="minorAscii"/>
          <w:b/>
          <w:bCs/>
          <w:color w:val="00558C"/>
          <w:spacing w:val="-3"/>
          <w:sz w:val="24"/>
          <w:szCs w:val="24"/>
        </w:rPr>
        <w:t>LICENCE</w:t>
      </w:r>
      <w:r>
        <w:rPr>
          <w:rFonts w:hint="default" w:asciiTheme="minorAscii" w:hAnsiTheme="minorAscii"/>
          <w:b/>
          <w:bCs/>
          <w:color w:val="00558C"/>
          <w:spacing w:val="26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3"/>
          <w:sz w:val="24"/>
          <w:szCs w:val="24"/>
        </w:rPr>
        <w:t>FEE</w:t>
      </w:r>
    </w:p>
    <w:p>
      <w:pPr>
        <w:pStyle w:val="2"/>
        <w:spacing w:before="164" w:line="227" w:lineRule="auto"/>
        <w:ind w:left="31" w:right="768" w:hanging="1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Licensee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must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pay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as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li</w:t>
      </w:r>
      <w:r>
        <w:rPr>
          <w:rFonts w:hint="default" w:asciiTheme="minorAscii" w:hAnsiTheme="minorAscii"/>
          <w:spacing w:val="-3"/>
        </w:rPr>
        <w:t>cence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3"/>
        </w:rPr>
        <w:t>fee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the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3"/>
        </w:rPr>
        <w:t>sum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3"/>
        </w:rPr>
        <w:t>of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$XX.00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3"/>
        </w:rPr>
        <w:t>per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3"/>
        </w:rPr>
        <w:t>annum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on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the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Commencing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3"/>
        </w:rPr>
        <w:t>Date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3"/>
        </w:rPr>
        <w:t>and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thereafter on each anniversary of the Commencing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Date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during the Term.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License</w:t>
      </w:r>
      <w:r>
        <w:rPr>
          <w:rFonts w:hint="default" w:asciiTheme="minorAscii" w:hAnsiTheme="minorAscii"/>
          <w:spacing w:val="-2"/>
        </w:rPr>
        <w:t>e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may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at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time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pay to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Licensor all of the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1"/>
        </w:rPr>
        <w:t>licence fee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payable for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balance of the Term.</w:t>
      </w:r>
    </w:p>
    <w:p>
      <w:pPr>
        <w:pStyle w:val="2"/>
        <w:spacing w:before="195" w:line="179" w:lineRule="auto"/>
        <w:ind w:left="39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4"/>
          <w:sz w:val="24"/>
          <w:szCs w:val="24"/>
        </w:rPr>
        <w:t>2.3.</w:t>
      </w:r>
      <w:r>
        <w:rPr>
          <w:rFonts w:hint="default" w:asciiTheme="minorAscii" w:hAnsiTheme="minorAscii"/>
          <w:b/>
          <w:bCs/>
          <w:color w:val="00558C"/>
          <w:spacing w:val="2"/>
          <w:sz w:val="24"/>
          <w:szCs w:val="24"/>
        </w:rPr>
        <w:t xml:space="preserve">                </w:t>
      </w:r>
      <w:r>
        <w:rPr>
          <w:rFonts w:hint="default" w:asciiTheme="minorAscii" w:hAnsiTheme="minorAscii"/>
          <w:b/>
          <w:bCs/>
          <w:color w:val="00558C"/>
          <w:spacing w:val="-4"/>
          <w:sz w:val="24"/>
          <w:szCs w:val="24"/>
        </w:rPr>
        <w:t>NO</w:t>
      </w:r>
      <w:r>
        <w:rPr>
          <w:rFonts w:hint="default" w:asciiTheme="minorAscii" w:hAnsiTheme="minorAscii"/>
          <w:b/>
          <w:bCs/>
          <w:color w:val="00558C"/>
          <w:spacing w:val="19"/>
          <w:w w:val="10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4"/>
          <w:sz w:val="24"/>
          <w:szCs w:val="24"/>
        </w:rPr>
        <w:t>LICENCE</w:t>
      </w:r>
      <w:r>
        <w:rPr>
          <w:rFonts w:hint="default" w:asciiTheme="minorAscii" w:hAnsiTheme="minorAscii"/>
          <w:b/>
          <w:bCs/>
          <w:color w:val="00558C"/>
          <w:spacing w:val="18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4"/>
          <w:sz w:val="24"/>
          <w:szCs w:val="24"/>
        </w:rPr>
        <w:t>FEE</w:t>
      </w:r>
      <w:r>
        <w:rPr>
          <w:rFonts w:hint="default" w:asciiTheme="minorAscii" w:hAnsiTheme="minorAscii"/>
          <w:b/>
          <w:bCs/>
          <w:color w:val="00558C"/>
          <w:spacing w:val="18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4"/>
          <w:sz w:val="24"/>
          <w:szCs w:val="24"/>
        </w:rPr>
        <w:t>REVIEW</w:t>
      </w:r>
    </w:p>
    <w:p>
      <w:pPr>
        <w:pStyle w:val="2"/>
        <w:spacing w:before="178" w:line="188" w:lineRule="auto"/>
        <w:ind w:left="3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licence fee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is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not subject to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review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 xml:space="preserve">during </w:t>
      </w:r>
      <w:r>
        <w:rPr>
          <w:rFonts w:hint="default" w:asciiTheme="minorAscii" w:hAnsiTheme="minorAscii"/>
          <w:spacing w:val="-2"/>
        </w:rPr>
        <w:t>the Term or any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renewal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Term.</w:t>
      </w:r>
    </w:p>
    <w:p>
      <w:pPr>
        <w:pStyle w:val="2"/>
        <w:spacing w:before="194" w:line="179" w:lineRule="auto"/>
        <w:ind w:left="39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2.4.</w:t>
      </w:r>
      <w:r>
        <w:rPr>
          <w:rFonts w:hint="default" w:asciiTheme="minorAscii" w:hAnsiTheme="minorAscii"/>
          <w:b/>
          <w:bCs/>
          <w:color w:val="00558C"/>
          <w:spacing w:val="1"/>
          <w:sz w:val="24"/>
          <w:szCs w:val="24"/>
        </w:rPr>
        <w:t xml:space="preserve">                </w:t>
      </w: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NO TENANCY</w:t>
      </w:r>
    </w:p>
    <w:p>
      <w:pPr>
        <w:pStyle w:val="2"/>
        <w:spacing w:before="178" w:line="214" w:lineRule="auto"/>
        <w:ind w:left="47" w:right="771" w:hanging="1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 grant of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Licence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does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not crea</w:t>
      </w:r>
      <w:r>
        <w:rPr>
          <w:rFonts w:hint="default" w:asciiTheme="minorAscii" w:hAnsiTheme="minorAscii"/>
          <w:spacing w:val="-2"/>
        </w:rPr>
        <w:t>te or confer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upon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Licensee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tenancy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other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estate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interest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4"/>
        </w:rPr>
        <w:t>Land.</w:t>
      </w:r>
    </w:p>
    <w:p>
      <w:pPr>
        <w:pStyle w:val="2"/>
        <w:spacing w:before="193" w:line="179" w:lineRule="auto"/>
        <w:ind w:left="39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2.5.                LICENSOR</w:t>
      </w:r>
      <w:r>
        <w:rPr>
          <w:rFonts w:hint="default" w:asciiTheme="minorAscii" w:hAnsiTheme="minorAscii"/>
          <w:b/>
          <w:bCs/>
          <w:color w:val="00558C"/>
          <w:spacing w:val="17"/>
          <w:w w:val="10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MAY</w:t>
      </w:r>
      <w:r>
        <w:rPr>
          <w:rFonts w:hint="default" w:asciiTheme="minorAscii" w:hAnsiTheme="minorAscii"/>
          <w:b/>
          <w:bCs/>
          <w:color w:val="00558C"/>
          <w:spacing w:val="17"/>
          <w:w w:val="10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RECOVER COSTS</w:t>
      </w:r>
      <w:r>
        <w:rPr>
          <w:rFonts w:hint="default" w:asciiTheme="minorAscii" w:hAnsiTheme="minorAscii"/>
          <w:b/>
          <w:bCs/>
          <w:color w:val="00558C"/>
          <w:spacing w:val="16"/>
          <w:w w:val="10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F</w:t>
      </w: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ROM</w:t>
      </w:r>
      <w:r>
        <w:rPr>
          <w:rFonts w:hint="default" w:asciiTheme="minorAscii" w:hAnsiTheme="minorAscii"/>
          <w:b/>
          <w:bCs/>
          <w:color w:val="00558C"/>
          <w:spacing w:val="16"/>
          <w:w w:val="10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LICENSEE</w:t>
      </w:r>
    </w:p>
    <w:p>
      <w:pPr>
        <w:pStyle w:val="2"/>
        <w:spacing w:before="178" w:line="214" w:lineRule="auto"/>
        <w:ind w:left="604" w:right="768" w:hanging="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1"/>
        </w:rPr>
        <w:t>Licensor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may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1"/>
        </w:rPr>
        <w:t>recover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from the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1"/>
        </w:rPr>
        <w:t>Licensee the following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costs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incurre</w:t>
      </w:r>
      <w:r>
        <w:rPr>
          <w:rFonts w:hint="default" w:asciiTheme="minorAscii" w:hAnsiTheme="minorAscii"/>
          <w:spacing w:val="-2"/>
        </w:rPr>
        <w:t>d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 the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allowing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tourist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access to 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Licensed Area:</w:t>
      </w:r>
    </w:p>
    <w:p>
      <w:pPr>
        <w:pStyle w:val="2"/>
        <w:spacing w:before="176" w:line="215" w:lineRule="auto"/>
        <w:ind w:left="1164" w:right="773" w:hanging="55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(a)      the cost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1"/>
        </w:rPr>
        <w:t>works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which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Licensor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can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reasonably justify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endeavouring to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prot</w:t>
      </w:r>
      <w:r>
        <w:rPr>
          <w:rFonts w:hint="default" w:asciiTheme="minorAscii" w:hAnsiTheme="minorAscii"/>
          <w:spacing w:val="-2"/>
        </w:rPr>
        <w:t>ect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Marine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2"/>
        </w:rPr>
        <w:t>Aid</w:t>
      </w:r>
      <w:r>
        <w:rPr>
          <w:rFonts w:hint="default" w:asciiTheme="minorAscii" w:hAnsiTheme="minorAscii"/>
        </w:rPr>
        <w:t xml:space="preserve"> to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</w:rPr>
        <w:t>Navigation Apparatus</w:t>
      </w:r>
      <w:r>
        <w:rPr>
          <w:rFonts w:hint="default" w:asciiTheme="minorAscii" w:hAnsiTheme="minorAscii"/>
          <w:spacing w:val="-1"/>
        </w:rPr>
        <w:t xml:space="preserve"> from tourist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interference or activity;</w:t>
      </w:r>
    </w:p>
    <w:p>
      <w:pPr>
        <w:pStyle w:val="2"/>
        <w:spacing w:before="177" w:line="215" w:lineRule="auto"/>
        <w:ind w:left="1177" w:right="771" w:hanging="56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(b)      all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costs  incurred  by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  Licensor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making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repairs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Marine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Aid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3"/>
        </w:rPr>
        <w:t>Navigation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3"/>
        </w:rPr>
        <w:t>Apparatus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as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3"/>
        </w:rPr>
        <w:t>a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result of any damage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done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 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Licensee or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invitee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Licensee;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</w:p>
    <w:p>
      <w:pPr>
        <w:pStyle w:val="2"/>
        <w:spacing w:before="176" w:line="215" w:lineRule="auto"/>
        <w:ind w:left="1170" w:right="770" w:hanging="561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(c)       all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costs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incurred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by the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making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repairs to the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Licensed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Area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as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result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dama</w:t>
      </w:r>
      <w:r>
        <w:rPr>
          <w:rFonts w:hint="default" w:asciiTheme="minorAscii" w:hAnsiTheme="minorAscii"/>
          <w:spacing w:val="-3"/>
        </w:rPr>
        <w:t>ge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3"/>
        </w:rPr>
        <w:t>or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accelerated wear caused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by 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Licensee or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invitees of 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L</w:t>
      </w:r>
      <w:r>
        <w:rPr>
          <w:rFonts w:hint="default" w:asciiTheme="minorAscii" w:hAnsiTheme="minorAscii"/>
          <w:spacing w:val="-2"/>
        </w:rPr>
        <w:t>icensee.</w:t>
      </w:r>
    </w:p>
    <w:p>
      <w:pPr>
        <w:pStyle w:val="2"/>
        <w:spacing w:before="208" w:line="179" w:lineRule="auto"/>
        <w:ind w:left="4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3.           TERM O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F</w:t>
      </w:r>
      <w:r>
        <w:rPr>
          <w:rFonts w:hint="default" w:asciiTheme="minorAscii" w:hAnsiTheme="minorAscii"/>
          <w:b/>
          <w:bCs/>
          <w:color w:val="00558C"/>
          <w:spacing w:val="19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LICENCE</w:t>
      </w:r>
    </w:p>
    <w:p>
      <w:pPr>
        <w:pStyle w:val="2"/>
        <w:spacing w:before="193" w:line="179" w:lineRule="auto"/>
        <w:ind w:left="38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z w:val="24"/>
          <w:szCs w:val="24"/>
        </w:rPr>
        <w:t>3.1.                TE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RM</w:t>
      </w:r>
    </w:p>
    <w:p>
      <w:pPr>
        <w:pStyle w:val="2"/>
        <w:spacing w:before="178" w:line="214" w:lineRule="auto"/>
        <w:ind w:left="611" w:right="770" w:hanging="1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63"/>
        </w:rPr>
        <w:t xml:space="preserve"> </w:t>
      </w:r>
      <w:r>
        <w:rPr>
          <w:rFonts w:hint="default" w:asciiTheme="minorAscii" w:hAnsiTheme="minorAscii"/>
          <w:spacing w:val="-1"/>
        </w:rPr>
        <w:t>Term  commences  on  the  Commencing  Date  and  expires</w:t>
      </w:r>
      <w:r>
        <w:rPr>
          <w:rFonts w:hint="default" w:asciiTheme="minorAscii" w:hAnsiTheme="minorAscii"/>
          <w:spacing w:val="2"/>
        </w:rPr>
        <w:t xml:space="preserve">  </w:t>
      </w:r>
      <w:r>
        <w:rPr>
          <w:rFonts w:hint="default" w:asciiTheme="minorAscii" w:hAnsiTheme="minorAscii"/>
          <w:spacing w:val="-1"/>
        </w:rPr>
        <w:t>on  the  Terminating</w:t>
      </w:r>
      <w:r>
        <w:rPr>
          <w:rFonts w:hint="default" w:asciiTheme="minorAscii" w:hAnsiTheme="minorAscii"/>
          <w:spacing w:val="7"/>
        </w:rPr>
        <w:t xml:space="preserve">  </w:t>
      </w:r>
      <w:r>
        <w:rPr>
          <w:rFonts w:hint="default" w:asciiTheme="minorAscii" w:hAnsiTheme="minorAscii"/>
          <w:spacing w:val="-1"/>
        </w:rPr>
        <w:t>Date,</w:t>
      </w:r>
      <w:r>
        <w:rPr>
          <w:rFonts w:hint="default" w:asciiTheme="minorAscii" w:hAnsiTheme="minorAscii"/>
          <w:spacing w:val="2"/>
        </w:rPr>
        <w:t xml:space="preserve">  </w:t>
      </w:r>
      <w:r>
        <w:rPr>
          <w:rFonts w:hint="default" w:asciiTheme="minorAscii" w:hAnsiTheme="minorAscii"/>
          <w:spacing w:val="-1"/>
        </w:rPr>
        <w:t>subject  to  the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2"/>
        </w:rPr>
        <w:t>provisions of the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Licence.</w:t>
      </w:r>
    </w:p>
    <w:p>
      <w:pPr>
        <w:pStyle w:val="2"/>
        <w:spacing w:before="195" w:line="179" w:lineRule="auto"/>
        <w:ind w:left="38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3.2.                OPTION</w:t>
      </w:r>
      <w:r>
        <w:rPr>
          <w:rFonts w:hint="default" w:asciiTheme="minorAscii" w:hAnsiTheme="minorAscii"/>
          <w:b/>
          <w:bCs/>
          <w:color w:val="00558C"/>
          <w:spacing w:val="23"/>
          <w:w w:val="10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OF A</w:t>
      </w:r>
      <w:r>
        <w:rPr>
          <w:rFonts w:hint="default" w:asciiTheme="minorAscii" w:hAnsiTheme="minorAscii"/>
          <w:b/>
          <w:bCs/>
          <w:color w:val="00558C"/>
          <w:spacing w:val="16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FURTHER TERM</w:t>
      </w:r>
    </w:p>
    <w:p>
      <w:pPr>
        <w:pStyle w:val="2"/>
        <w:spacing w:before="177" w:line="223" w:lineRule="auto"/>
        <w:ind w:left="608" w:right="768" w:hanging="12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Licence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will</w:t>
      </w:r>
      <w:r>
        <w:rPr>
          <w:rFonts w:hint="default" w:asciiTheme="minorAscii" w:hAnsiTheme="minorAscii"/>
          <w:spacing w:val="3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automatically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2"/>
        </w:rPr>
        <w:t>renewed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further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term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set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out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3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Item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5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Sch</w:t>
      </w:r>
      <w:r>
        <w:rPr>
          <w:rFonts w:hint="default" w:asciiTheme="minorAscii" w:hAnsiTheme="minorAscii"/>
          <w:spacing w:val="-3"/>
        </w:rPr>
        <w:t>edule1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3"/>
        </w:rPr>
        <w:t>unless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3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Licensee gives the Licensor notice in writing at least si</w:t>
      </w:r>
      <w:r>
        <w:rPr>
          <w:rFonts w:hint="default" w:asciiTheme="minorAscii" w:hAnsiTheme="minorAscii"/>
          <w:spacing w:val="-2"/>
        </w:rPr>
        <w:t>x months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prior to the Terminating Date that the Licence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4"/>
        </w:rPr>
        <w:t>is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4"/>
        </w:rPr>
        <w:t>not to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4"/>
        </w:rPr>
        <w:t>be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4"/>
        </w:rPr>
        <w:t>renewed.</w:t>
      </w:r>
    </w:p>
    <w:p>
      <w:pPr>
        <w:spacing w:line="223" w:lineRule="auto"/>
        <w:rPr>
          <w:rFonts w:hint="default" w:asciiTheme="minorAscii" w:hAnsiTheme="minorAscii"/>
        </w:rPr>
        <w:sectPr>
          <w:footerReference r:id="rId34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pStyle w:val="2"/>
        <w:spacing w:before="24" w:line="179" w:lineRule="auto"/>
        <w:ind w:left="38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z w:val="24"/>
          <w:szCs w:val="24"/>
        </w:rPr>
        <w:t>3.3.                LICENCE TER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MINATES WITH</w:t>
      </w:r>
      <w:r>
        <w:rPr>
          <w:rFonts w:hint="default" w:asciiTheme="minorAscii" w:hAnsiTheme="minorAscii"/>
          <w:b/>
          <w:bCs/>
          <w:color w:val="00558C"/>
          <w:spacing w:val="17"/>
          <w:w w:val="10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LEASE</w:t>
      </w:r>
    </w:p>
    <w:p>
      <w:pPr>
        <w:pStyle w:val="2"/>
        <w:spacing w:before="178" w:line="214" w:lineRule="auto"/>
        <w:ind w:left="613" w:right="774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In spite of any other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provision of this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Licence, this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Licence terminates on the expira</w:t>
      </w:r>
      <w:r>
        <w:rPr>
          <w:rFonts w:hint="default" w:asciiTheme="minorAscii" w:hAnsiTheme="minorAscii"/>
          <w:spacing w:val="-2"/>
        </w:rPr>
        <w:t>tion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or termination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of 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3"/>
        </w:rPr>
        <w:t>Lease.</w:t>
      </w:r>
    </w:p>
    <w:p>
      <w:pPr>
        <w:pStyle w:val="2"/>
        <w:spacing w:before="196" w:line="187" w:lineRule="auto"/>
        <w:ind w:left="33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4.           LICENSEE'S</w:t>
      </w:r>
      <w:r>
        <w:rPr>
          <w:rFonts w:hint="default" w:asciiTheme="minorAscii" w:hAnsiTheme="minorAscii"/>
          <w:b/>
          <w:bCs/>
          <w:color w:val="00558C"/>
          <w:spacing w:val="18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USE OF THE</w:t>
      </w:r>
      <w:r>
        <w:rPr>
          <w:rFonts w:hint="default" w:asciiTheme="minorAscii" w:hAnsiTheme="minorAscii"/>
          <w:b/>
          <w:bCs/>
          <w:color w:val="00558C"/>
          <w:spacing w:val="18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LICENSED AREA</w:t>
      </w:r>
    </w:p>
    <w:p>
      <w:pPr>
        <w:pStyle w:val="2"/>
        <w:spacing w:before="193" w:line="179" w:lineRule="auto"/>
        <w:ind w:left="33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4.1.                LICENSEE</w:t>
      </w:r>
      <w:r>
        <w:rPr>
          <w:rFonts w:hint="default" w:asciiTheme="minorAscii" w:hAnsiTheme="minorAscii"/>
          <w:b/>
          <w:bCs/>
          <w:color w:val="00558C"/>
          <w:spacing w:val="28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NOT TO</w:t>
      </w:r>
      <w:r>
        <w:rPr>
          <w:rFonts w:hint="default" w:asciiTheme="minorAscii" w:hAnsiTheme="minorAscii"/>
          <w:b/>
          <w:bCs/>
          <w:color w:val="00558C"/>
          <w:spacing w:val="9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OBSTRUCT</w:t>
      </w:r>
      <w:r>
        <w:rPr>
          <w:rFonts w:hint="default" w:asciiTheme="minorAscii" w:hAnsiTheme="minorAscii"/>
          <w:b/>
          <w:bCs/>
          <w:color w:val="00558C"/>
          <w:spacing w:val="18"/>
          <w:w w:val="10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LICENSOR</w:t>
      </w:r>
    </w:p>
    <w:p>
      <w:pPr>
        <w:pStyle w:val="2"/>
        <w:spacing w:before="176" w:line="230" w:lineRule="auto"/>
        <w:ind w:left="597" w:right="766" w:hanging="1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Licensee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must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obstruct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interrupt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and,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extent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that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interests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other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licensee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do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conflict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with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tourist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access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rights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2"/>
        </w:rPr>
        <w:t>Licensee,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must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obstruct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interrupt any other licensee in its u</w:t>
      </w:r>
      <w:r>
        <w:rPr>
          <w:rFonts w:hint="default" w:asciiTheme="minorAscii" w:hAnsiTheme="minorAscii"/>
          <w:spacing w:val="-2"/>
        </w:rPr>
        <w:t>se, occupation or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enjoyment of the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Land and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must take all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necessary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steps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to ensure that the integrity of the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Marine Aid to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 xml:space="preserve">Navigation </w:t>
      </w:r>
      <w:r>
        <w:rPr>
          <w:rFonts w:hint="default" w:asciiTheme="minorAscii" w:hAnsiTheme="minorAscii"/>
          <w:spacing w:val="-2"/>
        </w:rPr>
        <w:t>Apparatus is not interfered with by the Licensee's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use of the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Licensed Area.</w:t>
      </w:r>
    </w:p>
    <w:p>
      <w:pPr>
        <w:pStyle w:val="2"/>
        <w:spacing w:before="195" w:line="179" w:lineRule="auto"/>
        <w:ind w:left="33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z w:val="24"/>
          <w:szCs w:val="24"/>
        </w:rPr>
        <w:t>4.2.                IMPROVEMENTS OR</w:t>
      </w:r>
      <w:r>
        <w:rPr>
          <w:rFonts w:hint="default" w:asciiTheme="minorAscii" w:hAnsiTheme="minorAscii"/>
          <w:b/>
          <w:bCs/>
          <w:color w:val="00558C"/>
          <w:spacing w:val="6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z w:val="24"/>
          <w:szCs w:val="24"/>
        </w:rPr>
        <w:t>ALTERATIONS</w:t>
      </w:r>
    </w:p>
    <w:p>
      <w:pPr>
        <w:pStyle w:val="2"/>
        <w:spacing w:before="178" w:line="227" w:lineRule="auto"/>
        <w:ind w:left="603" w:right="768" w:hanging="7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 Licensee must not make any improvem</w:t>
      </w:r>
      <w:r>
        <w:rPr>
          <w:rFonts w:hint="default" w:asciiTheme="minorAscii" w:hAnsiTheme="minorAscii"/>
          <w:spacing w:val="-2"/>
        </w:rPr>
        <w:t>ents or alterations</w:t>
      </w:r>
      <w:r>
        <w:rPr>
          <w:rFonts w:hint="default" w:asciiTheme="minorAscii" w:hAnsiTheme="minorAscii"/>
          <w:spacing w:val="-10"/>
        </w:rPr>
        <w:t xml:space="preserve"> </w:t>
      </w:r>
      <w:r>
        <w:rPr>
          <w:rFonts w:hint="default" w:asciiTheme="minorAscii" w:hAnsiTheme="minorAscii"/>
          <w:spacing w:val="-2"/>
        </w:rPr>
        <w:t>to the Licensed Area (including works identified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2"/>
        </w:rPr>
        <w:t>BCA</w:t>
      </w:r>
      <w:r>
        <w:rPr>
          <w:rFonts w:hint="default" w:asciiTheme="minorAscii" w:hAnsiTheme="minorAscii"/>
          <w:spacing w:val="3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Report)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without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2"/>
        </w:rPr>
        <w:t>prior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consent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2"/>
        </w:rPr>
        <w:t>Licensor.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2"/>
        </w:rPr>
        <w:t>Licensee’s</w:t>
      </w:r>
      <w:r>
        <w:rPr>
          <w:rFonts w:hint="default" w:asciiTheme="minorAscii" w:hAnsiTheme="minorAscii"/>
          <w:spacing w:val="3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requ</w:t>
      </w:r>
      <w:r>
        <w:rPr>
          <w:rFonts w:hint="default" w:asciiTheme="minorAscii" w:hAnsiTheme="minorAscii"/>
          <w:spacing w:val="-3"/>
        </w:rPr>
        <w:t>est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3"/>
        </w:rPr>
        <w:t>notice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3"/>
        </w:rPr>
        <w:t>must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include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specifications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drawin</w:t>
      </w:r>
      <w:r>
        <w:rPr>
          <w:rFonts w:hint="default" w:asciiTheme="minorAscii" w:hAnsiTheme="minorAscii"/>
          <w:spacing w:val="-2"/>
        </w:rPr>
        <w:t>gs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proposed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works.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Licensee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must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indemnify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against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claim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under 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Lease arising from the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making of any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improvements or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alterations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to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Licensed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Area.</w:t>
      </w:r>
    </w:p>
    <w:p>
      <w:pPr>
        <w:pStyle w:val="2"/>
        <w:spacing w:before="194" w:line="179" w:lineRule="auto"/>
        <w:ind w:left="33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4.3.</w:t>
      </w:r>
      <w:r>
        <w:rPr>
          <w:rFonts w:hint="default" w:asciiTheme="minorAscii" w:hAnsiTheme="minorAscii"/>
          <w:b/>
          <w:bCs/>
          <w:color w:val="00558C"/>
          <w:sz w:val="24"/>
          <w:szCs w:val="24"/>
        </w:rPr>
        <w:t xml:space="preserve">               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CONSENT</w:t>
      </w:r>
    </w:p>
    <w:p>
      <w:pPr>
        <w:pStyle w:val="2"/>
        <w:spacing w:before="177" w:line="223" w:lineRule="auto"/>
        <w:ind w:left="598" w:right="772" w:firstLine="15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Requests for consent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 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Licensee to the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under clause 4.2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must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notice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conse</w:t>
      </w:r>
      <w:r>
        <w:rPr>
          <w:rFonts w:hint="default" w:asciiTheme="minorAscii" w:hAnsiTheme="minorAscii"/>
          <w:spacing w:val="-3"/>
        </w:rPr>
        <w:t>nt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3"/>
        </w:rPr>
        <w:t>will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3"/>
        </w:rPr>
        <w:t>be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taken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granted</w:t>
      </w:r>
      <w:r>
        <w:rPr>
          <w:rFonts w:hint="default" w:asciiTheme="minorAscii" w:hAnsiTheme="minorAscii"/>
          <w:spacing w:val="31"/>
        </w:rPr>
        <w:t xml:space="preserve"> </w:t>
      </w:r>
      <w:r>
        <w:rPr>
          <w:rFonts w:hint="default" w:asciiTheme="minorAscii" w:hAnsiTheme="minorAscii"/>
          <w:spacing w:val="-2"/>
        </w:rPr>
        <w:t>if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does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not,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wit</w:t>
      </w:r>
      <w:r>
        <w:rPr>
          <w:rFonts w:hint="default" w:asciiTheme="minorAscii" w:hAnsiTheme="minorAscii"/>
          <w:spacing w:val="-3"/>
        </w:rPr>
        <w:t>hin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30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3"/>
        </w:rPr>
        <w:t>Business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Days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3"/>
        </w:rPr>
        <w:t>of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3"/>
        </w:rPr>
        <w:t>its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3"/>
        </w:rPr>
        <w:t>receipt</w:t>
      </w:r>
      <w:r>
        <w:rPr>
          <w:rFonts w:hint="default" w:asciiTheme="minorAscii" w:hAnsiTheme="minorAscii"/>
          <w:spacing w:val="27"/>
          <w:w w:val="102"/>
        </w:rPr>
        <w:t xml:space="preserve"> </w:t>
      </w:r>
      <w:r>
        <w:rPr>
          <w:rFonts w:hint="default" w:asciiTheme="minorAscii" w:hAnsiTheme="minorAscii"/>
          <w:spacing w:val="-3"/>
        </w:rPr>
        <w:t>of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a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notice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requesting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consent, furnish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Licensee with a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notice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refusing consent setting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out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reasons for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t</w:t>
      </w:r>
      <w:r>
        <w:rPr>
          <w:rFonts w:hint="default" w:asciiTheme="minorAscii" w:hAnsiTheme="minorAscii"/>
          <w:spacing w:val="-2"/>
        </w:rPr>
        <w:t>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refusal.</w:t>
      </w:r>
    </w:p>
    <w:p>
      <w:pPr>
        <w:pStyle w:val="2"/>
        <w:spacing w:before="193" w:line="179" w:lineRule="auto"/>
        <w:ind w:left="33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z w:val="24"/>
          <w:szCs w:val="24"/>
        </w:rPr>
        <w:t>4.4.                APPROVED ALTERATIONS</w:t>
      </w:r>
    </w:p>
    <w:p>
      <w:pPr>
        <w:pStyle w:val="2"/>
        <w:spacing w:before="178" w:line="214" w:lineRule="auto"/>
        <w:ind w:left="610" w:right="774" w:hanging="14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5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Licensee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give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opportunity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quote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tender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23"/>
          <w:w w:val="102"/>
        </w:rPr>
        <w:t xml:space="preserve"> </w:t>
      </w:r>
      <w:r>
        <w:rPr>
          <w:rFonts w:hint="default" w:asciiTheme="minorAscii" w:hAnsiTheme="minorAscii"/>
          <w:spacing w:val="-2"/>
        </w:rPr>
        <w:t>works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approved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3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notice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under clause 4.3 when such works will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not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carried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out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employees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Licensee.</w:t>
      </w:r>
    </w:p>
    <w:p>
      <w:pPr>
        <w:pStyle w:val="2"/>
        <w:spacing w:before="195" w:line="179" w:lineRule="auto"/>
        <w:ind w:left="33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z w:val="24"/>
          <w:szCs w:val="24"/>
        </w:rPr>
        <w:t>4.5.                REST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ORATION</w:t>
      </w:r>
      <w:r>
        <w:rPr>
          <w:rFonts w:hint="default" w:asciiTheme="minorAscii" w:hAnsiTheme="minorAscii"/>
          <w:b/>
          <w:bCs/>
          <w:color w:val="00558C"/>
          <w:spacing w:val="8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OF</w:t>
      </w:r>
      <w:r>
        <w:rPr>
          <w:rFonts w:hint="default" w:asciiTheme="minorAscii" w:hAnsiTheme="minorAscii"/>
          <w:b/>
          <w:bCs/>
          <w:color w:val="00558C"/>
          <w:spacing w:val="17"/>
          <w:w w:val="10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LICENSED AREA</w:t>
      </w:r>
    </w:p>
    <w:p>
      <w:pPr>
        <w:pStyle w:val="2"/>
        <w:spacing w:before="178" w:line="227" w:lineRule="auto"/>
        <w:ind w:left="598" w:right="769" w:firstLine="15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If 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Licensee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makes an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 xml:space="preserve">improvement or alteration to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Licensed Area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consented to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under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clause 4.3,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Licensee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must,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upon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being given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notice to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do so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 the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Licensor,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immediately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restore 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Licensed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Area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to the same or substantially the same condition as it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had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before the unauthorised im</w:t>
      </w:r>
      <w:r>
        <w:rPr>
          <w:rFonts w:hint="default" w:asciiTheme="minorAscii" w:hAnsiTheme="minorAscii"/>
          <w:spacing w:val="-2"/>
        </w:rPr>
        <w:t>provement or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alteration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was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made.</w:t>
      </w:r>
    </w:p>
    <w:p>
      <w:pPr>
        <w:pStyle w:val="2"/>
        <w:spacing w:before="195" w:line="179" w:lineRule="auto"/>
        <w:ind w:left="33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z w:val="24"/>
          <w:szCs w:val="24"/>
        </w:rPr>
        <w:t>4.6.                OBLIGA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TIONS OF</w:t>
      </w:r>
      <w:r>
        <w:rPr>
          <w:rFonts w:hint="default" w:asciiTheme="minorAscii" w:hAnsiTheme="minorAscii"/>
          <w:b/>
          <w:bCs/>
          <w:color w:val="00558C"/>
          <w:spacing w:val="18"/>
          <w:w w:val="10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LICENSEE</w:t>
      </w:r>
    </w:p>
    <w:p>
      <w:pPr>
        <w:pStyle w:val="2"/>
        <w:spacing w:before="179" w:line="187" w:lineRule="auto"/>
        <w:ind w:left="59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3"/>
        </w:rPr>
        <w:t>The</w:t>
      </w:r>
      <w:r>
        <w:rPr>
          <w:rFonts w:hint="default" w:asciiTheme="minorAscii" w:hAnsiTheme="minorAscii"/>
          <w:spacing w:val="32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Licensee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must:</w:t>
      </w:r>
    </w:p>
    <w:p>
      <w:pPr>
        <w:pStyle w:val="2"/>
        <w:spacing w:before="177" w:line="215" w:lineRule="auto"/>
        <w:ind w:left="1179" w:right="772" w:hanging="57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(a)       repair</w:t>
      </w:r>
      <w:r>
        <w:rPr>
          <w:rFonts w:hint="default" w:asciiTheme="minorAscii" w:hAnsiTheme="minorAscii"/>
          <w:spacing w:val="40"/>
        </w:rPr>
        <w:t xml:space="preserve"> </w:t>
      </w:r>
      <w:r>
        <w:rPr>
          <w:rFonts w:hint="default" w:asciiTheme="minorAscii" w:hAnsiTheme="minorAscii"/>
          <w:spacing w:val="-1"/>
        </w:rPr>
        <w:t>to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4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sat</w:t>
      </w:r>
      <w:r>
        <w:rPr>
          <w:rFonts w:hint="default" w:asciiTheme="minorAscii" w:hAnsiTheme="minorAscii"/>
          <w:spacing w:val="-2"/>
        </w:rPr>
        <w:t>isfaction</w:t>
      </w:r>
      <w:r>
        <w:rPr>
          <w:rFonts w:hint="default" w:asciiTheme="minorAscii" w:hAnsiTheme="minorAscii"/>
          <w:spacing w:val="43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  Licensor  any  damage</w:t>
      </w:r>
      <w:r>
        <w:rPr>
          <w:rFonts w:hint="default" w:asciiTheme="minorAscii" w:hAnsiTheme="minorAscii"/>
          <w:spacing w:val="4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2"/>
        </w:rPr>
        <w:t>the  Land  (apart</w:t>
      </w:r>
      <w:r>
        <w:rPr>
          <w:rFonts w:hint="default" w:asciiTheme="minorAscii" w:hAnsiTheme="minorAscii"/>
          <w:spacing w:val="3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from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2"/>
        </w:rPr>
        <w:t>the  Marine  Aid</w:t>
      </w:r>
      <w:r>
        <w:rPr>
          <w:rFonts w:hint="default" w:asciiTheme="minorAscii" w:hAnsiTheme="minorAscii"/>
          <w:spacing w:val="3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Navigation Apparatus) caused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by the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Licensee or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its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invi</w:t>
      </w:r>
      <w:r>
        <w:rPr>
          <w:rFonts w:hint="default" w:asciiTheme="minorAscii" w:hAnsiTheme="minorAscii"/>
          <w:spacing w:val="-2"/>
        </w:rPr>
        <w:t>tees or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contractors;</w:t>
      </w:r>
    </w:p>
    <w:p>
      <w:pPr>
        <w:pStyle w:val="2"/>
        <w:spacing w:before="176" w:line="215" w:lineRule="auto"/>
        <w:ind w:left="1177" w:right="774" w:hanging="56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(b)      at all times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maintain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Licensed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2"/>
        </w:rPr>
        <w:t>Area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(including,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paths,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lawns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gardens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on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Licensed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2"/>
        </w:rPr>
        <w:t>Area)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neat and tidy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conditi</w:t>
      </w:r>
      <w:r>
        <w:rPr>
          <w:rFonts w:hint="default" w:asciiTheme="minorAscii" w:hAnsiTheme="minorAscii"/>
          <w:spacing w:val="-2"/>
        </w:rPr>
        <w:t>on;</w:t>
      </w:r>
    </w:p>
    <w:p>
      <w:pPr>
        <w:pStyle w:val="2"/>
        <w:spacing w:before="174" w:line="215" w:lineRule="auto"/>
        <w:ind w:left="1170" w:right="770" w:hanging="561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(c)       keep the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Licensed Area clean and free from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rubbish and ensure that all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rubbish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stored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proper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bins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is disposed of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regularly;</w:t>
      </w:r>
    </w:p>
    <w:p>
      <w:pPr>
        <w:pStyle w:val="2"/>
        <w:spacing w:before="179" w:line="227" w:lineRule="auto"/>
        <w:ind w:left="1164" w:right="766" w:hanging="55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(d)      comply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with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all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statutes,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ordinances,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1"/>
        </w:rPr>
        <w:t>regulations,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1"/>
        </w:rPr>
        <w:t>by-laws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or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other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legislative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instruments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applying to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Licensed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Area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with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all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lawful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directions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orders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given</w:t>
      </w:r>
      <w:r>
        <w:rPr>
          <w:rFonts w:hint="default" w:asciiTheme="minorAscii" w:hAnsiTheme="minorAscii"/>
          <w:spacing w:val="33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St</w:t>
      </w:r>
      <w:r>
        <w:rPr>
          <w:rFonts w:hint="default" w:asciiTheme="minorAscii" w:hAnsiTheme="minorAscii"/>
          <w:spacing w:val="-3"/>
        </w:rPr>
        <w:t>ate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or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municipal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3"/>
        </w:rPr>
        <w:t>authority</w:t>
      </w:r>
      <w:r>
        <w:rPr>
          <w:rFonts w:hint="default" w:asciiTheme="minorAscii" w:hAnsiTheme="minorAscii"/>
          <w:spacing w:val="32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in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relation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to</w:t>
      </w:r>
      <w:r>
        <w:rPr>
          <w:rFonts w:hint="default" w:asciiTheme="minorAscii" w:hAnsiTheme="minorAscii"/>
          <w:spacing w:val="3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the  Licensed</w:t>
      </w:r>
      <w:r>
        <w:rPr>
          <w:rFonts w:hint="default" w:asciiTheme="minorAscii" w:hAnsiTheme="minorAscii"/>
          <w:spacing w:val="3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Area  including  a</w:t>
      </w:r>
      <w:r>
        <w:rPr>
          <w:rFonts w:hint="default" w:asciiTheme="minorAscii" w:hAnsiTheme="minorAscii"/>
          <w:spacing w:val="-2"/>
        </w:rPr>
        <w:t>ny  requirements</w:t>
      </w:r>
      <w:r>
        <w:rPr>
          <w:rFonts w:hint="default" w:asciiTheme="minorAscii" w:hAnsiTheme="minorAscii"/>
          <w:spacing w:val="4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3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State  law  relating  to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2"/>
        </w:rPr>
        <w:t>the  licensing</w:t>
      </w:r>
      <w:r>
        <w:rPr>
          <w:rFonts w:hint="default" w:asciiTheme="minorAscii" w:hAnsiTheme="minorAscii"/>
          <w:spacing w:val="45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</w:rPr>
        <w:t xml:space="preserve"> commercial tour operators;</w:t>
      </w:r>
      <w:r>
        <w:rPr>
          <w:rFonts w:hint="default" w:asciiTheme="minorAscii" w:hAnsiTheme="minorAscii"/>
          <w:spacing w:val="-1"/>
        </w:rPr>
        <w:t xml:space="preserve"> and</w:t>
      </w:r>
    </w:p>
    <w:p>
      <w:pPr>
        <w:pStyle w:val="2"/>
        <w:spacing w:before="177" w:line="215" w:lineRule="auto"/>
        <w:ind w:left="1165" w:right="772" w:hanging="55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(e)      obtain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keep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current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all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consents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1"/>
        </w:rPr>
        <w:t>pe</w:t>
      </w:r>
      <w:r>
        <w:rPr>
          <w:rFonts w:hint="default" w:asciiTheme="minorAscii" w:hAnsiTheme="minorAscii"/>
          <w:spacing w:val="-2"/>
        </w:rPr>
        <w:t>rmits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use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 the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Licensed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Area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as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tourist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facility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which</w:t>
      </w:r>
      <w:r>
        <w:rPr>
          <w:rFonts w:hint="default" w:asciiTheme="minorAscii" w:hAnsiTheme="minorAscii"/>
          <w:spacing w:val="3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may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required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 a State or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municipal authority.</w:t>
      </w:r>
    </w:p>
    <w:p>
      <w:pPr>
        <w:spacing w:line="215" w:lineRule="auto"/>
        <w:rPr>
          <w:rFonts w:hint="default" w:asciiTheme="minorAscii" w:hAnsiTheme="minorAscii"/>
        </w:rPr>
        <w:sectPr>
          <w:footerReference r:id="rId35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pStyle w:val="2"/>
        <w:spacing w:before="24" w:line="179" w:lineRule="auto"/>
        <w:ind w:left="33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z w:val="24"/>
          <w:szCs w:val="24"/>
        </w:rPr>
        <w:t>4.7.                EVIDENCE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 xml:space="preserve"> OF</w:t>
      </w:r>
      <w:r>
        <w:rPr>
          <w:rFonts w:hint="default" w:asciiTheme="minorAscii" w:hAnsiTheme="minorAscii"/>
          <w:b/>
          <w:bCs/>
          <w:color w:val="00558C"/>
          <w:spacing w:val="1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CONSENTS AND</w:t>
      </w:r>
      <w:r>
        <w:rPr>
          <w:rFonts w:hint="default" w:asciiTheme="minorAscii" w:hAnsiTheme="minorAscii"/>
          <w:b/>
          <w:bCs/>
          <w:color w:val="00558C"/>
          <w:spacing w:val="17"/>
          <w:w w:val="10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PERMITS</w:t>
      </w:r>
    </w:p>
    <w:p>
      <w:pPr>
        <w:pStyle w:val="2"/>
        <w:spacing w:before="178" w:line="214" w:lineRule="auto"/>
        <w:ind w:left="613" w:right="771" w:hanging="1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4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Licensee</w:t>
      </w:r>
      <w:r>
        <w:rPr>
          <w:rFonts w:hint="default" w:asciiTheme="minorAscii" w:hAnsiTheme="minorAscii"/>
          <w:spacing w:val="3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must,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within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30</w:t>
      </w:r>
      <w:r>
        <w:rPr>
          <w:rFonts w:hint="default" w:asciiTheme="minorAscii" w:hAnsiTheme="minorAscii"/>
          <w:spacing w:val="4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Business</w:t>
      </w:r>
      <w:r>
        <w:rPr>
          <w:rFonts w:hint="default" w:asciiTheme="minorAscii" w:hAnsiTheme="minorAscii"/>
          <w:spacing w:val="3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Days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3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being</w:t>
      </w:r>
      <w:r>
        <w:rPr>
          <w:rFonts w:hint="default" w:asciiTheme="minorAscii" w:hAnsiTheme="minorAscii"/>
          <w:spacing w:val="38"/>
        </w:rPr>
        <w:t xml:space="preserve"> </w:t>
      </w:r>
      <w:r>
        <w:rPr>
          <w:rFonts w:hint="default" w:asciiTheme="minorAscii" w:hAnsiTheme="minorAscii"/>
          <w:spacing w:val="-2"/>
        </w:rPr>
        <w:t>reques</w:t>
      </w:r>
      <w:r>
        <w:rPr>
          <w:rFonts w:hint="default" w:asciiTheme="minorAscii" w:hAnsiTheme="minorAscii"/>
          <w:spacing w:val="-3"/>
        </w:rPr>
        <w:t>ted</w:t>
      </w:r>
      <w:r>
        <w:rPr>
          <w:rFonts w:hint="default" w:asciiTheme="minorAscii" w:hAnsiTheme="minorAscii"/>
          <w:spacing w:val="38"/>
        </w:rPr>
        <w:t xml:space="preserve"> </w:t>
      </w:r>
      <w:r>
        <w:rPr>
          <w:rFonts w:hint="default" w:asciiTheme="minorAscii" w:hAnsiTheme="minorAscii"/>
          <w:spacing w:val="-3"/>
        </w:rPr>
        <w:t>by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the</w:t>
      </w:r>
      <w:r>
        <w:rPr>
          <w:rFonts w:hint="default" w:asciiTheme="minorAscii" w:hAnsiTheme="minorAscii"/>
          <w:spacing w:val="41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Licensor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to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3"/>
        </w:rPr>
        <w:t>do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3"/>
        </w:rPr>
        <w:t>so,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3"/>
        </w:rPr>
        <w:t>produce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3"/>
        </w:rPr>
        <w:t>to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3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Licensor evidence of the consents and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permits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referred to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clause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4.6(e).</w:t>
      </w:r>
    </w:p>
    <w:p>
      <w:pPr>
        <w:pStyle w:val="2"/>
        <w:spacing w:before="194" w:line="179" w:lineRule="auto"/>
        <w:ind w:left="33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4.8.                LICENSOR</w:t>
      </w:r>
      <w:r>
        <w:rPr>
          <w:rFonts w:hint="default" w:asciiTheme="minorAscii" w:hAnsiTheme="minorAscii"/>
          <w:b/>
          <w:bCs/>
          <w:color w:val="00558C"/>
          <w:spacing w:val="17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MAY</w:t>
      </w:r>
      <w:r>
        <w:rPr>
          <w:rFonts w:hint="default" w:asciiTheme="minorAscii" w:hAnsiTheme="minorAscii"/>
          <w:b/>
          <w:bCs/>
          <w:color w:val="00558C"/>
          <w:spacing w:val="17"/>
          <w:w w:val="10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RECOVER COSTS</w:t>
      </w:r>
      <w:r>
        <w:rPr>
          <w:rFonts w:hint="default" w:asciiTheme="minorAscii" w:hAnsiTheme="minorAscii"/>
          <w:b/>
          <w:bCs/>
          <w:color w:val="00558C"/>
          <w:spacing w:val="9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OF</w:t>
      </w:r>
      <w:r>
        <w:rPr>
          <w:rFonts w:hint="default" w:asciiTheme="minorAscii" w:hAnsiTheme="minorAscii"/>
          <w:b/>
          <w:bCs/>
          <w:color w:val="00558C"/>
          <w:spacing w:val="4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WORKS</w:t>
      </w:r>
      <w:r>
        <w:rPr>
          <w:rFonts w:hint="default" w:asciiTheme="minorAscii" w:hAnsiTheme="minorAscii"/>
          <w:b/>
          <w:bCs/>
          <w:color w:val="00558C"/>
          <w:spacing w:val="15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F</w:t>
      </w: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ROM</w:t>
      </w:r>
      <w:r>
        <w:rPr>
          <w:rFonts w:hint="default" w:asciiTheme="minorAscii" w:hAnsiTheme="minorAscii"/>
          <w:b/>
          <w:bCs/>
          <w:color w:val="00558C"/>
          <w:spacing w:val="16"/>
          <w:w w:val="10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LICENSEE</w:t>
      </w:r>
    </w:p>
    <w:p>
      <w:pPr>
        <w:pStyle w:val="2"/>
        <w:spacing w:before="178" w:line="227" w:lineRule="auto"/>
        <w:ind w:left="604" w:right="770" w:firstLine="8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If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4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Licensee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fails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36"/>
        </w:rPr>
        <w:t xml:space="preserve"> </w:t>
      </w:r>
      <w:r>
        <w:rPr>
          <w:rFonts w:hint="default" w:asciiTheme="minorAscii" w:hAnsiTheme="minorAscii"/>
          <w:spacing w:val="-2"/>
        </w:rPr>
        <w:t>comply</w:t>
      </w:r>
      <w:r>
        <w:rPr>
          <w:rFonts w:hint="default" w:asciiTheme="minorAscii" w:hAnsiTheme="minorAscii"/>
          <w:spacing w:val="31"/>
        </w:rPr>
        <w:t xml:space="preserve"> </w:t>
      </w:r>
      <w:r>
        <w:rPr>
          <w:rFonts w:hint="default" w:asciiTheme="minorAscii" w:hAnsiTheme="minorAscii"/>
          <w:spacing w:val="-2"/>
        </w:rPr>
        <w:t>with</w:t>
      </w:r>
      <w:r>
        <w:rPr>
          <w:rFonts w:hint="default" w:asciiTheme="minorAscii" w:hAnsiTheme="minorAscii"/>
          <w:spacing w:val="3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its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obligations</w:t>
      </w:r>
      <w:r>
        <w:rPr>
          <w:rFonts w:hint="default" w:asciiTheme="minorAscii" w:hAnsiTheme="minorAscii"/>
          <w:spacing w:val="41"/>
        </w:rPr>
        <w:t xml:space="preserve"> </w:t>
      </w:r>
      <w:r>
        <w:rPr>
          <w:rFonts w:hint="default" w:asciiTheme="minorAscii" w:hAnsiTheme="minorAscii"/>
          <w:spacing w:val="-2"/>
        </w:rPr>
        <w:t>under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clause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4.5</w:t>
      </w:r>
      <w:r>
        <w:rPr>
          <w:rFonts w:hint="default" w:asciiTheme="minorAscii" w:hAnsiTheme="minorAscii"/>
          <w:spacing w:val="33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clauses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4.6(a),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2"/>
        </w:rPr>
        <w:t>(b)</w:t>
      </w:r>
      <w:r>
        <w:rPr>
          <w:rFonts w:hint="default" w:asciiTheme="minorAscii" w:hAnsiTheme="minorAscii"/>
          <w:spacing w:val="3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3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(c)</w:t>
      </w:r>
      <w:r>
        <w:rPr>
          <w:rFonts w:hint="default" w:asciiTheme="minorAscii" w:hAnsiTheme="minorAscii"/>
          <w:spacing w:val="31"/>
        </w:rPr>
        <w:t xml:space="preserve"> </w:t>
      </w:r>
      <w:r>
        <w:rPr>
          <w:rFonts w:hint="default" w:asciiTheme="minorAscii" w:hAnsiTheme="minorAscii"/>
          <w:spacing w:val="-2"/>
        </w:rPr>
        <w:t>within</w:t>
      </w:r>
      <w:r>
        <w:rPr>
          <w:rFonts w:hint="default" w:asciiTheme="minorAscii" w:hAnsiTheme="minorAscii"/>
          <w:spacing w:val="35"/>
        </w:rPr>
        <w:t xml:space="preserve"> </w:t>
      </w:r>
      <w:r>
        <w:rPr>
          <w:rFonts w:hint="default" w:asciiTheme="minorAscii" w:hAnsiTheme="minorAscii"/>
          <w:spacing w:val="-2"/>
        </w:rPr>
        <w:t>30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Business</w:t>
      </w:r>
      <w:r>
        <w:rPr>
          <w:rFonts w:hint="default" w:asciiTheme="minorAscii" w:hAnsiTheme="minorAscii"/>
          <w:spacing w:val="35"/>
        </w:rPr>
        <w:t xml:space="preserve"> </w:t>
      </w:r>
      <w:r>
        <w:rPr>
          <w:rFonts w:hint="default" w:asciiTheme="minorAscii" w:hAnsiTheme="minorAscii"/>
          <w:spacing w:val="-2"/>
        </w:rPr>
        <w:t>Days of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receipt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it from 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Licensor of a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notice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requiring the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Licensee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so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comply, 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may undertake the necessary works or action and charge the Licensee for the reasonable costs of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those works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action.</w:t>
      </w:r>
    </w:p>
    <w:p>
      <w:pPr>
        <w:pStyle w:val="2"/>
        <w:spacing w:before="195" w:line="179" w:lineRule="auto"/>
        <w:ind w:left="33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z w:val="24"/>
          <w:szCs w:val="24"/>
        </w:rPr>
        <w:t>4.9.                SUBSTA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NCES</w:t>
      </w:r>
      <w:r>
        <w:rPr>
          <w:rFonts w:hint="default" w:asciiTheme="minorAscii" w:hAnsiTheme="minorAscii"/>
          <w:b/>
          <w:bCs/>
          <w:color w:val="00558C"/>
          <w:spacing w:val="17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PROHIBITED ON</w:t>
      </w:r>
      <w:r>
        <w:rPr>
          <w:rFonts w:hint="default" w:asciiTheme="minorAscii" w:hAnsiTheme="minorAscii"/>
          <w:b/>
          <w:bCs/>
          <w:color w:val="00558C"/>
          <w:spacing w:val="18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LICENSED AREA</w:t>
      </w:r>
    </w:p>
    <w:p>
      <w:pPr>
        <w:pStyle w:val="2"/>
        <w:spacing w:before="179" w:line="187" w:lineRule="auto"/>
        <w:ind w:left="59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3"/>
        </w:rPr>
        <w:t>The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3"/>
        </w:rPr>
        <w:t>Licensee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must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not:</w:t>
      </w:r>
    </w:p>
    <w:p>
      <w:pPr>
        <w:pStyle w:val="2"/>
        <w:spacing w:before="177" w:line="189" w:lineRule="auto"/>
        <w:ind w:left="60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(a)       permit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anything to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done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on the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Licensed Area which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may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constitute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an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offence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against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law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</w:p>
    <w:p>
      <w:pPr>
        <w:pStyle w:val="2"/>
        <w:spacing w:before="59" w:line="384" w:lineRule="exact"/>
        <w:ind w:left="117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  <w:position w:val="16"/>
        </w:rPr>
        <w:t>may</w:t>
      </w:r>
      <w:r>
        <w:rPr>
          <w:rFonts w:hint="default" w:asciiTheme="minorAscii" w:hAnsiTheme="minorAscii"/>
          <w:spacing w:val="30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render the</w:t>
      </w:r>
      <w:r>
        <w:rPr>
          <w:rFonts w:hint="default" w:asciiTheme="minorAscii" w:hAnsiTheme="minorAscii"/>
          <w:spacing w:val="17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Licensor</w:t>
      </w:r>
      <w:r>
        <w:rPr>
          <w:rFonts w:hint="default" w:asciiTheme="minorAscii" w:hAnsiTheme="minorAscii"/>
          <w:spacing w:val="17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liable to</w:t>
      </w:r>
      <w:r>
        <w:rPr>
          <w:rFonts w:hint="default" w:asciiTheme="minorAscii" w:hAnsiTheme="minorAscii"/>
          <w:spacing w:val="16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pay</w:t>
      </w:r>
      <w:r>
        <w:rPr>
          <w:rFonts w:hint="default" w:asciiTheme="minorAscii" w:hAnsiTheme="minorAscii"/>
          <w:spacing w:val="1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any</w:t>
      </w:r>
      <w:r>
        <w:rPr>
          <w:rFonts w:hint="default" w:asciiTheme="minorAscii" w:hAnsiTheme="minorAscii"/>
          <w:spacing w:val="12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damages, compensation or</w:t>
      </w:r>
      <w:r>
        <w:rPr>
          <w:rFonts w:hint="default" w:asciiTheme="minorAscii" w:hAnsiTheme="minorAscii"/>
          <w:spacing w:val="17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penalty;</w:t>
      </w:r>
    </w:p>
    <w:p>
      <w:pPr>
        <w:pStyle w:val="2"/>
        <w:spacing w:line="189" w:lineRule="auto"/>
        <w:ind w:left="60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(b)      permit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alcohol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or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any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il</w:t>
      </w:r>
      <w:r>
        <w:rPr>
          <w:rFonts w:hint="default" w:asciiTheme="minorAscii" w:hAnsiTheme="minorAscii"/>
          <w:spacing w:val="-2"/>
        </w:rPr>
        <w:t>licit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substance to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brought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on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Licensed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Area;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</w:p>
    <w:p>
      <w:pPr>
        <w:pStyle w:val="2"/>
        <w:spacing w:before="178" w:line="189" w:lineRule="auto"/>
        <w:ind w:left="60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(c)       permit smoking on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Licensed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Area.</w:t>
      </w:r>
    </w:p>
    <w:p>
      <w:pPr>
        <w:pStyle w:val="2"/>
        <w:spacing w:before="194" w:line="179" w:lineRule="auto"/>
        <w:ind w:left="33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z w:val="24"/>
          <w:szCs w:val="24"/>
        </w:rPr>
        <w:t xml:space="preserve">4.10.             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WARRANTY</w:t>
      </w:r>
      <w:r>
        <w:rPr>
          <w:rFonts w:hint="default" w:asciiTheme="minorAscii" w:hAnsiTheme="minorAscii"/>
          <w:b/>
          <w:bCs/>
          <w:color w:val="00558C"/>
          <w:spacing w:val="15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REGARDING ACCESS</w:t>
      </w:r>
    </w:p>
    <w:p>
      <w:pPr>
        <w:pStyle w:val="2"/>
        <w:spacing w:before="178" w:line="223" w:lineRule="auto"/>
        <w:ind w:left="600" w:right="766" w:hanging="4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Licensor warrants that access to and the use of the Licensed Area in acc</w:t>
      </w:r>
      <w:r>
        <w:rPr>
          <w:rFonts w:hint="default" w:asciiTheme="minorAscii" w:hAnsiTheme="minorAscii"/>
          <w:spacing w:val="-2"/>
        </w:rPr>
        <w:t>ordance with this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Licence will not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obstructed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interrupted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its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licensees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but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warranty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tha</w:t>
      </w:r>
      <w:r>
        <w:rPr>
          <w:rFonts w:hint="default" w:asciiTheme="minorAscii" w:hAnsiTheme="minorAscii"/>
          <w:spacing w:val="-3"/>
        </w:rPr>
        <w:t>t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3"/>
        </w:rPr>
        <w:t>the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Licensed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3"/>
        </w:rPr>
        <w:t>Area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3"/>
        </w:rPr>
        <w:t>is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or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will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remain suitable for the conducting of tours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is expressly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negatived.</w:t>
      </w:r>
    </w:p>
    <w:p>
      <w:pPr>
        <w:pStyle w:val="2"/>
        <w:spacing w:before="194" w:line="179" w:lineRule="auto"/>
        <w:ind w:left="33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4.11.              EMERGENCY</w:t>
      </w:r>
      <w:r>
        <w:rPr>
          <w:rFonts w:hint="default" w:asciiTheme="minorAscii" w:hAnsiTheme="minorAscii"/>
          <w:b/>
          <w:bCs/>
          <w:color w:val="00558C"/>
          <w:spacing w:val="28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REPAIRS</w:t>
      </w:r>
    </w:p>
    <w:p>
      <w:pPr>
        <w:pStyle w:val="2"/>
        <w:spacing w:before="181" w:line="213" w:lineRule="auto"/>
        <w:ind w:left="611" w:right="770" w:hanging="1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The  Licensor  reserves  the  right</w:t>
      </w:r>
      <w:r>
        <w:rPr>
          <w:rFonts w:hint="default" w:asciiTheme="minorAscii" w:hAnsiTheme="minorAscii"/>
          <w:spacing w:val="5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  close</w:t>
      </w:r>
      <w:r>
        <w:rPr>
          <w:rFonts w:hint="default" w:asciiTheme="minorAscii" w:hAnsiTheme="minorAscii"/>
          <w:spacing w:val="3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  Licensed  Area  at</w:t>
      </w:r>
      <w:r>
        <w:rPr>
          <w:rFonts w:hint="default" w:asciiTheme="minorAscii" w:hAnsiTheme="minorAscii"/>
          <w:spacing w:val="47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41"/>
        </w:rPr>
        <w:t xml:space="preserve"> </w:t>
      </w:r>
      <w:r>
        <w:rPr>
          <w:rFonts w:hint="default" w:asciiTheme="minorAscii" w:hAnsiTheme="minorAscii"/>
          <w:spacing w:val="-2"/>
        </w:rPr>
        <w:t>time</w:t>
      </w:r>
      <w:r>
        <w:rPr>
          <w:rFonts w:hint="default" w:asciiTheme="minorAscii" w:hAnsiTheme="minorAscii"/>
          <w:spacing w:val="38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4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enable</w:t>
      </w:r>
      <w:r>
        <w:rPr>
          <w:rFonts w:hint="default" w:asciiTheme="minorAscii" w:hAnsiTheme="minorAscii"/>
          <w:spacing w:val="47"/>
        </w:rPr>
        <w:t xml:space="preserve"> </w:t>
      </w:r>
      <w:r>
        <w:rPr>
          <w:rFonts w:hint="default" w:asciiTheme="minorAscii" w:hAnsiTheme="minorAscii"/>
          <w:spacing w:val="-2"/>
        </w:rPr>
        <w:t>emergency  repairs  or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maintenance to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1"/>
        </w:rPr>
        <w:t>be carri</w:t>
      </w:r>
      <w:r>
        <w:rPr>
          <w:rFonts w:hint="default" w:asciiTheme="minorAscii" w:hAnsiTheme="minorAscii"/>
          <w:spacing w:val="-2"/>
        </w:rPr>
        <w:t>ed out.</w:t>
      </w:r>
    </w:p>
    <w:p>
      <w:pPr>
        <w:pStyle w:val="2"/>
        <w:spacing w:before="195" w:line="179" w:lineRule="auto"/>
        <w:ind w:left="33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4.12.              LICENSEE TO</w:t>
      </w:r>
      <w:r>
        <w:rPr>
          <w:rFonts w:hint="default" w:asciiTheme="minorAscii" w:hAnsiTheme="minorAscii"/>
          <w:b/>
          <w:bCs/>
          <w:color w:val="00558C"/>
          <w:spacing w:val="19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BE</w:t>
      </w:r>
      <w:r>
        <w:rPr>
          <w:rFonts w:hint="default" w:asciiTheme="minorAscii" w:hAnsiTheme="minorAscii"/>
          <w:b/>
          <w:bCs/>
          <w:color w:val="00558C"/>
          <w:spacing w:val="15"/>
          <w:w w:val="10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NOTIFIED OF</w:t>
      </w:r>
      <w:r>
        <w:rPr>
          <w:rFonts w:hint="default" w:asciiTheme="minorAscii" w:hAnsiTheme="minorAscii"/>
          <w:b/>
          <w:bCs/>
          <w:color w:val="00558C"/>
          <w:spacing w:val="17"/>
          <w:w w:val="10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LEASE SURRE</w:t>
      </w: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NDER</w:t>
      </w:r>
    </w:p>
    <w:p>
      <w:pPr>
        <w:pStyle w:val="2"/>
        <w:spacing w:before="178" w:line="214" w:lineRule="auto"/>
        <w:ind w:left="608" w:right="771" w:hanging="12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The  Licensor  must  not  surrender</w:t>
      </w:r>
      <w:r>
        <w:rPr>
          <w:rFonts w:hint="default" w:asciiTheme="minorAscii" w:hAnsiTheme="minorAscii"/>
          <w:spacing w:val="47"/>
        </w:rPr>
        <w:t xml:space="preserve"> </w:t>
      </w:r>
      <w:r>
        <w:rPr>
          <w:rFonts w:hint="default" w:asciiTheme="minorAscii" w:hAnsiTheme="minorAscii"/>
          <w:spacing w:val="-2"/>
        </w:rPr>
        <w:t>the  Lease</w:t>
      </w:r>
      <w:r>
        <w:rPr>
          <w:rFonts w:hint="default" w:asciiTheme="minorAscii" w:hAnsiTheme="minorAscii"/>
          <w:spacing w:val="38"/>
        </w:rPr>
        <w:t xml:space="preserve"> </w:t>
      </w:r>
      <w:r>
        <w:rPr>
          <w:rFonts w:hint="default" w:asciiTheme="minorAscii" w:hAnsiTheme="minorAscii"/>
          <w:spacing w:val="-2"/>
        </w:rPr>
        <w:t>without</w:t>
      </w:r>
      <w:r>
        <w:rPr>
          <w:rFonts w:hint="default" w:asciiTheme="minorAscii" w:hAnsiTheme="minorAscii"/>
          <w:spacing w:val="38"/>
        </w:rPr>
        <w:t xml:space="preserve"> </w:t>
      </w:r>
      <w:r>
        <w:rPr>
          <w:rFonts w:hint="default" w:asciiTheme="minorAscii" w:hAnsiTheme="minorAscii"/>
          <w:spacing w:val="-2"/>
        </w:rPr>
        <w:t>giving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2"/>
        </w:rPr>
        <w:t>the  Licensee  30  Business  Days’  notice  of</w:t>
      </w:r>
      <w:r>
        <w:rPr>
          <w:rFonts w:hint="default" w:asciiTheme="minorAscii" w:hAnsiTheme="minorAscii"/>
          <w:spacing w:val="33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intended surrender.</w:t>
      </w:r>
    </w:p>
    <w:p>
      <w:pPr>
        <w:pStyle w:val="2"/>
        <w:spacing w:before="207" w:line="179" w:lineRule="auto"/>
        <w:ind w:left="41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5.           CONDUCTING OF TOURS</w:t>
      </w:r>
    </w:p>
    <w:p>
      <w:pPr>
        <w:pStyle w:val="2"/>
        <w:spacing w:before="194" w:line="179" w:lineRule="auto"/>
        <w:ind w:left="40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z w:val="24"/>
          <w:szCs w:val="24"/>
        </w:rPr>
        <w:t>5.1.                SUPERV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ISION</w:t>
      </w:r>
    </w:p>
    <w:p>
      <w:pPr>
        <w:pStyle w:val="2"/>
        <w:spacing w:before="177" w:line="223" w:lineRule="auto"/>
        <w:ind w:left="604" w:right="770" w:hanging="8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1"/>
        </w:rPr>
        <w:t>Licensee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may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conduct tours of 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Licensed Area only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under the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supe</w:t>
      </w:r>
      <w:r>
        <w:rPr>
          <w:rFonts w:hint="default" w:asciiTheme="minorAscii" w:hAnsiTheme="minorAscii"/>
          <w:spacing w:val="-2"/>
        </w:rPr>
        <w:t>rvision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responsible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adult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who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has</w:t>
      </w:r>
      <w:r>
        <w:rPr>
          <w:rFonts w:hint="default" w:asciiTheme="minorAscii" w:hAnsiTheme="minorAscii"/>
          <w:spacing w:val="4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completed,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at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44"/>
        </w:rPr>
        <w:t xml:space="preserve"> </w:t>
      </w:r>
      <w:r>
        <w:rPr>
          <w:rFonts w:hint="default" w:asciiTheme="minorAscii" w:hAnsiTheme="minorAscii"/>
          <w:spacing w:val="-2"/>
        </w:rPr>
        <w:t>Licensee's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expense,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training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course</w:t>
      </w:r>
      <w:r>
        <w:rPr>
          <w:rFonts w:hint="default" w:asciiTheme="minorAscii" w:hAnsiTheme="minorAscii"/>
          <w:spacing w:val="35"/>
        </w:rPr>
        <w:t xml:space="preserve"> </w:t>
      </w:r>
      <w:r>
        <w:rPr>
          <w:rFonts w:hint="default" w:asciiTheme="minorAscii" w:hAnsiTheme="minorAscii"/>
          <w:spacing w:val="-2"/>
        </w:rPr>
        <w:t>conducted</w:t>
      </w:r>
      <w:r>
        <w:rPr>
          <w:rFonts w:hint="default" w:asciiTheme="minorAscii" w:hAnsiTheme="minorAscii"/>
          <w:spacing w:val="4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4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4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relation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operation of equipment on the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Licensed Area.</w:t>
      </w:r>
    </w:p>
    <w:p>
      <w:pPr>
        <w:pStyle w:val="2"/>
        <w:spacing w:before="195" w:line="179" w:lineRule="auto"/>
        <w:ind w:left="40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z w:val="24"/>
          <w:szCs w:val="24"/>
        </w:rPr>
        <w:t>5.2.                TRAINING C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OURSE</w:t>
      </w:r>
    </w:p>
    <w:p>
      <w:pPr>
        <w:pStyle w:val="2"/>
        <w:spacing w:before="178" w:line="214" w:lineRule="auto"/>
        <w:ind w:left="613" w:right="772" w:hanging="1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5"/>
          <w:w w:val="102"/>
        </w:rPr>
        <w:t xml:space="preserve"> </w:t>
      </w:r>
      <w:r>
        <w:rPr>
          <w:rFonts w:hint="default" w:asciiTheme="minorAscii" w:hAnsiTheme="minorAscii"/>
          <w:spacing w:val="-1"/>
        </w:rPr>
        <w:t>cost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of a training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course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referred to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c</w:t>
      </w:r>
      <w:r>
        <w:rPr>
          <w:rFonts w:hint="default" w:asciiTheme="minorAscii" w:hAnsiTheme="minorAscii"/>
          <w:spacing w:val="-2"/>
        </w:rPr>
        <w:t>lause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5.1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other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details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concerning the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course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are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set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out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3"/>
        </w:rPr>
        <w:t>Item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3"/>
        </w:rPr>
        <w:t>6 of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3"/>
        </w:rPr>
        <w:t>Schedule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1.</w:t>
      </w:r>
    </w:p>
    <w:p>
      <w:pPr>
        <w:pStyle w:val="2"/>
        <w:spacing w:before="195" w:line="179" w:lineRule="auto"/>
        <w:ind w:left="40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z w:val="24"/>
          <w:szCs w:val="24"/>
        </w:rPr>
        <w:t>5.3.                GENERA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L</w:t>
      </w:r>
      <w:r>
        <w:rPr>
          <w:rFonts w:hint="default" w:asciiTheme="minorAscii" w:hAnsiTheme="minorAscii"/>
          <w:b/>
          <w:bCs/>
          <w:color w:val="00558C"/>
          <w:spacing w:val="10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CONDITIONS</w:t>
      </w:r>
    </w:p>
    <w:p>
      <w:pPr>
        <w:pStyle w:val="2"/>
        <w:spacing w:before="178" w:line="214" w:lineRule="auto"/>
        <w:ind w:left="604" w:right="768" w:hanging="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Licensee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must adhere to the conditions set out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1"/>
        </w:rPr>
        <w:t>Schedule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3,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as</w:t>
      </w:r>
      <w:r>
        <w:rPr>
          <w:rFonts w:hint="default" w:asciiTheme="minorAscii" w:hAnsiTheme="minorAscii"/>
          <w:spacing w:val="-2"/>
        </w:rPr>
        <w:t xml:space="preserve"> varied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from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time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time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agreement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of the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parties and confirmed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notice.</w:t>
      </w:r>
    </w:p>
    <w:p>
      <w:pPr>
        <w:pStyle w:val="2"/>
        <w:spacing w:before="195" w:line="179" w:lineRule="auto"/>
        <w:ind w:left="40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5.4.</w:t>
      </w:r>
      <w:r>
        <w:rPr>
          <w:rFonts w:hint="default" w:asciiTheme="minorAscii" w:hAnsiTheme="minorAscii"/>
          <w:b/>
          <w:bCs/>
          <w:color w:val="00558C"/>
          <w:spacing w:val="1"/>
          <w:sz w:val="24"/>
          <w:szCs w:val="24"/>
        </w:rPr>
        <w:t xml:space="preserve">                </w:t>
      </w: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PUBLISHED</w:t>
      </w:r>
      <w:r>
        <w:rPr>
          <w:rFonts w:hint="default" w:asciiTheme="minorAscii" w:hAnsiTheme="minorAscii"/>
          <w:b/>
          <w:bCs/>
          <w:color w:val="00558C"/>
          <w:spacing w:val="24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MATERIAL</w:t>
      </w:r>
    </w:p>
    <w:p>
      <w:pPr>
        <w:pStyle w:val="2"/>
        <w:spacing w:before="177" w:line="223" w:lineRule="auto"/>
        <w:ind w:left="613" w:right="771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If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notifies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Licensee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that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published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material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(including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advertisements)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relating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Licensed Area which the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Licensee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is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using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is factually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incorrect, defamatory or conf</w:t>
      </w:r>
      <w:r>
        <w:rPr>
          <w:rFonts w:hint="default" w:asciiTheme="minorAscii" w:hAnsiTheme="minorAscii"/>
          <w:spacing w:val="-2"/>
        </w:rPr>
        <w:t>licts with this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Licence, 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Licensee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must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immediately stop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using that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material.</w:t>
      </w:r>
    </w:p>
    <w:p>
      <w:pPr>
        <w:spacing w:line="223" w:lineRule="auto"/>
        <w:rPr>
          <w:rFonts w:hint="default" w:asciiTheme="minorAscii" w:hAnsiTheme="minorAscii"/>
        </w:rPr>
        <w:sectPr>
          <w:footerReference r:id="rId36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pStyle w:val="2"/>
        <w:spacing w:before="24" w:line="179" w:lineRule="auto"/>
        <w:ind w:left="40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z w:val="24"/>
          <w:szCs w:val="24"/>
        </w:rPr>
        <w:t>5.5.                ADVERTISEMENTS, SOUVENIRS AND ARTEFACTS</w:t>
      </w:r>
    </w:p>
    <w:p>
      <w:pPr>
        <w:pStyle w:val="2"/>
        <w:spacing w:before="178" w:line="187" w:lineRule="auto"/>
        <w:ind w:left="59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3"/>
        </w:rPr>
        <w:t>The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3"/>
        </w:rPr>
        <w:t>Licensee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must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not:</w:t>
      </w:r>
    </w:p>
    <w:p>
      <w:pPr>
        <w:pStyle w:val="2"/>
        <w:spacing w:before="176" w:line="215" w:lineRule="auto"/>
        <w:ind w:left="1170" w:right="770" w:hanging="561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(a)      erect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1"/>
        </w:rPr>
        <w:t>or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1"/>
        </w:rPr>
        <w:t>display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1"/>
        </w:rPr>
        <w:t>on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1"/>
        </w:rPr>
        <w:t>Licensed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Area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any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1"/>
        </w:rPr>
        <w:t>permanent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1"/>
        </w:rPr>
        <w:t>advertisements,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placard</w:t>
      </w:r>
      <w:r>
        <w:rPr>
          <w:rFonts w:hint="default" w:asciiTheme="minorAscii" w:hAnsiTheme="minorAscii"/>
          <w:spacing w:val="-2"/>
        </w:rPr>
        <w:t>s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signs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without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first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obtaining the consent of the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1"/>
        </w:rPr>
        <w:t>Licensor;</w:t>
      </w:r>
    </w:p>
    <w:p>
      <w:pPr>
        <w:pStyle w:val="2"/>
        <w:spacing w:before="176" w:line="215" w:lineRule="auto"/>
        <w:ind w:left="1156" w:right="772" w:hanging="5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(b)      sell or offer for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sale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1"/>
        </w:rPr>
        <w:t>any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souvenirs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depicting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Land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part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of 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Land to which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has</w:t>
      </w:r>
      <w:r>
        <w:rPr>
          <w:rFonts w:hint="default" w:asciiTheme="minorAscii" w:hAnsiTheme="minorAscii"/>
        </w:rPr>
        <w:t xml:space="preserve"> justifiable objections</w:t>
      </w:r>
      <w:r>
        <w:rPr>
          <w:rFonts w:hint="default" w:asciiTheme="minorAscii" w:hAnsiTheme="minorAscii"/>
          <w:spacing w:val="-1"/>
        </w:rPr>
        <w:t>;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or</w:t>
      </w:r>
    </w:p>
    <w:p>
      <w:pPr>
        <w:pStyle w:val="2"/>
        <w:spacing w:before="176" w:line="215" w:lineRule="auto"/>
        <w:ind w:left="1170" w:right="771" w:hanging="561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(c)       without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Licensor’s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written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consent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remove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allow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removed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from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Licensed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Area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artefacts or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relics found on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Licensed Area.</w:t>
      </w:r>
    </w:p>
    <w:p>
      <w:pPr>
        <w:pStyle w:val="2"/>
        <w:spacing w:before="195" w:line="179" w:lineRule="auto"/>
        <w:ind w:left="40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5.6.</w:t>
      </w:r>
      <w:r>
        <w:rPr>
          <w:rFonts w:hint="default" w:asciiTheme="minorAscii" w:hAnsiTheme="minorAscii"/>
          <w:b/>
          <w:bCs/>
          <w:color w:val="00558C"/>
          <w:spacing w:val="1"/>
          <w:sz w:val="24"/>
          <w:szCs w:val="24"/>
        </w:rPr>
        <w:t xml:space="preserve">                </w:t>
      </w: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CONSENT</w:t>
      </w:r>
    </w:p>
    <w:p>
      <w:pPr>
        <w:pStyle w:val="2"/>
        <w:spacing w:before="175" w:line="223" w:lineRule="auto"/>
        <w:ind w:left="604" w:right="770" w:firstLine="8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Requests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2"/>
        </w:rPr>
        <w:t>consent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41"/>
        </w:rPr>
        <w:t xml:space="preserve"> </w:t>
      </w:r>
      <w:r>
        <w:rPr>
          <w:rFonts w:hint="default" w:asciiTheme="minorAscii" w:hAnsiTheme="minorAscii"/>
          <w:spacing w:val="-2"/>
        </w:rPr>
        <w:t>Lice</w:t>
      </w:r>
      <w:r>
        <w:rPr>
          <w:rFonts w:hint="default" w:asciiTheme="minorAscii" w:hAnsiTheme="minorAscii"/>
          <w:spacing w:val="-3"/>
        </w:rPr>
        <w:t>nsee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3"/>
        </w:rPr>
        <w:t>to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3"/>
        </w:rPr>
        <w:t>the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3"/>
        </w:rPr>
        <w:t>Licensor</w:t>
      </w:r>
      <w:r>
        <w:rPr>
          <w:rFonts w:hint="default" w:asciiTheme="minorAscii" w:hAnsiTheme="minorAscii"/>
          <w:spacing w:val="38"/>
        </w:rPr>
        <w:t xml:space="preserve"> </w:t>
      </w:r>
      <w:r>
        <w:rPr>
          <w:rFonts w:hint="default" w:asciiTheme="minorAscii" w:hAnsiTheme="minorAscii"/>
          <w:spacing w:val="-3"/>
        </w:rPr>
        <w:t>under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clauses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5.5(a)</w:t>
      </w:r>
      <w:r>
        <w:rPr>
          <w:rFonts w:hint="default" w:asciiTheme="minorAscii" w:hAnsiTheme="minorAscii"/>
          <w:spacing w:val="32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and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(c)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3"/>
        </w:rPr>
        <w:t>must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3"/>
        </w:rPr>
        <w:t>be</w:t>
      </w:r>
      <w:r>
        <w:rPr>
          <w:rFonts w:hint="default" w:asciiTheme="minorAscii" w:hAnsiTheme="minorAscii"/>
          <w:spacing w:val="39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by</w:t>
      </w:r>
      <w:r>
        <w:rPr>
          <w:rFonts w:hint="default" w:asciiTheme="minorAscii" w:hAnsiTheme="minorAscii"/>
          <w:spacing w:val="39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notice</w:t>
      </w:r>
      <w:r>
        <w:rPr>
          <w:rFonts w:hint="default" w:asciiTheme="minorAscii" w:hAnsiTheme="minorAscii"/>
          <w:spacing w:val="32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and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consent will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 taken to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be granted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if 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Licensor does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not, within 30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Business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Days of its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receipt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</w:t>
      </w:r>
      <w:r>
        <w:rPr>
          <w:rFonts w:hint="default" w:asciiTheme="minorAscii" w:hAnsiTheme="minorAscii"/>
          <w:spacing w:val="-3"/>
        </w:rPr>
        <w:t>tice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requesting consent, furnish 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Licensee with a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notice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refusing consent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setting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out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</w:t>
      </w:r>
      <w:r>
        <w:rPr>
          <w:rFonts w:hint="default" w:asciiTheme="minorAscii" w:hAnsiTheme="minorAscii"/>
          <w:spacing w:val="-2"/>
        </w:rPr>
        <w:t>asons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refusal.</w:t>
      </w:r>
    </w:p>
    <w:p>
      <w:pPr>
        <w:pStyle w:val="2"/>
        <w:spacing w:before="195" w:line="179" w:lineRule="auto"/>
        <w:ind w:left="40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5.7.                ARTWORK</w:t>
      </w:r>
      <w:r>
        <w:rPr>
          <w:rFonts w:hint="default" w:asciiTheme="minorAscii" w:hAnsiTheme="minorAscii"/>
          <w:b/>
          <w:bCs/>
          <w:color w:val="00558C"/>
          <w:spacing w:val="16"/>
          <w:w w:val="10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FOR</w:t>
      </w:r>
      <w:r>
        <w:rPr>
          <w:rFonts w:hint="default" w:asciiTheme="minorAscii" w:hAnsiTheme="minorAscii"/>
          <w:b/>
          <w:bCs/>
          <w:color w:val="00558C"/>
          <w:spacing w:val="16"/>
          <w:w w:val="10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PUBLICITY</w:t>
      </w:r>
      <w:r>
        <w:rPr>
          <w:rFonts w:hint="default" w:asciiTheme="minorAscii" w:hAnsiTheme="minorAscii"/>
          <w:b/>
          <w:bCs/>
          <w:color w:val="00558C"/>
          <w:spacing w:val="17"/>
          <w:w w:val="10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M</w:t>
      </w: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ATERIAL</w:t>
      </w:r>
    </w:p>
    <w:p>
      <w:pPr>
        <w:pStyle w:val="2"/>
        <w:spacing w:before="178" w:line="214" w:lineRule="auto"/>
        <w:ind w:left="611" w:right="771" w:hanging="1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will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endeavour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2"/>
        </w:rPr>
        <w:t>comply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with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35"/>
        </w:rPr>
        <w:t xml:space="preserve"> </w:t>
      </w:r>
      <w:r>
        <w:rPr>
          <w:rFonts w:hint="default" w:asciiTheme="minorAscii" w:hAnsiTheme="minorAscii"/>
          <w:spacing w:val="-2"/>
        </w:rPr>
        <w:t>request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Licensee</w:t>
      </w:r>
      <w:r>
        <w:rPr>
          <w:rFonts w:hint="default" w:asciiTheme="minorAscii" w:hAnsiTheme="minorAscii"/>
          <w:spacing w:val="21"/>
          <w:w w:val="102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supply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License</w:t>
      </w:r>
      <w:r>
        <w:rPr>
          <w:rFonts w:hint="default" w:asciiTheme="minorAscii" w:hAnsiTheme="minorAscii"/>
          <w:spacing w:val="-3"/>
        </w:rPr>
        <w:t>e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of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reproduction quality artwo</w:t>
      </w:r>
      <w:r>
        <w:rPr>
          <w:rFonts w:hint="default" w:asciiTheme="minorAscii" w:hAnsiTheme="minorAscii"/>
          <w:spacing w:val="-2"/>
        </w:rPr>
        <w:t>rk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relating to 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Land for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use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 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Licensee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publicity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material.</w:t>
      </w:r>
    </w:p>
    <w:p>
      <w:pPr>
        <w:pStyle w:val="2"/>
        <w:spacing w:before="195" w:line="179" w:lineRule="auto"/>
        <w:ind w:left="40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5.8.</w:t>
      </w:r>
      <w:r>
        <w:rPr>
          <w:rFonts w:hint="default" w:asciiTheme="minorAscii" w:hAnsiTheme="minorAscii"/>
          <w:b/>
          <w:bCs/>
          <w:color w:val="00558C"/>
          <w:spacing w:val="2"/>
          <w:sz w:val="24"/>
          <w:szCs w:val="24"/>
        </w:rPr>
        <w:t xml:space="preserve">                </w:t>
      </w: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DISPLAY</w:t>
      </w:r>
      <w:r>
        <w:rPr>
          <w:rFonts w:hint="default" w:asciiTheme="minorAscii" w:hAnsiTheme="minorAscii"/>
          <w:b/>
          <w:bCs/>
          <w:color w:val="00558C"/>
          <w:spacing w:val="24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LIST OF SUPERVISORS</w:t>
      </w:r>
    </w:p>
    <w:p>
      <w:pPr>
        <w:pStyle w:val="2"/>
        <w:spacing w:before="177" w:line="223" w:lineRule="auto"/>
        <w:ind w:left="600" w:right="771" w:hanging="4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Licensee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must display within 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Premises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 a conspicuous</w:t>
      </w:r>
      <w:r>
        <w:rPr>
          <w:rFonts w:hint="default" w:asciiTheme="minorAscii" w:hAnsiTheme="minorAscii"/>
          <w:spacing w:val="14"/>
          <w:w w:val="102"/>
        </w:rPr>
        <w:t xml:space="preserve"> </w:t>
      </w:r>
      <w:r>
        <w:rPr>
          <w:rFonts w:hint="default" w:asciiTheme="minorAscii" w:hAnsiTheme="minorAscii"/>
          <w:spacing w:val="-2"/>
        </w:rPr>
        <w:t>location a sign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containing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names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each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supervisor</w:t>
      </w:r>
      <w:r>
        <w:rPr>
          <w:rFonts w:hint="default" w:asciiTheme="minorAscii" w:hAnsiTheme="minorAscii"/>
          <w:spacing w:val="43"/>
        </w:rPr>
        <w:t xml:space="preserve"> </w:t>
      </w:r>
      <w:r>
        <w:rPr>
          <w:rFonts w:hint="default" w:asciiTheme="minorAscii" w:hAnsiTheme="minorAscii"/>
          <w:spacing w:val="-2"/>
        </w:rPr>
        <w:t>described</w:t>
      </w:r>
      <w:r>
        <w:rPr>
          <w:rFonts w:hint="default" w:asciiTheme="minorAscii" w:hAnsiTheme="minorAscii"/>
          <w:spacing w:val="3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clause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5.1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together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with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photograph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each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named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supervisor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2"/>
        </w:rPr>
        <w:t>date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on</w:t>
      </w:r>
      <w:r>
        <w:rPr>
          <w:rFonts w:hint="default" w:asciiTheme="minorAscii" w:hAnsiTheme="minorAscii"/>
        </w:rPr>
        <w:t xml:space="preserve"> which the supervisor com</w:t>
      </w:r>
      <w:r>
        <w:rPr>
          <w:rFonts w:hint="default" w:asciiTheme="minorAscii" w:hAnsiTheme="minorAscii"/>
          <w:spacing w:val="-1"/>
        </w:rPr>
        <w:t>pleted the training course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described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clause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5.1.</w:t>
      </w:r>
    </w:p>
    <w:p>
      <w:pPr>
        <w:pStyle w:val="2"/>
        <w:spacing w:before="207" w:line="179" w:lineRule="auto"/>
        <w:ind w:left="4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z w:val="28"/>
          <w:szCs w:val="28"/>
        </w:rPr>
        <w:t>6.           ASSIGNMENT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 xml:space="preserve"> AND SUBLICENCE</w:t>
      </w:r>
    </w:p>
    <w:p>
      <w:pPr>
        <w:pStyle w:val="2"/>
        <w:spacing w:before="194" w:line="179" w:lineRule="auto"/>
        <w:ind w:left="38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z w:val="24"/>
          <w:szCs w:val="24"/>
        </w:rPr>
        <w:t>6.1.                ASSIGNME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NT</w:t>
      </w:r>
    </w:p>
    <w:p>
      <w:pPr>
        <w:pStyle w:val="2"/>
        <w:spacing w:before="178" w:line="188" w:lineRule="auto"/>
        <w:ind w:left="59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8"/>
        </w:rPr>
        <w:t xml:space="preserve"> </w:t>
      </w:r>
      <w:r>
        <w:rPr>
          <w:rFonts w:hint="default" w:asciiTheme="minorAscii" w:hAnsiTheme="minorAscii"/>
          <w:spacing w:val="-2"/>
        </w:rPr>
        <w:t>Licensee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may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not assign the whole or any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part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of this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Licence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unless:</w:t>
      </w:r>
    </w:p>
    <w:p>
      <w:pPr>
        <w:pStyle w:val="2"/>
        <w:spacing w:before="176" w:line="389" w:lineRule="exact"/>
        <w:ind w:left="60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  <w:position w:val="16"/>
        </w:rPr>
        <w:t>(a)      the</w:t>
      </w:r>
      <w:r>
        <w:rPr>
          <w:rFonts w:hint="default" w:asciiTheme="minorAscii" w:hAnsiTheme="minorAscii"/>
          <w:spacing w:val="11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assignment</w:t>
      </w:r>
      <w:r>
        <w:rPr>
          <w:rFonts w:hint="default" w:asciiTheme="minorAscii" w:hAnsiTheme="minorAscii"/>
          <w:spacing w:val="15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is to the</w:t>
      </w:r>
      <w:r>
        <w:rPr>
          <w:rFonts w:hint="default" w:asciiTheme="minorAscii" w:hAnsiTheme="minorAscii"/>
          <w:spacing w:val="6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State</w:t>
      </w:r>
      <w:r>
        <w:rPr>
          <w:rFonts w:hint="default" w:asciiTheme="minorAscii" w:hAnsiTheme="minorAscii"/>
          <w:spacing w:val="8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or</w:t>
      </w:r>
      <w:r>
        <w:rPr>
          <w:rFonts w:hint="default" w:asciiTheme="minorAscii" w:hAnsiTheme="minorAscii"/>
          <w:spacing w:val="11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a</w:t>
      </w:r>
      <w:r>
        <w:rPr>
          <w:rFonts w:hint="default" w:asciiTheme="minorAscii" w:hAnsiTheme="minorAscii"/>
          <w:spacing w:val="8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State</w:t>
      </w:r>
      <w:r>
        <w:rPr>
          <w:rFonts w:hint="default" w:asciiTheme="minorAscii" w:hAnsiTheme="minorAscii"/>
          <w:spacing w:val="8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authority</w:t>
      </w:r>
      <w:r>
        <w:rPr>
          <w:rFonts w:hint="default" w:asciiTheme="minorAscii" w:hAnsiTheme="minorAscii"/>
          <w:spacing w:val="18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having</w:t>
      </w:r>
      <w:r>
        <w:rPr>
          <w:rFonts w:hint="default" w:asciiTheme="minorAscii" w:hAnsiTheme="minorAscii"/>
          <w:spacing w:val="16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responsibility</w:t>
      </w:r>
      <w:r>
        <w:rPr>
          <w:rFonts w:hint="default" w:asciiTheme="minorAscii" w:hAnsiTheme="minorAscii"/>
          <w:spacing w:val="3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for the</w:t>
      </w:r>
      <w:r>
        <w:rPr>
          <w:rFonts w:hint="default" w:asciiTheme="minorAscii" w:hAnsiTheme="minorAscii"/>
          <w:spacing w:val="8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e</w:t>
      </w:r>
      <w:r>
        <w:rPr>
          <w:rFonts w:hint="default" w:asciiTheme="minorAscii" w:hAnsiTheme="minorAscii"/>
          <w:spacing w:val="-2"/>
          <w:position w:val="16"/>
        </w:rPr>
        <w:t>nvironment;</w:t>
      </w:r>
      <w:r>
        <w:rPr>
          <w:rFonts w:hint="default" w:asciiTheme="minorAscii" w:hAnsiTheme="minorAscii"/>
          <w:spacing w:val="12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and</w:t>
      </w:r>
    </w:p>
    <w:p>
      <w:pPr>
        <w:pStyle w:val="2"/>
        <w:spacing w:before="1" w:line="189" w:lineRule="auto"/>
        <w:ind w:left="60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(b)      notice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of the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assignment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is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given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1"/>
        </w:rPr>
        <w:t>t</w:t>
      </w:r>
      <w:r>
        <w:rPr>
          <w:rFonts w:hint="default" w:asciiTheme="minorAscii" w:hAnsiTheme="minorAscii"/>
          <w:spacing w:val="-2"/>
        </w:rPr>
        <w:t>o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Licensor;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</w:p>
    <w:p>
      <w:pPr>
        <w:pStyle w:val="2"/>
        <w:spacing w:before="177" w:line="189" w:lineRule="auto"/>
        <w:ind w:left="60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(c)       the assignee covenants to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bound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 xml:space="preserve">by </w:t>
      </w:r>
      <w:r>
        <w:rPr>
          <w:rFonts w:hint="default" w:asciiTheme="minorAscii" w:hAnsiTheme="minorAscii"/>
          <w:spacing w:val="-2"/>
        </w:rPr>
        <w:t>the terms of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Licence.</w:t>
      </w:r>
    </w:p>
    <w:p>
      <w:pPr>
        <w:pStyle w:val="2"/>
        <w:spacing w:before="195" w:line="179" w:lineRule="auto"/>
        <w:ind w:left="38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z w:val="24"/>
          <w:szCs w:val="24"/>
        </w:rPr>
        <w:t>6.2.                SUBLICE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NCE</w:t>
      </w:r>
    </w:p>
    <w:p>
      <w:pPr>
        <w:pStyle w:val="2"/>
        <w:spacing w:before="181" w:line="232" w:lineRule="auto"/>
        <w:ind w:left="600" w:right="769" w:firstLine="1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Subject to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clause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6.4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and with the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consen</w:t>
      </w:r>
      <w:r>
        <w:rPr>
          <w:rFonts w:hint="default" w:asciiTheme="minorAscii" w:hAnsiTheme="minorAscii"/>
          <w:spacing w:val="-2"/>
        </w:rPr>
        <w:t>t of the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Licensor,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Licensee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may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grant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sublicence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its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rights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entitlements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under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this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Licence. The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may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require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as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condition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its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consent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sub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licence that the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Sublicensee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enter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1"/>
        </w:rPr>
        <w:t>into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1"/>
        </w:rPr>
        <w:t>Deed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Covenant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with the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Licenso</w:t>
      </w:r>
      <w:r>
        <w:rPr>
          <w:rFonts w:hint="default" w:asciiTheme="minorAscii" w:hAnsiTheme="minorAscii"/>
          <w:spacing w:val="-2"/>
        </w:rPr>
        <w:t>r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on terms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reasonably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required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40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44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ensure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that</w:t>
      </w:r>
      <w:r>
        <w:rPr>
          <w:rFonts w:hint="default" w:asciiTheme="minorAscii" w:hAnsiTheme="minorAscii"/>
          <w:spacing w:val="3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Sublicensee</w:t>
      </w:r>
      <w:r>
        <w:rPr>
          <w:rFonts w:hint="default" w:asciiTheme="minorAscii" w:hAnsiTheme="minorAscii"/>
          <w:spacing w:val="44"/>
        </w:rPr>
        <w:t xml:space="preserve"> </w:t>
      </w:r>
      <w:r>
        <w:rPr>
          <w:rFonts w:hint="default" w:asciiTheme="minorAscii" w:hAnsiTheme="minorAscii"/>
          <w:spacing w:val="-2"/>
        </w:rPr>
        <w:t>becomes</w:t>
      </w:r>
      <w:r>
        <w:rPr>
          <w:rFonts w:hint="default" w:asciiTheme="minorAscii" w:hAnsiTheme="minorAscii"/>
          <w:spacing w:val="41"/>
        </w:rPr>
        <w:t xml:space="preserve"> </w:t>
      </w:r>
      <w:r>
        <w:rPr>
          <w:rFonts w:hint="default" w:asciiTheme="minorAscii" w:hAnsiTheme="minorAscii"/>
          <w:spacing w:val="-2"/>
        </w:rPr>
        <w:t>bound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36"/>
        </w:rPr>
        <w:t xml:space="preserve"> </w:t>
      </w:r>
      <w:r>
        <w:rPr>
          <w:rFonts w:hint="default" w:asciiTheme="minorAscii" w:hAnsiTheme="minorAscii"/>
          <w:spacing w:val="-2"/>
        </w:rPr>
        <w:t>observe</w:t>
      </w:r>
      <w:r>
        <w:rPr>
          <w:rFonts w:hint="default" w:asciiTheme="minorAscii" w:hAnsiTheme="minorAscii"/>
          <w:spacing w:val="4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favour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4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3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covenant in this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Licence that the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Licensor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reasonably requires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(includin</w:t>
      </w:r>
      <w:r>
        <w:rPr>
          <w:rFonts w:hint="default" w:asciiTheme="minorAscii" w:hAnsiTheme="minorAscii"/>
          <w:spacing w:val="-2"/>
        </w:rPr>
        <w:t>g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particular covenants to the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effect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5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Part</w:t>
      </w:r>
      <w:r>
        <w:rPr>
          <w:rFonts w:hint="default" w:asciiTheme="minorAscii" w:hAnsiTheme="minorAscii"/>
          <w:spacing w:val="4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7</w:t>
      </w:r>
      <w:r>
        <w:rPr>
          <w:rFonts w:hint="default" w:asciiTheme="minorAscii" w:hAnsiTheme="minorAscii"/>
          <w:spacing w:val="40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31"/>
        </w:rPr>
        <w:t xml:space="preserve"> </w:t>
      </w:r>
      <w:r>
        <w:rPr>
          <w:rFonts w:hint="default" w:asciiTheme="minorAscii" w:hAnsiTheme="minorAscii"/>
          <w:spacing w:val="-2"/>
        </w:rPr>
        <w:t>this  Licence).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The  Licensee</w:t>
      </w:r>
      <w:r>
        <w:rPr>
          <w:rFonts w:hint="default" w:asciiTheme="minorAscii" w:hAnsiTheme="minorAscii"/>
          <w:spacing w:val="4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shall  pay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  Licensor’s  reasonable</w:t>
      </w:r>
      <w:r>
        <w:rPr>
          <w:rFonts w:hint="default" w:asciiTheme="minorAscii" w:hAnsiTheme="minorAscii"/>
          <w:spacing w:val="40"/>
        </w:rPr>
        <w:t xml:space="preserve"> </w:t>
      </w:r>
      <w:r>
        <w:rPr>
          <w:rFonts w:hint="default" w:asciiTheme="minorAscii" w:hAnsiTheme="minorAscii"/>
          <w:spacing w:val="-2"/>
        </w:rPr>
        <w:t>costs  in</w:t>
      </w:r>
      <w:r>
        <w:rPr>
          <w:rFonts w:hint="default" w:asciiTheme="minorAscii" w:hAnsiTheme="minorAscii"/>
          <w:spacing w:val="41"/>
        </w:rPr>
        <w:t xml:space="preserve"> </w:t>
      </w:r>
      <w:r>
        <w:rPr>
          <w:rFonts w:hint="default" w:asciiTheme="minorAscii" w:hAnsiTheme="minorAscii"/>
          <w:spacing w:val="-2"/>
        </w:rPr>
        <w:t>connection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with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</w:rPr>
        <w:t xml:space="preserve"> granting of the con</w:t>
      </w:r>
      <w:r>
        <w:rPr>
          <w:rFonts w:hint="default" w:asciiTheme="minorAscii" w:hAnsiTheme="minorAscii"/>
          <w:spacing w:val="-1"/>
        </w:rPr>
        <w:t>sent and 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preparation, execution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stamping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of the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covenant.</w:t>
      </w:r>
    </w:p>
    <w:p>
      <w:pPr>
        <w:pStyle w:val="2"/>
        <w:spacing w:before="195" w:line="179" w:lineRule="auto"/>
        <w:ind w:left="38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6.3.</w:t>
      </w:r>
      <w:r>
        <w:rPr>
          <w:rFonts w:hint="default" w:asciiTheme="minorAscii" w:hAnsiTheme="minorAscii"/>
          <w:b/>
          <w:bCs/>
          <w:color w:val="00558C"/>
          <w:spacing w:val="1"/>
          <w:sz w:val="24"/>
          <w:szCs w:val="24"/>
        </w:rPr>
        <w:t xml:space="preserve">                </w:t>
      </w: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CONSENT</w:t>
      </w:r>
    </w:p>
    <w:p>
      <w:pPr>
        <w:pStyle w:val="2"/>
        <w:spacing w:before="177" w:line="223" w:lineRule="auto"/>
        <w:ind w:left="598" w:right="772" w:firstLine="15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Requests for consent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by 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Licensee to 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under clause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6.2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must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notice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3"/>
        </w:rPr>
        <w:t>consent will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be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taken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35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granted</w:t>
      </w:r>
      <w:r>
        <w:rPr>
          <w:rFonts w:hint="default" w:asciiTheme="minorAscii" w:hAnsiTheme="minorAscii"/>
          <w:spacing w:val="31"/>
        </w:rPr>
        <w:t xml:space="preserve"> </w:t>
      </w:r>
      <w:r>
        <w:rPr>
          <w:rFonts w:hint="default" w:asciiTheme="minorAscii" w:hAnsiTheme="minorAscii"/>
          <w:spacing w:val="-2"/>
        </w:rPr>
        <w:t>if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does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not,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wi</w:t>
      </w:r>
      <w:r>
        <w:rPr>
          <w:rFonts w:hint="default" w:asciiTheme="minorAscii" w:hAnsiTheme="minorAscii"/>
          <w:spacing w:val="-3"/>
        </w:rPr>
        <w:t>thin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30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3"/>
        </w:rPr>
        <w:t>Business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Days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3"/>
        </w:rPr>
        <w:t>of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3"/>
        </w:rPr>
        <w:t>its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3"/>
        </w:rPr>
        <w:t>receipt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3"/>
        </w:rPr>
        <w:t>of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a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notice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requesting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consent, furnish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Licensee with a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notice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refusing consent setting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out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reasons for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t</w:t>
      </w:r>
      <w:r>
        <w:rPr>
          <w:rFonts w:hint="default" w:asciiTheme="minorAscii" w:hAnsiTheme="minorAscii"/>
          <w:spacing w:val="-2"/>
        </w:rPr>
        <w:t>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refusal.</w:t>
      </w:r>
    </w:p>
    <w:p>
      <w:pPr>
        <w:pStyle w:val="2"/>
        <w:spacing w:before="195" w:line="179" w:lineRule="auto"/>
        <w:ind w:left="38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6.4.                WORKS</w:t>
      </w:r>
      <w:r>
        <w:rPr>
          <w:rFonts w:hint="default" w:asciiTheme="minorAscii" w:hAnsiTheme="minorAscii"/>
          <w:b/>
          <w:bCs/>
          <w:color w:val="00558C"/>
          <w:spacing w:val="16"/>
          <w:w w:val="10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MUST</w:t>
      </w:r>
      <w:r>
        <w:rPr>
          <w:rFonts w:hint="default" w:asciiTheme="minorAscii" w:hAnsiTheme="minorAscii"/>
          <w:b/>
          <w:bCs/>
          <w:color w:val="00558C"/>
          <w:spacing w:val="19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FIRST</w:t>
      </w:r>
      <w:r>
        <w:rPr>
          <w:rFonts w:hint="default" w:asciiTheme="minorAscii" w:hAnsiTheme="minorAscii"/>
          <w:b/>
          <w:bCs/>
          <w:color w:val="00558C"/>
          <w:spacing w:val="16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BE CO</w:t>
      </w: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MPLETED</w:t>
      </w:r>
    </w:p>
    <w:p>
      <w:pPr>
        <w:pStyle w:val="2"/>
        <w:spacing w:before="178" w:line="188" w:lineRule="auto"/>
        <w:ind w:left="59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A sublicence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may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 granted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unless all the works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identified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in 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BCA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Report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have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been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carried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out.</w:t>
      </w:r>
    </w:p>
    <w:p>
      <w:pPr>
        <w:spacing w:line="188" w:lineRule="auto"/>
        <w:rPr>
          <w:rFonts w:hint="default" w:asciiTheme="minorAscii" w:hAnsiTheme="minorAscii"/>
        </w:rPr>
        <w:sectPr>
          <w:footerReference r:id="rId37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pStyle w:val="2"/>
        <w:spacing w:before="36" w:line="179" w:lineRule="auto"/>
        <w:ind w:left="4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7.           INDEMNITY AND</w:t>
      </w:r>
      <w:r>
        <w:rPr>
          <w:rFonts w:hint="default" w:asciiTheme="minorAscii" w:hAnsiTheme="minorAscii"/>
          <w:b/>
          <w:bCs/>
          <w:color w:val="00558C"/>
          <w:spacing w:val="20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PUBL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IC</w:t>
      </w:r>
      <w:r>
        <w:rPr>
          <w:rFonts w:hint="default" w:asciiTheme="minorAscii" w:hAnsiTheme="minorAscii"/>
          <w:b/>
          <w:bCs/>
          <w:color w:val="00558C"/>
          <w:spacing w:val="16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LIABILITY</w:t>
      </w:r>
      <w:r>
        <w:rPr>
          <w:rFonts w:hint="default" w:asciiTheme="minorAscii" w:hAnsiTheme="minorAscii"/>
          <w:b/>
          <w:bCs/>
          <w:color w:val="00558C"/>
          <w:spacing w:val="19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INSURANCE</w:t>
      </w:r>
    </w:p>
    <w:p>
      <w:pPr>
        <w:pStyle w:val="2"/>
        <w:spacing w:before="195" w:line="179" w:lineRule="auto"/>
        <w:ind w:left="38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7.1.                LOSS,</w:t>
      </w:r>
      <w:r>
        <w:rPr>
          <w:rFonts w:hint="default" w:asciiTheme="minorAscii" w:hAnsiTheme="minorAscii"/>
          <w:b/>
          <w:bCs/>
          <w:color w:val="00558C"/>
          <w:spacing w:val="18"/>
          <w:w w:val="10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DAMAGE OR</w:t>
      </w:r>
      <w:r>
        <w:rPr>
          <w:rFonts w:hint="default" w:asciiTheme="minorAscii" w:hAnsiTheme="minorAscii"/>
          <w:b/>
          <w:bCs/>
          <w:color w:val="00558C"/>
          <w:spacing w:val="16"/>
          <w:w w:val="10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INJURY</w:t>
      </w:r>
      <w:r>
        <w:rPr>
          <w:rFonts w:hint="default" w:asciiTheme="minorAscii" w:hAnsiTheme="minorAscii"/>
          <w:b/>
          <w:bCs/>
          <w:color w:val="00558C"/>
          <w:spacing w:val="2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TO</w:t>
      </w:r>
      <w:r>
        <w:rPr>
          <w:rFonts w:hint="default" w:asciiTheme="minorAscii" w:hAnsiTheme="minorAscii"/>
          <w:b/>
          <w:bCs/>
          <w:color w:val="00558C"/>
          <w:spacing w:val="19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BE</w:t>
      </w:r>
      <w:r>
        <w:rPr>
          <w:rFonts w:hint="default" w:asciiTheme="minorAscii" w:hAnsiTheme="minorAscii"/>
          <w:b/>
          <w:bCs/>
          <w:color w:val="00558C"/>
          <w:spacing w:val="18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LICENSEE</w:t>
      </w:r>
      <w:r>
        <w:rPr>
          <w:rFonts w:hint="default" w:asciiTheme="minorAscii" w:hAnsiTheme="minorAscii"/>
          <w:b/>
          <w:bCs/>
          <w:color w:val="00558C"/>
          <w:spacing w:val="18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RESPONSIBILITY</w:t>
      </w:r>
    </w:p>
    <w:p>
      <w:pPr>
        <w:pStyle w:val="2"/>
        <w:spacing w:before="178" w:line="214" w:lineRule="auto"/>
        <w:ind w:left="608" w:right="772" w:hanging="12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The  Licensor  is  not  responsible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  <w:spacing w:val="4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any  loss,  damage</w:t>
      </w:r>
      <w:r>
        <w:rPr>
          <w:rFonts w:hint="default" w:asciiTheme="minorAscii" w:hAnsiTheme="minorAscii"/>
          <w:spacing w:val="42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46"/>
        </w:rPr>
        <w:t xml:space="preserve"> </w:t>
      </w:r>
      <w:r>
        <w:rPr>
          <w:rFonts w:hint="default" w:asciiTheme="minorAscii" w:hAnsiTheme="minorAscii"/>
          <w:spacing w:val="-2"/>
        </w:rPr>
        <w:t>injury</w:t>
      </w:r>
      <w:r>
        <w:rPr>
          <w:rFonts w:hint="default" w:asciiTheme="minorAscii" w:hAnsiTheme="minorAscii"/>
          <w:spacing w:val="3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  persons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2"/>
        </w:rPr>
        <w:t>or  p</w:t>
      </w:r>
      <w:r>
        <w:rPr>
          <w:rFonts w:hint="default" w:asciiTheme="minorAscii" w:hAnsiTheme="minorAscii"/>
          <w:spacing w:val="-3"/>
        </w:rPr>
        <w:t>roperty</w:t>
      </w:r>
      <w:r>
        <w:rPr>
          <w:rFonts w:hint="default" w:asciiTheme="minorAscii" w:hAnsiTheme="minorAscii"/>
          <w:spacing w:val="42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arising</w:t>
      </w:r>
      <w:r>
        <w:rPr>
          <w:rFonts w:hint="default" w:asciiTheme="minorAscii" w:hAnsiTheme="minorAscii"/>
          <w:spacing w:val="41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directly</w:t>
      </w:r>
      <w:r>
        <w:rPr>
          <w:rFonts w:hint="default" w:asciiTheme="minorAscii" w:hAnsiTheme="minorAscii"/>
          <w:spacing w:val="40"/>
        </w:rPr>
        <w:t xml:space="preserve"> </w:t>
      </w:r>
      <w:r>
        <w:rPr>
          <w:rFonts w:hint="default" w:asciiTheme="minorAscii" w:hAnsiTheme="minorAscii"/>
          <w:spacing w:val="-3"/>
        </w:rPr>
        <w:t>or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indirectly out of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use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by the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Licen</w:t>
      </w:r>
      <w:r>
        <w:rPr>
          <w:rFonts w:hint="default" w:asciiTheme="minorAscii" w:hAnsiTheme="minorAscii"/>
          <w:spacing w:val="-2"/>
        </w:rPr>
        <w:t>see of 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Licensed Area.</w:t>
      </w:r>
    </w:p>
    <w:p>
      <w:pPr>
        <w:pStyle w:val="2"/>
        <w:spacing w:before="192" w:line="179" w:lineRule="auto"/>
        <w:ind w:left="38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7.2.</w:t>
      </w:r>
      <w:r>
        <w:rPr>
          <w:rFonts w:hint="default" w:asciiTheme="minorAscii" w:hAnsiTheme="minorAscii"/>
          <w:b/>
          <w:bCs/>
          <w:color w:val="00558C"/>
          <w:spacing w:val="1"/>
          <w:sz w:val="24"/>
          <w:szCs w:val="24"/>
        </w:rPr>
        <w:t xml:space="preserve">                </w:t>
      </w: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LICENSOR TO</w:t>
      </w:r>
      <w:r>
        <w:rPr>
          <w:rFonts w:hint="default" w:asciiTheme="minorAscii" w:hAnsiTheme="minorAscii"/>
          <w:b/>
          <w:bCs/>
          <w:color w:val="00558C"/>
          <w:spacing w:val="24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BE</w:t>
      </w:r>
      <w:r>
        <w:rPr>
          <w:rFonts w:hint="default" w:asciiTheme="minorAscii" w:hAnsiTheme="minorAscii"/>
          <w:b/>
          <w:bCs/>
          <w:color w:val="00558C"/>
          <w:spacing w:val="15"/>
          <w:w w:val="10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INDEMNIFIED</w:t>
      </w:r>
    </w:p>
    <w:p>
      <w:pPr>
        <w:pStyle w:val="2"/>
        <w:spacing w:before="181" w:line="231" w:lineRule="auto"/>
        <w:ind w:left="597" w:right="767" w:hanging="1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  Licensee</w:t>
      </w:r>
      <w:r>
        <w:rPr>
          <w:rFonts w:hint="default" w:asciiTheme="minorAscii" w:hAnsiTheme="minorAscii"/>
          <w:spacing w:val="4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indemnifies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the  L</w:t>
      </w:r>
      <w:r>
        <w:rPr>
          <w:rFonts w:hint="default" w:asciiTheme="minorAscii" w:hAnsiTheme="minorAscii"/>
          <w:spacing w:val="-2"/>
        </w:rPr>
        <w:t>icensor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43"/>
        </w:rPr>
        <w:t xml:space="preserve"> </w:t>
      </w:r>
      <w:r>
        <w:rPr>
          <w:rFonts w:hint="default" w:asciiTheme="minorAscii" w:hAnsiTheme="minorAscii"/>
          <w:spacing w:val="-2"/>
        </w:rPr>
        <w:t>its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2"/>
        </w:rPr>
        <w:t>officers,</w:t>
      </w:r>
      <w:r>
        <w:rPr>
          <w:rFonts w:hint="default" w:asciiTheme="minorAscii" w:hAnsiTheme="minorAscii"/>
          <w:spacing w:val="3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servants,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2"/>
        </w:rPr>
        <w:t>agents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4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licensees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2"/>
        </w:rPr>
        <w:t>against</w:t>
      </w:r>
      <w:r>
        <w:rPr>
          <w:rFonts w:hint="default" w:asciiTheme="minorAscii" w:hAnsiTheme="minorAscii"/>
          <w:spacing w:val="40"/>
        </w:rPr>
        <w:t xml:space="preserve"> </w:t>
      </w:r>
      <w:r>
        <w:rPr>
          <w:rFonts w:hint="default" w:asciiTheme="minorAscii" w:hAnsiTheme="minorAscii"/>
          <w:spacing w:val="-2"/>
        </w:rPr>
        <w:t>all</w:t>
      </w:r>
      <w:r>
        <w:rPr>
          <w:rFonts w:hint="default" w:asciiTheme="minorAscii" w:hAnsiTheme="minorAscii"/>
          <w:spacing w:val="3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actions,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claims,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costs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demands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2"/>
        </w:rPr>
        <w:t>respect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damage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injury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property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(including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2"/>
        </w:rPr>
        <w:t>property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persons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oth</w:t>
      </w:r>
      <w:r>
        <w:rPr>
          <w:rFonts w:hint="default" w:asciiTheme="minorAscii" w:hAnsiTheme="minorAscii"/>
          <w:spacing w:val="-3"/>
        </w:rPr>
        <w:t>er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than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Licensor)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or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1"/>
        </w:rPr>
        <w:t>pers</w:t>
      </w:r>
      <w:r>
        <w:rPr>
          <w:rFonts w:hint="default" w:asciiTheme="minorAscii" w:hAnsiTheme="minorAscii"/>
          <w:spacing w:val="-2"/>
        </w:rPr>
        <w:t>ons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(including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employees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Licensee)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arising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directly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indirectly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out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use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by the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Licensee of the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Licensed Area</w:t>
      </w:r>
      <w:r>
        <w:rPr>
          <w:rFonts w:hint="default" w:asciiTheme="minorAscii" w:hAnsiTheme="minorAscii"/>
          <w:spacing w:val="-2"/>
        </w:rPr>
        <w:t>. The indemnity extends to damage or injury arising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as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result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of 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Premises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1"/>
        </w:rPr>
        <w:t>not complying with 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requirements of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Building Code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1"/>
        </w:rPr>
        <w:t>Australia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1"/>
        </w:rPr>
        <w:t>for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tourist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access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(including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matters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2"/>
        </w:rPr>
        <w:t>referred to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in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BCA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Report).</w:t>
      </w:r>
    </w:p>
    <w:p>
      <w:pPr>
        <w:pStyle w:val="2"/>
        <w:spacing w:before="195" w:line="179" w:lineRule="auto"/>
        <w:ind w:left="38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7.3.</w:t>
      </w:r>
      <w:r>
        <w:rPr>
          <w:rFonts w:hint="default" w:asciiTheme="minorAscii" w:hAnsiTheme="minorAscii"/>
          <w:b/>
          <w:bCs/>
          <w:color w:val="00558C"/>
          <w:spacing w:val="1"/>
          <w:sz w:val="24"/>
          <w:szCs w:val="24"/>
        </w:rPr>
        <w:t xml:space="preserve">                </w:t>
      </w: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PUBLIC</w:t>
      </w:r>
      <w:r>
        <w:rPr>
          <w:rFonts w:hint="default" w:asciiTheme="minorAscii" w:hAnsiTheme="minorAscii"/>
          <w:b/>
          <w:bCs/>
          <w:color w:val="00558C"/>
          <w:spacing w:val="24"/>
          <w:w w:val="10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LIABILITY</w:t>
      </w:r>
      <w:r>
        <w:rPr>
          <w:rFonts w:hint="default" w:asciiTheme="minorAscii" w:hAnsiTheme="minorAscii"/>
          <w:b/>
          <w:bCs/>
          <w:color w:val="00558C"/>
          <w:spacing w:val="15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INSURANCE</w:t>
      </w:r>
    </w:p>
    <w:p>
      <w:pPr>
        <w:pStyle w:val="2"/>
        <w:spacing w:before="179" w:line="231" w:lineRule="auto"/>
        <w:ind w:left="604" w:right="768" w:firstLine="9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If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consents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sublicence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under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clause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6.2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Licensee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2"/>
        </w:rPr>
        <w:t>must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2"/>
        </w:rPr>
        <w:t>require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Subli</w:t>
      </w:r>
      <w:r>
        <w:rPr>
          <w:rFonts w:hint="default" w:asciiTheme="minorAscii" w:hAnsiTheme="minorAscii"/>
          <w:spacing w:val="-3"/>
        </w:rPr>
        <w:t>censee,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3"/>
        </w:rPr>
        <w:t>at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3"/>
        </w:rPr>
        <w:t>its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own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expense,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1"/>
        </w:rPr>
        <w:t>to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1"/>
        </w:rPr>
        <w:t>take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out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maintain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during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currency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Sublicence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with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3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reputable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insurance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company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21"/>
          <w:w w:val="102"/>
        </w:rPr>
        <w:t xml:space="preserve"> </w:t>
      </w:r>
      <w:r>
        <w:rPr>
          <w:rFonts w:hint="default" w:asciiTheme="minorAscii" w:hAnsiTheme="minorAscii"/>
          <w:spacing w:val="-2"/>
        </w:rPr>
        <w:t>public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liability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insurance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policy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providing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minimum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cover for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one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event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$20,000,000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such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other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amount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as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may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notice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require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from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time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time,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covering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</w:t>
      </w:r>
      <w:r>
        <w:rPr>
          <w:rFonts w:hint="default" w:asciiTheme="minorAscii" w:hAnsiTheme="minorAscii"/>
          <w:spacing w:val="-3"/>
        </w:rPr>
        <w:t>iability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3"/>
        </w:rPr>
        <w:t>in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3"/>
        </w:rPr>
        <w:t>respect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3"/>
        </w:rPr>
        <w:t>of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injury or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loss to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any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person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arising out the subli</w:t>
      </w:r>
      <w:r>
        <w:rPr>
          <w:rFonts w:hint="default" w:asciiTheme="minorAscii" w:hAnsiTheme="minorAscii"/>
          <w:spacing w:val="-2"/>
        </w:rPr>
        <w:t>censee’s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use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of the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Licensed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Area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including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and 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Licensee as separate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</w:t>
      </w:r>
      <w:r>
        <w:rPr>
          <w:rFonts w:hint="default" w:asciiTheme="minorAscii" w:hAnsiTheme="minorAscii"/>
          <w:spacing w:val="-2"/>
        </w:rPr>
        <w:t>nsured.</w:t>
      </w:r>
    </w:p>
    <w:p>
      <w:pPr>
        <w:pStyle w:val="2"/>
        <w:spacing w:before="195" w:line="179" w:lineRule="auto"/>
        <w:ind w:left="38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7.4.</w:t>
      </w:r>
      <w:r>
        <w:rPr>
          <w:rFonts w:hint="default" w:asciiTheme="minorAscii" w:hAnsiTheme="minorAscii"/>
          <w:b/>
          <w:bCs/>
          <w:color w:val="00558C"/>
          <w:spacing w:val="1"/>
          <w:sz w:val="24"/>
          <w:szCs w:val="24"/>
        </w:rPr>
        <w:t xml:space="preserve">                </w:t>
      </w: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EVIDENCE OF</w:t>
      </w:r>
      <w:r>
        <w:rPr>
          <w:rFonts w:hint="default" w:asciiTheme="minorAscii" w:hAnsiTheme="minorAscii"/>
          <w:b/>
          <w:bCs/>
          <w:color w:val="00558C"/>
          <w:spacing w:val="3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INSURANCE</w:t>
      </w:r>
    </w:p>
    <w:p>
      <w:pPr>
        <w:pStyle w:val="2"/>
        <w:spacing w:before="178" w:line="214" w:lineRule="auto"/>
        <w:ind w:left="613" w:right="772" w:hanging="1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The  Licensee</w:t>
      </w:r>
      <w:r>
        <w:rPr>
          <w:rFonts w:hint="default" w:asciiTheme="minorAscii" w:hAnsiTheme="minorAscii"/>
          <w:spacing w:val="44"/>
        </w:rPr>
        <w:t xml:space="preserve"> </w:t>
      </w:r>
      <w:r>
        <w:rPr>
          <w:rFonts w:hint="default" w:asciiTheme="minorAscii" w:hAnsiTheme="minorAscii"/>
          <w:spacing w:val="-2"/>
        </w:rPr>
        <w:t>must,</w:t>
      </w:r>
      <w:r>
        <w:rPr>
          <w:rFonts w:hint="default" w:asciiTheme="minorAscii" w:hAnsiTheme="minorAscii"/>
          <w:spacing w:val="33"/>
        </w:rPr>
        <w:t xml:space="preserve"> </w:t>
      </w:r>
      <w:r>
        <w:rPr>
          <w:rFonts w:hint="default" w:asciiTheme="minorAscii" w:hAnsiTheme="minorAscii"/>
          <w:spacing w:val="-2"/>
        </w:rPr>
        <w:t>within</w:t>
      </w:r>
      <w:r>
        <w:rPr>
          <w:rFonts w:hint="default" w:asciiTheme="minorAscii" w:hAnsiTheme="minorAscii"/>
          <w:spacing w:val="3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5  Business  Days</w:t>
      </w:r>
      <w:r>
        <w:rPr>
          <w:rFonts w:hint="default" w:asciiTheme="minorAscii" w:hAnsiTheme="minorAscii"/>
          <w:spacing w:val="3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4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being</w:t>
      </w:r>
      <w:r>
        <w:rPr>
          <w:rFonts w:hint="default" w:asciiTheme="minorAscii" w:hAnsiTheme="minorAscii"/>
          <w:spacing w:val="43"/>
        </w:rPr>
        <w:t xml:space="preserve"> </w:t>
      </w:r>
      <w:r>
        <w:rPr>
          <w:rFonts w:hint="default" w:asciiTheme="minorAscii" w:hAnsiTheme="minorAscii"/>
          <w:spacing w:val="-2"/>
        </w:rPr>
        <w:t>requested</w:t>
      </w:r>
      <w:r>
        <w:rPr>
          <w:rFonts w:hint="default" w:asciiTheme="minorAscii" w:hAnsiTheme="minorAscii"/>
          <w:spacing w:val="45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3"/>
        </w:rPr>
        <w:t>the  Licensor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to</w:t>
      </w:r>
      <w:r>
        <w:rPr>
          <w:rFonts w:hint="default" w:asciiTheme="minorAscii" w:hAnsiTheme="minorAscii"/>
          <w:spacing w:val="38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do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3"/>
        </w:rPr>
        <w:t>so,</w:t>
      </w:r>
      <w:r>
        <w:rPr>
          <w:rFonts w:hint="default" w:asciiTheme="minorAscii" w:hAnsiTheme="minorAscii"/>
          <w:spacing w:val="44"/>
        </w:rPr>
        <w:t xml:space="preserve"> </w:t>
      </w:r>
      <w:r>
        <w:rPr>
          <w:rFonts w:hint="default" w:asciiTheme="minorAscii" w:hAnsiTheme="minorAscii"/>
          <w:spacing w:val="-3"/>
        </w:rPr>
        <w:t>produce</w:t>
      </w:r>
      <w:r>
        <w:rPr>
          <w:rFonts w:hint="default" w:asciiTheme="minorAscii" w:hAnsiTheme="minorAscii"/>
          <w:spacing w:val="31"/>
        </w:rPr>
        <w:t xml:space="preserve"> </w:t>
      </w:r>
      <w:r>
        <w:rPr>
          <w:rFonts w:hint="default" w:asciiTheme="minorAscii" w:hAnsiTheme="minorAscii"/>
          <w:spacing w:val="-3"/>
        </w:rPr>
        <w:t>to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Licensor evidence of the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insurance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</w:t>
      </w:r>
      <w:r>
        <w:rPr>
          <w:rFonts w:hint="default" w:asciiTheme="minorAscii" w:hAnsiTheme="minorAscii"/>
          <w:spacing w:val="-2"/>
        </w:rPr>
        <w:t>quired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 clause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7.3.</w:t>
      </w:r>
    </w:p>
    <w:p>
      <w:pPr>
        <w:pStyle w:val="2"/>
        <w:spacing w:before="195" w:line="179" w:lineRule="auto"/>
        <w:ind w:left="38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z w:val="24"/>
          <w:szCs w:val="24"/>
        </w:rPr>
        <w:t xml:space="preserve">7.5.              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 xml:space="preserve"> NO</w:t>
      </w:r>
      <w:r>
        <w:rPr>
          <w:rFonts w:hint="default" w:asciiTheme="minorAscii" w:hAnsiTheme="minorAscii"/>
          <w:b/>
          <w:bCs/>
          <w:color w:val="00558C"/>
          <w:spacing w:val="7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WARRANTY</w:t>
      </w:r>
      <w:r>
        <w:rPr>
          <w:rFonts w:hint="default" w:asciiTheme="minorAscii" w:hAnsiTheme="minorAscii"/>
          <w:b/>
          <w:bCs/>
          <w:color w:val="00558C"/>
          <w:spacing w:val="8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OF</w:t>
      </w:r>
      <w:r>
        <w:rPr>
          <w:rFonts w:hint="default" w:asciiTheme="minorAscii" w:hAnsiTheme="minorAscii"/>
          <w:b/>
          <w:bCs/>
          <w:color w:val="00558C"/>
          <w:spacing w:val="9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SUITABILITY</w:t>
      </w:r>
    </w:p>
    <w:p>
      <w:pPr>
        <w:pStyle w:val="2"/>
        <w:spacing w:before="177" w:line="223" w:lineRule="auto"/>
        <w:ind w:left="608" w:right="771" w:hanging="12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does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warrant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that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Marine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Aid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3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Navigation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suitable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safe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tour</w:t>
      </w:r>
      <w:r>
        <w:rPr>
          <w:rFonts w:hint="default" w:asciiTheme="minorAscii" w:hAnsiTheme="minorAscii"/>
          <w:spacing w:val="-3"/>
        </w:rPr>
        <w:t>ist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3"/>
        </w:rPr>
        <w:t>access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in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3"/>
        </w:rPr>
        <w:t>its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present condition or even if all recommen</w:t>
      </w:r>
      <w:r>
        <w:rPr>
          <w:rFonts w:hint="default" w:asciiTheme="minorAscii" w:hAnsiTheme="minorAscii"/>
          <w:spacing w:val="-2"/>
        </w:rPr>
        <w:t>dations in the BCA Report are carried out. The Licensee must satisfy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itself that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Marine Aid to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Navigation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is suitable and safe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1"/>
        </w:rPr>
        <w:t>for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touris</w:t>
      </w:r>
      <w:r>
        <w:rPr>
          <w:rFonts w:hint="default" w:asciiTheme="minorAscii" w:hAnsiTheme="minorAscii"/>
          <w:spacing w:val="-2"/>
        </w:rPr>
        <w:t>t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access.</w:t>
      </w:r>
    </w:p>
    <w:p>
      <w:pPr>
        <w:pStyle w:val="2"/>
        <w:spacing w:before="207" w:line="179" w:lineRule="auto"/>
        <w:ind w:left="37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8.</w:t>
      </w:r>
      <w:r>
        <w:rPr>
          <w:rFonts w:hint="default" w:asciiTheme="minorAscii" w:hAnsiTheme="minorAscii"/>
          <w:b/>
          <w:bCs/>
          <w:color w:val="00558C"/>
          <w:spacing w:val="6"/>
          <w:sz w:val="28"/>
          <w:szCs w:val="28"/>
        </w:rPr>
        <w:t xml:space="preserve">         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TERMINATION</w:t>
      </w:r>
    </w:p>
    <w:p>
      <w:pPr>
        <w:pStyle w:val="2"/>
        <w:spacing w:before="194" w:line="179" w:lineRule="auto"/>
        <w:ind w:left="35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8.1.                EITHER</w:t>
      </w:r>
      <w:r>
        <w:rPr>
          <w:rFonts w:hint="default" w:asciiTheme="minorAscii" w:hAnsiTheme="minorAscii"/>
          <w:b/>
          <w:bCs/>
          <w:color w:val="00558C"/>
          <w:spacing w:val="28"/>
          <w:w w:val="10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PARTY</w:t>
      </w:r>
      <w:r>
        <w:rPr>
          <w:rFonts w:hint="default" w:asciiTheme="minorAscii" w:hAnsiTheme="minorAscii"/>
          <w:b/>
          <w:bCs/>
          <w:color w:val="00558C"/>
          <w:spacing w:val="17"/>
          <w:w w:val="10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MAY TERMINATE</w:t>
      </w:r>
    </w:p>
    <w:p>
      <w:pPr>
        <w:pStyle w:val="2"/>
        <w:spacing w:before="178" w:line="188" w:lineRule="auto"/>
        <w:ind w:left="613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Either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party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may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immediately terminate this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Licence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notice to the other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party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if:</w:t>
      </w:r>
    </w:p>
    <w:p>
      <w:pPr>
        <w:pStyle w:val="2"/>
        <w:spacing w:before="176" w:line="215" w:lineRule="auto"/>
        <w:ind w:left="1166" w:right="769" w:hanging="55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(a)      the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other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party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commits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material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breach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its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obligations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has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remedied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brea</w:t>
      </w:r>
      <w:r>
        <w:rPr>
          <w:rFonts w:hint="default" w:asciiTheme="minorAscii" w:hAnsiTheme="minorAscii"/>
          <w:spacing w:val="-3"/>
        </w:rPr>
        <w:t>ch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within 30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Business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Days of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receiving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notice of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breach;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</w:p>
    <w:p>
      <w:pPr>
        <w:pStyle w:val="2"/>
        <w:spacing w:before="176" w:line="215" w:lineRule="auto"/>
        <w:ind w:left="1164" w:right="770" w:hanging="55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(b)      the</w:t>
      </w:r>
      <w:r>
        <w:rPr>
          <w:rFonts w:hint="default" w:asciiTheme="minorAscii" w:hAnsiTheme="minorAscii"/>
          <w:spacing w:val="3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Land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damaged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extent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that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it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no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longer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suitable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conducting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guided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tours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Licensee.</w:t>
      </w:r>
    </w:p>
    <w:p>
      <w:pPr>
        <w:pStyle w:val="2"/>
        <w:spacing w:before="195" w:line="179" w:lineRule="auto"/>
        <w:ind w:left="35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8.2.                TERMINATION</w:t>
      </w:r>
      <w:r>
        <w:rPr>
          <w:rFonts w:hint="default" w:asciiTheme="minorAscii" w:hAnsiTheme="minorAscii"/>
          <w:b/>
          <w:bCs/>
          <w:color w:val="00558C"/>
          <w:spacing w:val="25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BY</w:t>
      </w:r>
      <w:r>
        <w:rPr>
          <w:rFonts w:hint="default" w:asciiTheme="minorAscii" w:hAnsiTheme="minorAscii"/>
          <w:b/>
          <w:bCs/>
          <w:color w:val="00558C"/>
          <w:spacing w:val="17"/>
          <w:w w:val="10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LICENSOR</w:t>
      </w:r>
    </w:p>
    <w:p>
      <w:pPr>
        <w:pStyle w:val="2"/>
        <w:spacing w:before="178" w:line="214" w:lineRule="auto"/>
        <w:ind w:left="24" w:right="769" w:firstLine="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Licensor may immediately terminate this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 xml:space="preserve">Licence by notice to </w:t>
      </w:r>
      <w:r>
        <w:rPr>
          <w:rFonts w:hint="default" w:asciiTheme="minorAscii" w:hAnsiTheme="minorAscii"/>
          <w:spacing w:val="-2"/>
        </w:rPr>
        <w:t>the Licensee if tourist access to the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Licensed Area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jeopardises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its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paramount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 xml:space="preserve">use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marine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navigational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purposes.</w:t>
      </w:r>
    </w:p>
    <w:p>
      <w:pPr>
        <w:pStyle w:val="2"/>
        <w:spacing w:before="195" w:line="179" w:lineRule="auto"/>
        <w:ind w:left="35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8.3.                TERMINATION</w:t>
      </w:r>
      <w:r>
        <w:rPr>
          <w:rFonts w:hint="default" w:asciiTheme="minorAscii" w:hAnsiTheme="minorAscii"/>
          <w:b/>
          <w:bCs/>
          <w:color w:val="00558C"/>
          <w:spacing w:val="24"/>
          <w:w w:val="10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BY</w:t>
      </w:r>
      <w:r>
        <w:rPr>
          <w:rFonts w:hint="default" w:asciiTheme="minorAscii" w:hAnsiTheme="minorAscii"/>
          <w:b/>
          <w:bCs/>
          <w:color w:val="00558C"/>
          <w:spacing w:val="17"/>
          <w:w w:val="10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LICENSEE</w:t>
      </w:r>
    </w:p>
    <w:p>
      <w:pPr>
        <w:pStyle w:val="2"/>
        <w:spacing w:before="178" w:line="188" w:lineRule="auto"/>
        <w:ind w:left="3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Licensee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 xml:space="preserve">may terminate </w:t>
      </w:r>
      <w:r>
        <w:rPr>
          <w:rFonts w:hint="default" w:asciiTheme="minorAscii" w:hAnsiTheme="minorAscii"/>
          <w:spacing w:val="-2"/>
        </w:rPr>
        <w:t>this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Licence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 giving 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Licensor 30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Business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Days’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notice.</w:t>
      </w:r>
    </w:p>
    <w:p>
      <w:pPr>
        <w:pStyle w:val="2"/>
        <w:spacing w:before="195" w:line="179" w:lineRule="auto"/>
        <w:ind w:left="35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z w:val="24"/>
          <w:szCs w:val="24"/>
        </w:rPr>
        <w:t>8.4.                TERMINA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TION</w:t>
      </w:r>
      <w:r>
        <w:rPr>
          <w:rFonts w:hint="default" w:asciiTheme="minorAscii" w:hAnsiTheme="minorAscii"/>
          <w:b/>
          <w:bCs/>
          <w:color w:val="00558C"/>
          <w:spacing w:val="15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NOT TO AFFECT ACCRUED</w:t>
      </w:r>
      <w:r>
        <w:rPr>
          <w:rFonts w:hint="default" w:asciiTheme="minorAscii" w:hAnsiTheme="minorAscii"/>
          <w:b/>
          <w:bCs/>
          <w:color w:val="00558C"/>
          <w:spacing w:val="18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RIGHTS</w:t>
      </w:r>
    </w:p>
    <w:p>
      <w:pPr>
        <w:pStyle w:val="2"/>
        <w:spacing w:before="178" w:line="214" w:lineRule="auto"/>
        <w:ind w:left="604" w:right="768" w:hanging="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Termination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this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Licence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does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affect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rights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liabilities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parties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relation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to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3"/>
        </w:rPr>
        <w:t>any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cause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of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action accruing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prior to termination.</w:t>
      </w:r>
    </w:p>
    <w:p>
      <w:pPr>
        <w:spacing w:line="214" w:lineRule="auto"/>
        <w:rPr>
          <w:rFonts w:hint="default" w:asciiTheme="minorAscii" w:hAnsiTheme="minorAscii"/>
        </w:rPr>
        <w:sectPr>
          <w:footerReference r:id="rId38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pStyle w:val="2"/>
        <w:spacing w:before="24" w:line="179" w:lineRule="auto"/>
        <w:ind w:left="35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z w:val="24"/>
          <w:szCs w:val="24"/>
        </w:rPr>
        <w:t xml:space="preserve">8.5.                REMOVAL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OF ARTICLES</w:t>
      </w:r>
      <w:r>
        <w:rPr>
          <w:rFonts w:hint="default" w:asciiTheme="minorAscii" w:hAnsiTheme="minorAscii"/>
          <w:b/>
          <w:bCs/>
          <w:color w:val="00558C"/>
          <w:spacing w:val="15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ETC.</w:t>
      </w:r>
      <w:r>
        <w:rPr>
          <w:rFonts w:hint="default" w:asciiTheme="minorAscii" w:hAnsiTheme="minorAscii"/>
          <w:b/>
          <w:bCs/>
          <w:color w:val="00558C"/>
          <w:spacing w:val="18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UPON TERMINATION</w:t>
      </w:r>
    </w:p>
    <w:p>
      <w:pPr>
        <w:pStyle w:val="2"/>
        <w:spacing w:before="178" w:line="188" w:lineRule="auto"/>
        <w:ind w:left="613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Upon the termination of this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1"/>
        </w:rPr>
        <w:t>Licence,</w:t>
      </w:r>
      <w:r>
        <w:rPr>
          <w:rFonts w:hint="default" w:asciiTheme="minorAscii" w:hAnsiTheme="minorAscii"/>
          <w:spacing w:val="-2"/>
        </w:rPr>
        <w:t xml:space="preserve">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Licensee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must:</w:t>
      </w:r>
    </w:p>
    <w:p>
      <w:pPr>
        <w:pStyle w:val="2"/>
        <w:spacing w:before="176" w:line="190" w:lineRule="auto"/>
        <w:ind w:left="60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(a)       remove all articles of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its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property</w:t>
      </w:r>
      <w:r>
        <w:rPr>
          <w:rFonts w:hint="default" w:asciiTheme="minorAscii" w:hAnsiTheme="minorAscii"/>
          <w:spacing w:val="-2"/>
        </w:rPr>
        <w:t xml:space="preserve"> from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Licensed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Area;</w:t>
      </w:r>
    </w:p>
    <w:p>
      <w:pPr>
        <w:pStyle w:val="2"/>
        <w:spacing w:before="177" w:line="189" w:lineRule="auto"/>
        <w:ind w:left="60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(b)      remove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rubbish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leave the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Licensed Area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clean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state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in good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repair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condition;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</w:p>
    <w:p>
      <w:pPr>
        <w:pStyle w:val="2"/>
        <w:spacing w:before="176" w:line="215" w:lineRule="auto"/>
        <w:ind w:left="1175" w:right="769" w:hanging="56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(c)       repair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to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sa</w:t>
      </w:r>
      <w:r>
        <w:rPr>
          <w:rFonts w:hint="default" w:asciiTheme="minorAscii" w:hAnsiTheme="minorAscii"/>
          <w:spacing w:val="-2"/>
        </w:rPr>
        <w:t>tisfaction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damage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Licensed Area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caused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Licensee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invitees of the</w:t>
      </w:r>
      <w:r>
        <w:rPr>
          <w:rFonts w:hint="default" w:asciiTheme="minorAscii" w:hAnsiTheme="minorAscii"/>
          <w:spacing w:val="36"/>
        </w:rPr>
        <w:t xml:space="preserve"> </w:t>
      </w:r>
      <w:r>
        <w:rPr>
          <w:rFonts w:hint="default" w:asciiTheme="minorAscii" w:hAnsiTheme="minorAscii"/>
          <w:spacing w:val="-2"/>
        </w:rPr>
        <w:t>Licensee.</w:t>
      </w:r>
    </w:p>
    <w:p>
      <w:pPr>
        <w:pStyle w:val="2"/>
        <w:spacing w:before="194" w:line="179" w:lineRule="auto"/>
        <w:ind w:left="35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8.6.                LICENSOR</w:t>
      </w:r>
      <w:r>
        <w:rPr>
          <w:rFonts w:hint="default" w:asciiTheme="minorAscii" w:hAnsiTheme="minorAscii"/>
          <w:b/>
          <w:bCs/>
          <w:color w:val="00558C"/>
          <w:spacing w:val="17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MAY CHARGE</w:t>
      </w:r>
      <w:r>
        <w:rPr>
          <w:rFonts w:hint="default" w:asciiTheme="minorAscii" w:hAnsiTheme="minorAscii"/>
          <w:b/>
          <w:bCs/>
          <w:color w:val="00558C"/>
          <w:spacing w:val="15"/>
          <w:w w:val="10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LICENSEE</w:t>
      </w:r>
      <w:r>
        <w:rPr>
          <w:rFonts w:hint="default" w:asciiTheme="minorAscii" w:hAnsiTheme="minorAscii"/>
          <w:b/>
          <w:bCs/>
          <w:color w:val="00558C"/>
          <w:spacing w:val="18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FOR</w:t>
      </w:r>
      <w:r>
        <w:rPr>
          <w:rFonts w:hint="default" w:asciiTheme="minorAscii" w:hAnsiTheme="minorAscii"/>
          <w:b/>
          <w:bCs/>
          <w:color w:val="00558C"/>
          <w:spacing w:val="7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CERTAIN</w:t>
      </w:r>
      <w:r>
        <w:rPr>
          <w:rFonts w:hint="default" w:asciiTheme="minorAscii" w:hAnsiTheme="minorAscii"/>
          <w:b/>
          <w:bCs/>
          <w:color w:val="00558C"/>
          <w:spacing w:val="8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COS</w:t>
      </w: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TS</w:t>
      </w:r>
    </w:p>
    <w:p>
      <w:pPr>
        <w:pStyle w:val="2"/>
        <w:spacing w:before="180" w:line="226" w:lineRule="auto"/>
        <w:ind w:left="599" w:right="770" w:firstLine="14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If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Licensee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fails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comply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with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its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obli</w:t>
      </w:r>
      <w:r>
        <w:rPr>
          <w:rFonts w:hint="default" w:asciiTheme="minorAscii" w:hAnsiTheme="minorAscii"/>
          <w:spacing w:val="-3"/>
        </w:rPr>
        <w:t>gations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under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3"/>
        </w:rPr>
        <w:t>clause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8.5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3"/>
        </w:rPr>
        <w:t>within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3"/>
        </w:rPr>
        <w:t>30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3"/>
        </w:rPr>
        <w:t>Business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Days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3"/>
        </w:rPr>
        <w:t>of</w:t>
      </w:r>
      <w:r>
        <w:rPr>
          <w:rFonts w:hint="default" w:asciiTheme="minorAscii" w:hAnsiTheme="minorAscii"/>
          <w:spacing w:val="26"/>
          <w:w w:val="102"/>
        </w:rPr>
        <w:t xml:space="preserve"> </w:t>
      </w:r>
      <w:r>
        <w:rPr>
          <w:rFonts w:hint="default" w:asciiTheme="minorAscii" w:hAnsiTheme="minorAscii"/>
          <w:spacing w:val="-3"/>
        </w:rPr>
        <w:t>receipt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by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3"/>
        </w:rPr>
        <w:t>it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from the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1"/>
        </w:rPr>
        <w:t>Licensor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a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notice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requiring t</w:t>
      </w:r>
      <w:r>
        <w:rPr>
          <w:rFonts w:hint="default" w:asciiTheme="minorAscii" w:hAnsiTheme="minorAscii"/>
          <w:spacing w:val="-2"/>
        </w:rPr>
        <w:t>he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Licensee to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so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comply, the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may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undertake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removal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or repair concerned and charge the Licensee for the re</w:t>
      </w:r>
      <w:r>
        <w:rPr>
          <w:rFonts w:hint="default" w:asciiTheme="minorAscii" w:hAnsiTheme="minorAscii"/>
          <w:spacing w:val="-2"/>
        </w:rPr>
        <w:t>asonable costs of the removal or repair.</w:t>
      </w:r>
      <w:r>
        <w:rPr>
          <w:rFonts w:hint="default" w:asciiTheme="minorAscii" w:hAnsiTheme="minorAscii"/>
          <w:spacing w:val="-11"/>
        </w:rPr>
        <w:t xml:space="preserve"> </w:t>
      </w:r>
      <w:r>
        <w:rPr>
          <w:rFonts w:hint="default" w:asciiTheme="minorAscii" w:hAnsiTheme="minorAscii"/>
          <w:spacing w:val="-2"/>
        </w:rPr>
        <w:t>This sub clause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survives the termination of this</w:t>
      </w:r>
      <w:r>
        <w:rPr>
          <w:rFonts w:hint="default" w:asciiTheme="minorAscii" w:hAnsiTheme="minorAscii"/>
          <w:spacing w:val="3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Licence.</w:t>
      </w:r>
    </w:p>
    <w:p>
      <w:pPr>
        <w:pStyle w:val="2"/>
        <w:spacing w:before="208" w:line="179" w:lineRule="auto"/>
        <w:ind w:left="37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3"/>
          <w:sz w:val="28"/>
          <w:szCs w:val="28"/>
        </w:rPr>
        <w:t>9.</w:t>
      </w:r>
      <w:r>
        <w:rPr>
          <w:rFonts w:hint="default" w:asciiTheme="minorAscii" w:hAnsiTheme="minorAscii"/>
          <w:b/>
          <w:bCs/>
          <w:color w:val="00558C"/>
          <w:spacing w:val="1"/>
          <w:sz w:val="28"/>
          <w:szCs w:val="28"/>
        </w:rPr>
        <w:t xml:space="preserve">           </w:t>
      </w:r>
      <w:r>
        <w:rPr>
          <w:rFonts w:hint="default" w:asciiTheme="minorAscii" w:hAnsiTheme="minorAscii"/>
          <w:b/>
          <w:bCs/>
          <w:color w:val="00558C"/>
          <w:spacing w:val="-3"/>
          <w:sz w:val="28"/>
          <w:szCs w:val="28"/>
        </w:rPr>
        <w:t>NOTICES</w:t>
      </w:r>
    </w:p>
    <w:p>
      <w:pPr>
        <w:pStyle w:val="2"/>
        <w:spacing w:before="195" w:line="179" w:lineRule="auto"/>
        <w:ind w:left="36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z w:val="24"/>
          <w:szCs w:val="24"/>
        </w:rPr>
        <w:t>9.1.                WRITING</w:t>
      </w:r>
    </w:p>
    <w:p>
      <w:pPr>
        <w:pStyle w:val="2"/>
        <w:spacing w:before="181" w:line="222" w:lineRule="auto"/>
        <w:ind w:left="603" w:right="771" w:hanging="5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notice to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given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under this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Licence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</w:t>
      </w:r>
      <w:r>
        <w:rPr>
          <w:rFonts w:hint="default" w:asciiTheme="minorAscii" w:hAnsiTheme="minorAscii"/>
          <w:spacing w:val="-3"/>
        </w:rPr>
        <w:t>ne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party to the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other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3"/>
        </w:rPr>
        <w:t>must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be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in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3"/>
        </w:rPr>
        <w:t>writing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and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3"/>
        </w:rPr>
        <w:t>may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3"/>
        </w:rPr>
        <w:t>be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3"/>
        </w:rPr>
        <w:t>given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3"/>
        </w:rPr>
        <w:t>by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delivery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person,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prepaid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post or facsimile transmission addressed to th</w:t>
      </w:r>
      <w:r>
        <w:rPr>
          <w:rFonts w:hint="default" w:asciiTheme="minorAscii" w:hAnsiTheme="minorAscii"/>
          <w:spacing w:val="-2"/>
        </w:rPr>
        <w:t>e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receiving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party at the address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set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out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Item 7 of Schedule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1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 the case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of 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-3"/>
        </w:rPr>
        <w:t>nd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3"/>
        </w:rPr>
        <w:t>Item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3"/>
        </w:rPr>
        <w:t>8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3"/>
        </w:rPr>
        <w:t>of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3"/>
        </w:rPr>
        <w:t>Schedule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1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in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3"/>
        </w:rPr>
        <w:t>the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3"/>
        </w:rPr>
        <w:t>case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3"/>
        </w:rPr>
        <w:t>of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3"/>
        </w:rPr>
        <w:t>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Licensee.</w:t>
      </w:r>
    </w:p>
    <w:p>
      <w:pPr>
        <w:pStyle w:val="2"/>
        <w:spacing w:before="195" w:line="179" w:lineRule="auto"/>
        <w:ind w:left="36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9.2.</w:t>
      </w:r>
      <w:r>
        <w:rPr>
          <w:rFonts w:hint="default" w:asciiTheme="minorAscii" w:hAnsiTheme="minorAscii"/>
          <w:b/>
          <w:bCs/>
          <w:color w:val="00558C"/>
          <w:spacing w:val="1"/>
          <w:sz w:val="24"/>
          <w:szCs w:val="24"/>
        </w:rPr>
        <w:t xml:space="preserve">                </w:t>
      </w:r>
      <w:r>
        <w:rPr>
          <w:rFonts w:hint="default" w:asciiTheme="minorAscii" w:hAnsiTheme="minorAscii"/>
          <w:b/>
          <w:bCs/>
          <w:color w:val="00558C"/>
          <w:spacing w:val="-2"/>
          <w:sz w:val="24"/>
          <w:szCs w:val="24"/>
        </w:rPr>
        <w:t>SERVICE</w:t>
      </w:r>
    </w:p>
    <w:p>
      <w:pPr>
        <w:pStyle w:val="2"/>
        <w:spacing w:before="179" w:line="386" w:lineRule="exact"/>
        <w:ind w:left="59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  <w:position w:val="16"/>
        </w:rPr>
        <w:t>Any</w:t>
      </w:r>
      <w:r>
        <w:rPr>
          <w:rFonts w:hint="default" w:asciiTheme="minorAscii" w:hAnsiTheme="minorAscii"/>
          <w:spacing w:val="18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notice given</w:t>
      </w:r>
      <w:r>
        <w:rPr>
          <w:rFonts w:hint="default" w:asciiTheme="minorAscii" w:hAnsiTheme="minorAscii"/>
          <w:spacing w:val="14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 xml:space="preserve">in accordance </w:t>
      </w:r>
      <w:r>
        <w:rPr>
          <w:rFonts w:hint="default" w:asciiTheme="minorAscii" w:hAnsiTheme="minorAscii"/>
          <w:spacing w:val="-2"/>
          <w:position w:val="16"/>
        </w:rPr>
        <w:t>with this</w:t>
      </w:r>
      <w:r>
        <w:rPr>
          <w:rFonts w:hint="default" w:asciiTheme="minorAscii" w:hAnsiTheme="minorAscii"/>
          <w:spacing w:val="17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Licence will</w:t>
      </w:r>
      <w:r>
        <w:rPr>
          <w:rFonts w:hint="default" w:asciiTheme="minorAscii" w:hAnsiTheme="minorAscii"/>
          <w:spacing w:val="17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be</w:t>
      </w:r>
      <w:r>
        <w:rPr>
          <w:rFonts w:hint="default" w:asciiTheme="minorAscii" w:hAnsiTheme="minorAscii"/>
          <w:spacing w:val="1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deemed to</w:t>
      </w:r>
      <w:r>
        <w:rPr>
          <w:rFonts w:hint="default" w:asciiTheme="minorAscii" w:hAnsiTheme="minorAscii"/>
          <w:spacing w:val="16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have</w:t>
      </w:r>
      <w:r>
        <w:rPr>
          <w:rFonts w:hint="default" w:asciiTheme="minorAscii" w:hAnsiTheme="minorAscii"/>
          <w:spacing w:val="17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been</w:t>
      </w:r>
      <w:r>
        <w:rPr>
          <w:rFonts w:hint="default" w:asciiTheme="minorAscii" w:hAnsiTheme="minorAscii"/>
          <w:spacing w:val="10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duly</w:t>
      </w:r>
      <w:r>
        <w:rPr>
          <w:rFonts w:hint="default" w:asciiTheme="minorAscii" w:hAnsiTheme="minorAscii"/>
          <w:spacing w:val="10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served:</w:t>
      </w:r>
    </w:p>
    <w:p>
      <w:pPr>
        <w:pStyle w:val="2"/>
        <w:spacing w:before="1" w:line="189" w:lineRule="auto"/>
        <w:ind w:left="60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(a)       in the case of delivery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pers</w:t>
      </w:r>
      <w:r>
        <w:rPr>
          <w:rFonts w:hint="default" w:asciiTheme="minorAscii" w:hAnsiTheme="minorAscii"/>
          <w:spacing w:val="-2"/>
        </w:rPr>
        <w:t>on, when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delivered;</w:t>
      </w:r>
    </w:p>
    <w:p>
      <w:pPr>
        <w:pStyle w:val="2"/>
        <w:spacing w:before="174" w:line="189" w:lineRule="auto"/>
        <w:ind w:left="60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(b)      in the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case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posting,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at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expiration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2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Business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Days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after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date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posting;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</w:p>
    <w:p>
      <w:pPr>
        <w:pStyle w:val="2"/>
        <w:spacing w:before="178" w:line="223" w:lineRule="auto"/>
        <w:ind w:left="1164" w:right="773" w:hanging="55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(c)       in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1"/>
        </w:rPr>
        <w:t>case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f</w:t>
      </w:r>
      <w:r>
        <w:rPr>
          <w:rFonts w:hint="default" w:asciiTheme="minorAscii" w:hAnsiTheme="minorAscii"/>
          <w:spacing w:val="-2"/>
        </w:rPr>
        <w:t>acsimile,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on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first  Business</w:t>
      </w:r>
      <w:r>
        <w:rPr>
          <w:rFonts w:hint="default" w:asciiTheme="minorAscii" w:hAnsiTheme="minorAscii"/>
          <w:spacing w:val="3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Day</w:t>
      </w:r>
      <w:r>
        <w:rPr>
          <w:rFonts w:hint="default" w:asciiTheme="minorAscii" w:hAnsiTheme="minorAscii"/>
          <w:spacing w:val="33"/>
        </w:rPr>
        <w:t xml:space="preserve"> </w:t>
      </w:r>
      <w:r>
        <w:rPr>
          <w:rFonts w:hint="default" w:asciiTheme="minorAscii" w:hAnsiTheme="minorAscii"/>
          <w:spacing w:val="-2"/>
        </w:rPr>
        <w:t>after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3"/>
        </w:rPr>
        <w:t xml:space="preserve"> </w:t>
      </w:r>
      <w:r>
        <w:rPr>
          <w:rFonts w:hint="default" w:asciiTheme="minorAscii" w:hAnsiTheme="minorAscii"/>
          <w:spacing w:val="-2"/>
        </w:rPr>
        <w:t>date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transmission</w:t>
      </w:r>
      <w:r>
        <w:rPr>
          <w:rFonts w:hint="default" w:asciiTheme="minorAscii" w:hAnsiTheme="minorAscii"/>
          <w:spacing w:val="36"/>
        </w:rPr>
        <w:t xml:space="preserve"> </w:t>
      </w:r>
      <w:r>
        <w:rPr>
          <w:rFonts w:hint="default" w:asciiTheme="minorAscii" w:hAnsiTheme="minorAscii"/>
          <w:spacing w:val="-2"/>
        </w:rPr>
        <w:t>(provided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that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sending  party  receives</w:t>
      </w:r>
      <w:r>
        <w:rPr>
          <w:rFonts w:hint="default" w:asciiTheme="minorAscii" w:hAnsiTheme="minorAscii"/>
          <w:spacing w:val="44"/>
        </w:rPr>
        <w:t xml:space="preserve"> </w:t>
      </w:r>
      <w:r>
        <w:rPr>
          <w:rFonts w:hint="default" w:asciiTheme="minorAscii" w:hAnsiTheme="minorAscii"/>
          <w:spacing w:val="-1"/>
        </w:rPr>
        <w:t>a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facsimile  machine</w:t>
      </w:r>
      <w:r>
        <w:rPr>
          <w:rFonts w:hint="default" w:asciiTheme="minorAscii" w:hAnsiTheme="minorAscii"/>
          <w:spacing w:val="36"/>
        </w:rPr>
        <w:t xml:space="preserve"> </w:t>
      </w:r>
      <w:r>
        <w:rPr>
          <w:rFonts w:hint="default" w:asciiTheme="minorAscii" w:hAnsiTheme="minorAscii"/>
          <w:spacing w:val="-2"/>
        </w:rPr>
        <w:t>verification  report  indicating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2"/>
        </w:rPr>
        <w:t>that</w:t>
      </w:r>
      <w:r>
        <w:rPr>
          <w:rFonts w:hint="default" w:asciiTheme="minorAscii" w:hAnsiTheme="minorAscii"/>
          <w:spacing w:val="36"/>
        </w:rPr>
        <w:t xml:space="preserve"> </w:t>
      </w:r>
      <w:r>
        <w:rPr>
          <w:rFonts w:hint="default" w:asciiTheme="minorAscii" w:hAnsiTheme="minorAscii"/>
          <w:spacing w:val="-2"/>
        </w:rPr>
        <w:t>the  notice  has  been</w:t>
      </w:r>
      <w:r>
        <w:rPr>
          <w:rFonts w:hint="default" w:asciiTheme="minorAscii" w:hAnsiTheme="minorAscii"/>
        </w:rPr>
        <w:t xml:space="preserve"> transmitted</w:t>
      </w:r>
      <w:r>
        <w:rPr>
          <w:rFonts w:hint="default" w:asciiTheme="minorAscii" w:hAnsiTheme="minorAscii"/>
          <w:spacing w:val="7"/>
        </w:rPr>
        <w:t>).</w:t>
      </w:r>
    </w:p>
    <w:p>
      <w:pPr>
        <w:pStyle w:val="2"/>
        <w:spacing w:before="195" w:line="179" w:lineRule="auto"/>
        <w:ind w:left="36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z w:val="24"/>
          <w:szCs w:val="24"/>
        </w:rPr>
        <w:t>9.3.                CHANGES</w:t>
      </w:r>
      <w:r>
        <w:rPr>
          <w:rFonts w:hint="default" w:asciiTheme="minorAscii" w:hAnsiTheme="minorAscii"/>
          <w:b/>
          <w:bCs/>
          <w:color w:val="00558C"/>
          <w:spacing w:val="10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z w:val="24"/>
          <w:szCs w:val="24"/>
        </w:rPr>
        <w:t>OF</w:t>
      </w: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 xml:space="preserve"> ADDRESS</w:t>
      </w:r>
    </w:p>
    <w:p>
      <w:pPr>
        <w:pStyle w:val="2"/>
        <w:spacing w:before="178" w:line="214" w:lineRule="auto"/>
        <w:ind w:left="604" w:right="773" w:firstLine="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If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party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changes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its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address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facsimile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number,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it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must,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wit</w:t>
      </w:r>
      <w:r>
        <w:rPr>
          <w:rFonts w:hint="default" w:asciiTheme="minorAscii" w:hAnsiTheme="minorAscii"/>
          <w:spacing w:val="-3"/>
        </w:rPr>
        <w:t>hin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3"/>
        </w:rPr>
        <w:t>5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3"/>
        </w:rPr>
        <w:t>Business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3"/>
        </w:rPr>
        <w:t>Days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of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3"/>
        </w:rPr>
        <w:t>the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change,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3"/>
        </w:rPr>
        <w:t>give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other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party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new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det</w:t>
      </w:r>
      <w:r>
        <w:rPr>
          <w:rFonts w:hint="default" w:asciiTheme="minorAscii" w:hAnsiTheme="minorAscii"/>
          <w:spacing w:val="-3"/>
        </w:rPr>
        <w:t>ails.</w:t>
      </w:r>
    </w:p>
    <w:p>
      <w:pPr>
        <w:pStyle w:val="2"/>
        <w:spacing w:before="207" w:line="179" w:lineRule="auto"/>
        <w:ind w:left="49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3"/>
          <w:sz w:val="28"/>
          <w:szCs w:val="28"/>
        </w:rPr>
        <w:t>10.         STAMP</w:t>
      </w:r>
      <w:r>
        <w:rPr>
          <w:rFonts w:hint="default" w:asciiTheme="minorAscii" w:hAnsiTheme="minorAscii"/>
          <w:b/>
          <w:bCs/>
          <w:color w:val="00558C"/>
          <w:spacing w:val="22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3"/>
          <w:sz w:val="28"/>
          <w:szCs w:val="28"/>
        </w:rPr>
        <w:t>DUTY</w:t>
      </w:r>
    </w:p>
    <w:p>
      <w:pPr>
        <w:pStyle w:val="2"/>
        <w:spacing w:before="178" w:line="214" w:lineRule="auto"/>
        <w:ind w:left="609" w:right="770" w:firstLine="3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Unless the Licensee is exempt from stamp duty,</w:t>
      </w:r>
      <w:r>
        <w:rPr>
          <w:rFonts w:hint="default" w:asciiTheme="minorAscii" w:hAnsiTheme="minorAscii"/>
          <w:spacing w:val="-11"/>
        </w:rPr>
        <w:t xml:space="preserve"> </w:t>
      </w:r>
      <w:r>
        <w:rPr>
          <w:rFonts w:hint="default" w:asciiTheme="minorAscii" w:hAnsiTheme="minorAscii"/>
          <w:spacing w:val="-2"/>
        </w:rPr>
        <w:t>the Licensee must pay any stamp duty payable on</w:t>
      </w:r>
      <w:r>
        <w:rPr>
          <w:rFonts w:hint="default" w:asciiTheme="minorAscii" w:hAnsiTheme="minorAscii"/>
          <w:spacing w:val="-10"/>
        </w:rPr>
        <w:t xml:space="preserve"> </w:t>
      </w:r>
      <w:r>
        <w:rPr>
          <w:rFonts w:hint="default" w:asciiTheme="minorAscii" w:hAnsiTheme="minorAscii"/>
          <w:spacing w:val="-2"/>
        </w:rPr>
        <w:t>this Lic</w:t>
      </w:r>
      <w:r>
        <w:rPr>
          <w:rFonts w:hint="default" w:asciiTheme="minorAscii" w:hAnsiTheme="minorAscii"/>
          <w:spacing w:val="-3"/>
        </w:rPr>
        <w:t>ence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(including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1"/>
        </w:rPr>
        <w:t>penalties and fines other than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penalties and fines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due to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default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of the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Licensor).</w:t>
      </w:r>
    </w:p>
    <w:p>
      <w:pPr>
        <w:pStyle w:val="2"/>
        <w:spacing w:before="207" w:line="179" w:lineRule="auto"/>
        <w:ind w:left="49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11.         PAYMENT</w:t>
      </w:r>
      <w:r>
        <w:rPr>
          <w:rFonts w:hint="default" w:asciiTheme="minorAscii" w:hAnsiTheme="minorAscii"/>
          <w:b/>
          <w:bCs/>
          <w:color w:val="00558C"/>
          <w:spacing w:val="18"/>
          <w:w w:val="101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FOR</w:t>
      </w:r>
      <w:r>
        <w:rPr>
          <w:rFonts w:hint="default" w:asciiTheme="minorAscii" w:hAnsiTheme="minorAscii"/>
          <w:b/>
          <w:bCs/>
          <w:color w:val="00558C"/>
          <w:spacing w:val="18"/>
          <w:w w:val="101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LICENSOR</w:t>
      </w:r>
      <w:r>
        <w:rPr>
          <w:rFonts w:hint="default" w:asciiTheme="minorAscii" w:hAnsiTheme="minorAscii"/>
          <w:b/>
          <w:bCs/>
          <w:color w:val="00558C"/>
          <w:spacing w:val="-3"/>
          <w:sz w:val="28"/>
          <w:szCs w:val="28"/>
        </w:rPr>
        <w:t xml:space="preserve"> COSTS</w:t>
      </w:r>
    </w:p>
    <w:p>
      <w:pPr>
        <w:pStyle w:val="2"/>
        <w:spacing w:before="176" w:line="223" w:lineRule="auto"/>
        <w:ind w:left="598" w:right="772" w:firstLine="15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Payment</w:t>
      </w:r>
      <w:r>
        <w:rPr>
          <w:rFonts w:hint="default" w:asciiTheme="minorAscii" w:hAnsiTheme="minorAscii"/>
          <w:spacing w:val="31"/>
        </w:rPr>
        <w:t xml:space="preserve"> </w:t>
      </w:r>
      <w:r>
        <w:rPr>
          <w:rFonts w:hint="default" w:asciiTheme="minorAscii" w:hAnsiTheme="minorAscii"/>
          <w:spacing w:val="-2"/>
        </w:rPr>
        <w:t>by 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Licensee to the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pursuant to clauses 4.8 or 8.6 or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respect of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conducting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Licensor of a traini</w:t>
      </w:r>
      <w:r>
        <w:rPr>
          <w:rFonts w:hint="default" w:asciiTheme="minorAscii" w:hAnsiTheme="minorAscii"/>
          <w:spacing w:val="-2"/>
        </w:rPr>
        <w:t>ng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course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referred to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 clause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5.1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must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made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within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30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Business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Days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receipt from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Licensor of a duly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prep</w:t>
      </w:r>
      <w:r>
        <w:rPr>
          <w:rFonts w:hint="default" w:asciiTheme="minorAscii" w:hAnsiTheme="minorAscii"/>
          <w:spacing w:val="-2"/>
        </w:rPr>
        <w:t>ared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account.</w:t>
      </w:r>
    </w:p>
    <w:p>
      <w:pPr>
        <w:pStyle w:val="2"/>
        <w:spacing w:before="208" w:line="179" w:lineRule="auto"/>
        <w:ind w:left="49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12.</w:t>
      </w:r>
      <w:r>
        <w:rPr>
          <w:rFonts w:hint="default" w:asciiTheme="minorAscii" w:hAnsiTheme="minorAscii"/>
          <w:b/>
          <w:bCs/>
          <w:color w:val="00558C"/>
          <w:spacing w:val="7"/>
          <w:sz w:val="28"/>
          <w:szCs w:val="28"/>
        </w:rPr>
        <w:t xml:space="preserve">        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APPROVALS AND CONSENTS</w:t>
      </w:r>
      <w:r>
        <w:rPr>
          <w:rFonts w:hint="default" w:asciiTheme="minorAscii" w:hAnsiTheme="minorAscii"/>
          <w:b/>
          <w:bCs/>
          <w:color w:val="00558C"/>
          <w:spacing w:val="17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BY</w:t>
      </w:r>
      <w:r>
        <w:rPr>
          <w:rFonts w:hint="default" w:asciiTheme="minorAscii" w:hAnsiTheme="minorAscii"/>
          <w:b/>
          <w:bCs/>
          <w:color w:val="00558C"/>
          <w:spacing w:val="19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LICENSOR</w:t>
      </w:r>
    </w:p>
    <w:p>
      <w:pPr>
        <w:pStyle w:val="2"/>
        <w:spacing w:before="179" w:line="214" w:lineRule="auto"/>
        <w:ind w:left="598" w:right="772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approval or consent that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required to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be given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under this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Licence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by 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may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gi</w:t>
      </w:r>
      <w:r>
        <w:rPr>
          <w:rFonts w:hint="default" w:asciiTheme="minorAscii" w:hAnsiTheme="minorAscii"/>
          <w:spacing w:val="-3"/>
        </w:rPr>
        <w:t>ven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3"/>
        </w:rPr>
        <w:t>only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by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3"/>
        </w:rPr>
        <w:t xml:space="preserve"> </w:t>
      </w:r>
      <w:r>
        <w:rPr>
          <w:rFonts w:hint="default" w:asciiTheme="minorAscii" w:hAnsiTheme="minorAscii"/>
          <w:spacing w:val="-2"/>
        </w:rPr>
        <w:t>person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performing duties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in the office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referred to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Item 9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of Schedule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1.</w:t>
      </w:r>
    </w:p>
    <w:p>
      <w:pPr>
        <w:pStyle w:val="2"/>
        <w:spacing w:before="205" w:line="179" w:lineRule="auto"/>
        <w:ind w:left="49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13.</w:t>
      </w:r>
      <w:r>
        <w:rPr>
          <w:rFonts w:hint="default" w:asciiTheme="minorAscii" w:hAnsiTheme="minorAscii"/>
          <w:b/>
          <w:bCs/>
          <w:color w:val="00558C"/>
          <w:spacing w:val="5"/>
          <w:sz w:val="28"/>
          <w:szCs w:val="28"/>
        </w:rPr>
        <w:t xml:space="preserve">        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TIME OF THE</w:t>
      </w:r>
      <w:r>
        <w:rPr>
          <w:rFonts w:hint="default" w:asciiTheme="minorAscii" w:hAnsiTheme="minorAscii"/>
          <w:b/>
          <w:bCs/>
          <w:color w:val="00558C"/>
          <w:spacing w:val="23"/>
          <w:w w:val="101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ESSENCE</w:t>
      </w:r>
    </w:p>
    <w:p>
      <w:pPr>
        <w:pStyle w:val="2"/>
        <w:spacing w:before="179" w:line="188" w:lineRule="auto"/>
        <w:ind w:left="59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Time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is of the essenc</w:t>
      </w:r>
      <w:r>
        <w:rPr>
          <w:rFonts w:hint="default" w:asciiTheme="minorAscii" w:hAnsiTheme="minorAscii"/>
          <w:spacing w:val="-2"/>
        </w:rPr>
        <w:t>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this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Licence.</w:t>
      </w:r>
    </w:p>
    <w:p>
      <w:pPr>
        <w:spacing w:line="188" w:lineRule="auto"/>
        <w:rPr>
          <w:rFonts w:hint="default" w:asciiTheme="minorAscii" w:hAnsiTheme="minorAscii"/>
        </w:rPr>
        <w:sectPr>
          <w:footerReference r:id="rId39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pStyle w:val="2"/>
        <w:spacing w:before="36" w:line="179" w:lineRule="auto"/>
        <w:ind w:left="49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14.</w:t>
      </w:r>
      <w:r>
        <w:rPr>
          <w:rFonts w:hint="default" w:asciiTheme="minorAscii" w:hAnsiTheme="minorAscii"/>
          <w:b/>
          <w:bCs/>
          <w:color w:val="00558C"/>
          <w:spacing w:val="6"/>
          <w:sz w:val="28"/>
          <w:szCs w:val="28"/>
        </w:rPr>
        <w:t xml:space="preserve">        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ARBITRATION</w:t>
      </w:r>
    </w:p>
    <w:p>
      <w:pPr>
        <w:pStyle w:val="2"/>
        <w:spacing w:before="195" w:line="179" w:lineRule="auto"/>
        <w:ind w:left="46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14.1.              SUBMISSION</w:t>
      </w:r>
    </w:p>
    <w:p>
      <w:pPr>
        <w:pStyle w:val="2"/>
        <w:spacing w:before="178" w:line="214" w:lineRule="auto"/>
        <w:ind w:left="598" w:right="76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3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dispute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arising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out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of this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Licence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must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submitted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arbitration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accordance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with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Institute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</w:rPr>
        <w:t xml:space="preserve"> Arbitrators Australia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</w:rPr>
        <w:t xml:space="preserve">Rules for the Conduct of </w:t>
      </w:r>
      <w:r>
        <w:rPr>
          <w:rFonts w:hint="default" w:asciiTheme="minorAscii" w:hAnsiTheme="minorAscii"/>
          <w:spacing w:val="-1"/>
        </w:rPr>
        <w:t>Commercial Arbitrations.</w:t>
      </w:r>
    </w:p>
    <w:p>
      <w:pPr>
        <w:pStyle w:val="2"/>
        <w:spacing w:before="192" w:line="179" w:lineRule="auto"/>
        <w:ind w:left="46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3"/>
          <w:sz w:val="24"/>
          <w:szCs w:val="24"/>
        </w:rPr>
        <w:t>14.2.</w:t>
      </w:r>
      <w:r>
        <w:rPr>
          <w:rFonts w:hint="default" w:asciiTheme="minorAscii" w:hAnsiTheme="minorAscii"/>
          <w:b/>
          <w:bCs/>
          <w:color w:val="00558C"/>
          <w:sz w:val="24"/>
          <w:szCs w:val="24"/>
        </w:rPr>
        <w:t xml:space="preserve">              </w:t>
      </w:r>
      <w:r>
        <w:rPr>
          <w:rFonts w:hint="default" w:asciiTheme="minorAscii" w:hAnsiTheme="minorAscii"/>
          <w:b/>
          <w:bCs/>
          <w:color w:val="00558C"/>
          <w:spacing w:val="-3"/>
          <w:sz w:val="24"/>
          <w:szCs w:val="24"/>
        </w:rPr>
        <w:t>COSTS</w:t>
      </w:r>
    </w:p>
    <w:p>
      <w:pPr>
        <w:pStyle w:val="2"/>
        <w:spacing w:before="178" w:line="214" w:lineRule="auto"/>
        <w:ind w:left="45" w:right="770" w:hanging="1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8"/>
        </w:rPr>
        <w:t xml:space="preserve"> </w:t>
      </w:r>
      <w:r>
        <w:rPr>
          <w:rFonts w:hint="default" w:asciiTheme="minorAscii" w:hAnsiTheme="minorAscii"/>
          <w:spacing w:val="-2"/>
        </w:rPr>
        <w:t>parties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agree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share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costs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arbitrator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appointed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under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clause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14.1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equally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between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them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pay their own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respective costs of and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incidental to the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appointment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arbitration.</w:t>
      </w:r>
    </w:p>
    <w:p>
      <w:pPr>
        <w:pStyle w:val="2"/>
        <w:spacing w:before="196" w:line="187" w:lineRule="auto"/>
        <w:ind w:left="49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15.         LICENSOR’S WORKS</w:t>
      </w:r>
    </w:p>
    <w:p>
      <w:pPr>
        <w:pStyle w:val="2"/>
        <w:spacing w:before="186" w:line="187" w:lineRule="auto"/>
        <w:ind w:left="46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15.1.              LICENSOR’S WORKS</w:t>
      </w:r>
    </w:p>
    <w:p>
      <w:pPr>
        <w:pStyle w:val="2"/>
        <w:spacing w:before="178" w:line="214" w:lineRule="auto"/>
        <w:ind w:left="604" w:right="773" w:hanging="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Licensor will carry out</w:t>
      </w:r>
      <w:r>
        <w:rPr>
          <w:rFonts w:hint="default" w:asciiTheme="minorAscii" w:hAnsiTheme="minorAscii"/>
          <w:spacing w:val="-2"/>
        </w:rPr>
        <w:t xml:space="preserve"> items ## identified in the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Lighthouse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Detail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Report forming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part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of the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BCA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Report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at the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1"/>
        </w:rPr>
        <w:t>Licensor’s expense within six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months of the Commencing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Date.</w:t>
      </w:r>
    </w:p>
    <w:p>
      <w:pPr>
        <w:pStyle w:val="2"/>
        <w:spacing w:before="195" w:line="179" w:lineRule="auto"/>
        <w:ind w:left="46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3"/>
          <w:sz w:val="24"/>
          <w:szCs w:val="24"/>
        </w:rPr>
        <w:t>15.2.</w:t>
      </w:r>
      <w:r>
        <w:rPr>
          <w:rFonts w:hint="default" w:asciiTheme="minorAscii" w:hAnsiTheme="minorAscii"/>
          <w:b/>
          <w:bCs/>
          <w:color w:val="00558C"/>
          <w:spacing w:val="1"/>
          <w:sz w:val="24"/>
          <w:szCs w:val="24"/>
        </w:rPr>
        <w:t xml:space="preserve">              </w:t>
      </w:r>
      <w:r>
        <w:rPr>
          <w:rFonts w:hint="default" w:asciiTheme="minorAscii" w:hAnsiTheme="minorAscii"/>
          <w:b/>
          <w:bCs/>
          <w:color w:val="00558C"/>
          <w:spacing w:val="-3"/>
          <w:sz w:val="24"/>
          <w:szCs w:val="24"/>
        </w:rPr>
        <w:t>NO</w:t>
      </w:r>
      <w:r>
        <w:rPr>
          <w:rFonts w:hint="default" w:asciiTheme="minorAscii" w:hAnsiTheme="minorAscii"/>
          <w:b/>
          <w:bCs/>
          <w:color w:val="00558C"/>
          <w:spacing w:val="24"/>
          <w:w w:val="101"/>
          <w:sz w:val="24"/>
          <w:szCs w:val="24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3"/>
          <w:sz w:val="24"/>
          <w:szCs w:val="24"/>
        </w:rPr>
        <w:t>PUBLIC ACCESS</w:t>
      </w:r>
    </w:p>
    <w:p>
      <w:pPr>
        <w:pStyle w:val="2"/>
        <w:spacing w:before="178" w:line="214" w:lineRule="auto"/>
        <w:ind w:left="597" w:right="772" w:hanging="1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Licensees will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not allow any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membe</w:t>
      </w:r>
      <w:r>
        <w:rPr>
          <w:rFonts w:hint="default" w:asciiTheme="minorAscii" w:hAnsiTheme="minorAscii"/>
          <w:spacing w:val="-2"/>
        </w:rPr>
        <w:t>r of 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public to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access 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Licensed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Area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until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notifies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Licensee that the works described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in clause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1</w:t>
      </w:r>
      <w:r>
        <w:rPr>
          <w:rFonts w:hint="default" w:asciiTheme="minorAscii" w:hAnsiTheme="minorAscii"/>
          <w:spacing w:val="-2"/>
        </w:rPr>
        <w:t>5.1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have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been completed.</w:t>
      </w:r>
    </w:p>
    <w:p>
      <w:pPr>
        <w:pStyle w:val="2"/>
        <w:spacing w:before="192" w:line="179" w:lineRule="auto"/>
        <w:ind w:left="46"/>
        <w:rPr>
          <w:rFonts w:hint="default" w:asciiTheme="minorAscii" w:hAnsiTheme="minorAscii"/>
          <w:sz w:val="24"/>
          <w:szCs w:val="24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4"/>
          <w:szCs w:val="24"/>
        </w:rPr>
        <w:t>15.3.              MAINTENANCE</w:t>
      </w:r>
    </w:p>
    <w:p>
      <w:pPr>
        <w:pStyle w:val="2"/>
        <w:spacing w:before="178" w:line="214" w:lineRule="auto"/>
        <w:ind w:left="31" w:right="772" w:hanging="1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1"/>
        </w:rPr>
        <w:t>Licensor will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car</w:t>
      </w:r>
      <w:r>
        <w:rPr>
          <w:rFonts w:hint="default" w:asciiTheme="minorAscii" w:hAnsiTheme="minorAscii"/>
          <w:spacing w:val="-2"/>
        </w:rPr>
        <w:t>ry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out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items ####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identified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 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Lighthouse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Detail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Report forming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part of the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BCA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Report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at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Licensor’s expense and as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part of the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Li</w:t>
      </w:r>
      <w:r>
        <w:rPr>
          <w:rFonts w:hint="default" w:asciiTheme="minorAscii" w:hAnsiTheme="minorAscii"/>
          <w:spacing w:val="-2"/>
        </w:rPr>
        <w:t>censor’s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routine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cyclic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maintenance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program.</w:t>
      </w:r>
    </w:p>
    <w:p>
      <w:pPr>
        <w:spacing w:line="214" w:lineRule="auto"/>
        <w:rPr>
          <w:rFonts w:hint="default" w:asciiTheme="minorAscii" w:hAnsiTheme="minorAscii"/>
        </w:rPr>
        <w:sectPr>
          <w:footerReference r:id="rId40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pStyle w:val="2"/>
        <w:spacing w:before="36" w:line="179" w:lineRule="auto"/>
        <w:ind w:left="4431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SCHEDULE</w:t>
      </w:r>
      <w:r>
        <w:rPr>
          <w:rFonts w:hint="default" w:asciiTheme="minorAscii" w:hAnsiTheme="minorAscii"/>
          <w:b/>
          <w:bCs/>
          <w:color w:val="00558C"/>
          <w:spacing w:val="20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1</w:t>
      </w:r>
    </w:p>
    <w:p>
      <w:pPr>
        <w:spacing w:line="247" w:lineRule="auto"/>
        <w:rPr>
          <w:rFonts w:hint="default" w:asciiTheme="minorAscii" w:hAnsiTheme="minorAscii"/>
          <w:sz w:val="21"/>
        </w:rPr>
      </w:pPr>
    </w:p>
    <w:p>
      <w:pPr>
        <w:spacing w:line="247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89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5"/>
        </w:rPr>
        <w:t>Item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5"/>
        </w:rPr>
        <w:t>1</w:t>
      </w:r>
      <w:r>
        <w:rPr>
          <w:rFonts w:hint="default" w:asciiTheme="minorAscii" w:hAnsiTheme="minorAscii"/>
        </w:rPr>
        <w:t xml:space="preserve">                                  </w:t>
      </w:r>
      <w:r>
        <w:rPr>
          <w:rFonts w:hint="default" w:asciiTheme="minorAscii" w:hAnsiTheme="minorAscii"/>
          <w:spacing w:val="-5"/>
        </w:rPr>
        <w:t>Land</w:t>
      </w:r>
      <w:r>
        <w:rPr>
          <w:rFonts w:hint="default" w:asciiTheme="minorAscii" w:hAnsiTheme="minorAscii"/>
          <w:spacing w:val="32"/>
          <w:w w:val="101"/>
        </w:rPr>
        <w:t xml:space="preserve"> </w:t>
      </w:r>
      <w:r>
        <w:rPr>
          <w:rFonts w:hint="default" w:asciiTheme="minorAscii" w:hAnsiTheme="minorAscii"/>
          <w:spacing w:val="-5"/>
        </w:rPr>
        <w:t>(clause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5"/>
        </w:rPr>
        <w:t>1.1)</w:t>
      </w:r>
    </w:p>
    <w:p>
      <w:pPr>
        <w:pStyle w:val="2"/>
        <w:spacing w:before="177" w:line="189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Item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2                                   Commencing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Date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(clause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1.1)</w:t>
      </w:r>
    </w:p>
    <w:p>
      <w:pPr>
        <w:pStyle w:val="2"/>
        <w:spacing w:before="178" w:line="188" w:lineRule="auto"/>
        <w:ind w:left="231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4"/>
        </w:rPr>
        <w:t>First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4"/>
        </w:rPr>
        <w:t>day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4"/>
        </w:rPr>
        <w:t>of</w:t>
      </w:r>
    </w:p>
    <w:p>
      <w:pPr>
        <w:pStyle w:val="2"/>
        <w:spacing w:before="177" w:line="189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Item 3                                   Terminating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Date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(clause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1.1)</w:t>
      </w:r>
    </w:p>
    <w:p>
      <w:pPr>
        <w:pStyle w:val="2"/>
        <w:spacing w:before="179" w:line="188" w:lineRule="auto"/>
        <w:ind w:left="229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Thirtieth day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</w:p>
    <w:p>
      <w:pPr>
        <w:pStyle w:val="2"/>
        <w:spacing w:before="177" w:line="189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Item 4                                   Term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(clause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1.1)</w:t>
      </w:r>
    </w:p>
    <w:p>
      <w:pPr>
        <w:pStyle w:val="2"/>
        <w:spacing w:before="189" w:line="179" w:lineRule="auto"/>
        <w:ind w:left="230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25 years</w:t>
      </w:r>
    </w:p>
    <w:p>
      <w:pPr>
        <w:pStyle w:val="2"/>
        <w:spacing w:before="176" w:line="190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 xml:space="preserve">Item 5                                 </w:t>
      </w:r>
      <w:r>
        <w:rPr>
          <w:rFonts w:hint="default" w:asciiTheme="minorAscii" w:hAnsiTheme="minorAscii"/>
          <w:spacing w:val="-2"/>
        </w:rPr>
        <w:t xml:space="preserve">  Option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(clause 3.2)</w:t>
      </w:r>
    </w:p>
    <w:p>
      <w:pPr>
        <w:pStyle w:val="2"/>
        <w:spacing w:before="188" w:line="179" w:lineRule="auto"/>
        <w:ind w:left="230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25 years</w:t>
      </w:r>
    </w:p>
    <w:p>
      <w:pPr>
        <w:spacing w:line="139" w:lineRule="exact"/>
        <w:rPr>
          <w:rFonts w:hint="default" w:asciiTheme="minorAscii" w:hAnsiTheme="minorAscii"/>
        </w:rPr>
      </w:pPr>
    </w:p>
    <w:p>
      <w:pPr>
        <w:spacing w:line="139" w:lineRule="exact"/>
        <w:rPr>
          <w:rFonts w:hint="default" w:asciiTheme="minorAscii" w:hAnsiTheme="minorAscii"/>
        </w:rPr>
        <w:sectPr>
          <w:footerReference r:id="rId41" w:type="default"/>
          <w:pgSz w:w="11907" w:h="16839"/>
          <w:pgMar w:top="1139" w:right="21" w:bottom="1495" w:left="878" w:header="6" w:footer="850" w:gutter="0"/>
          <w:cols w:equalWidth="0" w:num="1">
            <w:col w:w="11007"/>
          </w:cols>
        </w:sectPr>
      </w:pPr>
    </w:p>
    <w:p>
      <w:pPr>
        <w:pStyle w:val="2"/>
        <w:spacing w:before="50" w:line="179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4"/>
        </w:rPr>
        <w:t>Item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4"/>
        </w:rPr>
        <w:t>6</w:t>
      </w:r>
    </w:p>
    <w:p>
      <w:pPr>
        <w:spacing w:line="14" w:lineRule="auto"/>
        <w:rPr>
          <w:rFonts w:hint="default" w:asciiTheme="minorAscii" w:hAnsiTheme="minorAscii"/>
          <w:sz w:val="2"/>
        </w:rPr>
      </w:pPr>
      <w:r>
        <w:rPr>
          <w:rFonts w:hint="default" w:eastAsia="Arial" w:cs="Arial" w:asciiTheme="minorAscii" w:hAnsiTheme="minorAscii"/>
          <w:sz w:val="2"/>
          <w:szCs w:val="2"/>
        </w:rPr>
        <w:br w:type="column"/>
      </w:r>
    </w:p>
    <w:p>
      <w:pPr>
        <w:pStyle w:val="2"/>
        <w:spacing w:before="37" w:line="189" w:lineRule="auto"/>
        <w:ind w:left="84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Training Courses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(clause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5.2)</w:t>
      </w:r>
    </w:p>
    <w:p>
      <w:pPr>
        <w:pStyle w:val="2"/>
        <w:spacing w:before="177" w:line="187" w:lineRule="auto"/>
        <w:ind w:left="863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3"/>
        </w:rPr>
        <w:t>Maximum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number</w:t>
      </w:r>
    </w:p>
    <w:p>
      <w:pPr>
        <w:pStyle w:val="2"/>
        <w:spacing w:before="179" w:line="389" w:lineRule="exact"/>
        <w:ind w:left="854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  <w:position w:val="16"/>
        </w:rPr>
        <w:t>of</w:t>
      </w:r>
      <w:r>
        <w:rPr>
          <w:rFonts w:hint="default" w:asciiTheme="minorAscii" w:hAnsiTheme="minorAscii"/>
          <w:spacing w:val="18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people on</w:t>
      </w:r>
      <w:r>
        <w:rPr>
          <w:rFonts w:hint="default" w:asciiTheme="minorAscii" w:hAnsiTheme="minorAscii"/>
          <w:spacing w:val="9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course:</w:t>
      </w:r>
    </w:p>
    <w:p>
      <w:pPr>
        <w:pStyle w:val="2"/>
        <w:spacing w:line="153" w:lineRule="exact"/>
        <w:ind w:left="863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  <w:position w:val="-3"/>
        </w:rPr>
        <w:t>Duration of course:</w:t>
      </w:r>
    </w:p>
    <w:p>
      <w:pPr>
        <w:spacing w:line="14" w:lineRule="auto"/>
        <w:rPr>
          <w:rFonts w:hint="default" w:asciiTheme="minorAscii" w:hAnsiTheme="minorAscii"/>
          <w:sz w:val="2"/>
        </w:rPr>
      </w:pPr>
      <w:r>
        <w:rPr>
          <w:rFonts w:hint="default" w:eastAsia="Arial" w:cs="Arial" w:asciiTheme="minorAscii" w:hAnsiTheme="minorAscii"/>
          <w:sz w:val="2"/>
          <w:szCs w:val="2"/>
        </w:rPr>
        <w:br w:type="column"/>
      </w:r>
    </w:p>
    <w:p>
      <w:pPr>
        <w:spacing w:line="251" w:lineRule="auto"/>
        <w:rPr>
          <w:rFonts w:hint="default" w:asciiTheme="minorAscii" w:hAnsiTheme="minorAscii"/>
          <w:sz w:val="21"/>
        </w:rPr>
      </w:pPr>
    </w:p>
    <w:p>
      <w:pPr>
        <w:spacing w:line="251" w:lineRule="auto"/>
        <w:rPr>
          <w:rFonts w:hint="default" w:asciiTheme="minorAscii" w:hAnsiTheme="minorAscii"/>
          <w:sz w:val="21"/>
        </w:rPr>
      </w:pPr>
    </w:p>
    <w:p>
      <w:pPr>
        <w:spacing w:line="252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77" w:lineRule="auto"/>
        <w:ind w:left="144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t>5</w:t>
      </w:r>
    </w:p>
    <w:p>
      <w:pPr>
        <w:pStyle w:val="2"/>
        <w:spacing w:before="180" w:line="152" w:lineRule="exact"/>
        <w:ind w:left="14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5"/>
          <w:position w:val="-3"/>
        </w:rPr>
        <w:t>2</w:t>
      </w:r>
      <w:r>
        <w:rPr>
          <w:rFonts w:hint="default" w:asciiTheme="minorAscii" w:hAnsiTheme="minorAscii"/>
          <w:spacing w:val="19"/>
          <w:w w:val="101"/>
          <w:position w:val="-3"/>
        </w:rPr>
        <w:t xml:space="preserve"> </w:t>
      </w:r>
      <w:r>
        <w:rPr>
          <w:rFonts w:hint="default" w:asciiTheme="minorAscii" w:hAnsiTheme="minorAscii"/>
          <w:spacing w:val="-5"/>
          <w:position w:val="-3"/>
        </w:rPr>
        <w:t>hours</w:t>
      </w:r>
    </w:p>
    <w:p>
      <w:pPr>
        <w:spacing w:line="152" w:lineRule="exact"/>
        <w:rPr>
          <w:rFonts w:hint="default" w:asciiTheme="minorAscii" w:hAnsiTheme="minorAscii"/>
        </w:rPr>
        <w:sectPr>
          <w:type w:val="continuous"/>
          <w:pgSz w:w="11907" w:h="16839"/>
          <w:pgMar w:top="1139" w:right="21" w:bottom="1495" w:left="878" w:header="6" w:footer="850" w:gutter="0"/>
          <w:cols w:equalWidth="0" w:num="3">
            <w:col w:w="1453" w:space="0"/>
            <w:col w:w="3545" w:space="0"/>
            <w:col w:w="6010"/>
          </w:cols>
        </w:sectPr>
      </w:pPr>
    </w:p>
    <w:p>
      <w:pPr>
        <w:pStyle w:val="2"/>
        <w:spacing w:before="235" w:line="188" w:lineRule="auto"/>
        <w:ind w:left="230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Venue for course:</w:t>
      </w:r>
      <w:r>
        <w:rPr>
          <w:rFonts w:hint="default" w:asciiTheme="minorAscii" w:hAnsiTheme="minorAscii"/>
        </w:rPr>
        <w:t xml:space="preserve">                        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Land</w:t>
      </w:r>
    </w:p>
    <w:p>
      <w:pPr>
        <w:pStyle w:val="2"/>
        <w:spacing w:before="166" w:line="199" w:lineRule="auto"/>
        <w:ind w:left="230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Cost of course:                               $xxx    (adjusted    annually     in    accordance    w</w:t>
      </w:r>
      <w:r>
        <w:rPr>
          <w:rFonts w:hint="default" w:asciiTheme="minorAscii" w:hAnsiTheme="minorAscii"/>
          <w:spacing w:val="-2"/>
        </w:rPr>
        <w:t>ith     the</w:t>
      </w:r>
    </w:p>
    <w:p>
      <w:pPr>
        <w:pStyle w:val="2"/>
        <w:spacing w:before="58" w:line="189" w:lineRule="auto"/>
        <w:ind w:left="514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movement of the CPI since the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Commencing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Date)</w:t>
      </w:r>
    </w:p>
    <w:p>
      <w:pPr>
        <w:pStyle w:val="2"/>
        <w:spacing w:before="166" w:line="199" w:lineRule="auto"/>
        <w:ind w:left="229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Travel costs:                                   $xx  per  hour  (a</w:t>
      </w:r>
      <w:r>
        <w:rPr>
          <w:rFonts w:hint="default" w:asciiTheme="minorAscii" w:hAnsiTheme="minorAscii"/>
          <w:spacing w:val="-2"/>
        </w:rPr>
        <w:t>djusted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annually</w:t>
      </w:r>
      <w:r>
        <w:rPr>
          <w:rFonts w:hint="default" w:asciiTheme="minorAscii" w:hAnsiTheme="minorAscii"/>
          <w:spacing w:val="40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accordance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with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</w:p>
    <w:p>
      <w:pPr>
        <w:pStyle w:val="2"/>
        <w:spacing w:before="57" w:line="223" w:lineRule="auto"/>
        <w:ind w:left="5135" w:right="767" w:firstLine="13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movement</w:t>
      </w:r>
      <w:r>
        <w:rPr>
          <w:rFonts w:hint="default" w:asciiTheme="minorAscii" w:hAnsiTheme="minorAscii"/>
          <w:spacing w:val="3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3"/>
        </w:rPr>
        <w:t xml:space="preserve"> </w:t>
      </w:r>
      <w:r>
        <w:rPr>
          <w:rFonts w:hint="default" w:asciiTheme="minorAscii" w:hAnsiTheme="minorAscii"/>
          <w:spacing w:val="-2"/>
        </w:rPr>
        <w:t>CPI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since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Commencing</w:t>
      </w:r>
      <w:r>
        <w:rPr>
          <w:rFonts w:hint="default" w:asciiTheme="minorAscii" w:hAnsiTheme="minorAscii"/>
          <w:spacing w:val="40"/>
        </w:rPr>
        <w:t xml:space="preserve"> </w:t>
      </w:r>
      <w:r>
        <w:rPr>
          <w:rFonts w:hint="default" w:asciiTheme="minorAscii" w:hAnsiTheme="minorAscii"/>
          <w:spacing w:val="-2"/>
        </w:rPr>
        <w:t>D</w:t>
      </w:r>
      <w:r>
        <w:rPr>
          <w:rFonts w:hint="default" w:asciiTheme="minorAscii" w:hAnsiTheme="minorAscii"/>
          <w:spacing w:val="-3"/>
        </w:rPr>
        <w:t>ate)</w:t>
      </w:r>
      <w:r>
        <w:rPr>
          <w:rFonts w:hint="default" w:asciiTheme="minorAscii" w:hAnsiTheme="minorAscii"/>
          <w:spacing w:val="36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plus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travel  expenses  to   be</w:t>
      </w:r>
      <w:r>
        <w:rPr>
          <w:rFonts w:hint="default" w:asciiTheme="minorAscii" w:hAnsiTheme="minorAscii"/>
          <w:spacing w:val="18"/>
        </w:rPr>
        <w:t xml:space="preserve">  </w:t>
      </w:r>
      <w:r>
        <w:rPr>
          <w:rFonts w:hint="default" w:asciiTheme="minorAscii" w:hAnsiTheme="minorAscii"/>
          <w:spacing w:val="-1"/>
        </w:rPr>
        <w:t>reimbursed  on</w:t>
      </w:r>
      <w:r>
        <w:rPr>
          <w:rFonts w:hint="default" w:asciiTheme="minorAscii" w:hAnsiTheme="minorAscii"/>
          <w:spacing w:val="12"/>
        </w:rPr>
        <w:t xml:space="preserve">  </w:t>
      </w:r>
      <w:r>
        <w:rPr>
          <w:rFonts w:hint="default" w:asciiTheme="minorAscii" w:hAnsiTheme="minorAscii"/>
          <w:spacing w:val="-1"/>
        </w:rPr>
        <w:t>presentation  of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receipts</w:t>
      </w:r>
    </w:p>
    <w:p>
      <w:pPr>
        <w:pStyle w:val="2"/>
        <w:spacing w:before="177" w:line="214" w:lineRule="auto"/>
        <w:ind w:left="2306" w:right="768" w:firstLine="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If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course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conducted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conjunction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with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routine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maintenance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visit,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travelling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costs or disbursements are to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charged.</w:t>
      </w:r>
    </w:p>
    <w:p>
      <w:pPr>
        <w:pStyle w:val="2"/>
        <w:spacing w:before="177" w:line="189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Item 7                                   Cont</w:t>
      </w:r>
      <w:r>
        <w:rPr>
          <w:rFonts w:hint="default" w:asciiTheme="minorAscii" w:hAnsiTheme="minorAscii"/>
          <w:spacing w:val="-2"/>
        </w:rPr>
        <w:t>act at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(clause 9.1)</w:t>
      </w:r>
    </w:p>
    <w:p>
      <w:pPr>
        <w:pStyle w:val="2"/>
        <w:spacing w:before="178" w:line="188" w:lineRule="auto"/>
        <w:ind w:left="231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Name:                                              National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Property Of</w:t>
      </w:r>
      <w:r>
        <w:rPr>
          <w:rFonts w:hint="default" w:asciiTheme="minorAscii" w:hAnsiTheme="minorAscii"/>
          <w:spacing w:val="-2"/>
        </w:rPr>
        <w:t>ficer</w:t>
      </w:r>
    </w:p>
    <w:p>
      <w:pPr>
        <w:pStyle w:val="2"/>
        <w:spacing w:before="179" w:line="188" w:lineRule="auto"/>
        <w:ind w:left="513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Australian</w:t>
      </w:r>
      <w:r>
        <w:rPr>
          <w:rFonts w:hint="default" w:asciiTheme="minorAscii" w:hAnsiTheme="minorAscii"/>
          <w:spacing w:val="33"/>
        </w:rPr>
        <w:t xml:space="preserve"> </w:t>
      </w:r>
      <w:r>
        <w:rPr>
          <w:rFonts w:hint="default" w:asciiTheme="minorAscii" w:hAnsiTheme="minorAscii"/>
          <w:spacing w:val="-1"/>
        </w:rPr>
        <w:t>Maritime Safety Authority</w:t>
      </w:r>
    </w:p>
    <w:sdt>
      <w:sdtPr>
        <w:rPr>
          <w:rFonts w:hint="default" w:eastAsia="Calibri" w:cs="Calibri" w:asciiTheme="minorAscii" w:hAnsiTheme="minorAscii"/>
          <w:sz w:val="22"/>
          <w:szCs w:val="22"/>
        </w:rPr>
        <w:id w:val="23"/>
        <w:docPartObj>
          <w:docPartGallery w:val="Table of Contents"/>
          <w:docPartUnique/>
        </w:docPartObj>
      </w:sdtPr>
      <w:sdtEndPr>
        <w:rPr>
          <w:rFonts w:hint="default" w:eastAsia="Calibri" w:cs="Calibri" w:asciiTheme="minorAscii" w:hAnsiTheme="minorAscii"/>
          <w:sz w:val="22"/>
          <w:szCs w:val="22"/>
        </w:rPr>
      </w:sdtEndPr>
      <w:sdtContent>
        <w:p>
          <w:pPr>
            <w:pStyle w:val="2"/>
            <w:spacing w:before="179" w:line="187" w:lineRule="auto"/>
            <w:ind w:left="2301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</w:rPr>
            <w:t xml:space="preserve">Address:                           </w:t>
          </w:r>
          <w:r>
            <w:rPr>
              <w:rFonts w:hint="default" w:asciiTheme="minorAscii" w:hAnsiTheme="minorAscii"/>
              <w:spacing w:val="-1"/>
            </w:rPr>
            <w:t xml:space="preserve">               25</w:t>
          </w:r>
          <w:r>
            <w:rPr>
              <w:rFonts w:hint="default" w:asciiTheme="minorAscii" w:hAnsiTheme="minorAscii"/>
              <w:spacing w:val="12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>Constitution Ave, Canberra City ACT</w:t>
          </w:r>
          <w:r>
            <w:rPr>
              <w:rFonts w:hint="default" w:asciiTheme="minorAscii" w:hAnsiTheme="minorAscii"/>
              <w:spacing w:val="11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>2600</w:t>
          </w:r>
        </w:p>
        <w:p>
          <w:pPr>
            <w:pStyle w:val="2"/>
            <w:spacing w:before="180" w:line="187" w:lineRule="auto"/>
            <w:ind w:left="2315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1"/>
            </w:rPr>
            <w:t xml:space="preserve">Postal address:     </w:t>
          </w:r>
          <w:r>
            <w:rPr>
              <w:rFonts w:hint="default" w:asciiTheme="minorAscii" w:hAnsiTheme="minorAscii"/>
              <w:spacing w:val="-2"/>
            </w:rPr>
            <w:t xml:space="preserve">                          PO</w:t>
          </w:r>
          <w:r>
            <w:rPr>
              <w:rFonts w:hint="default" w:asciiTheme="minorAscii" w:hAnsiTheme="minorAscii"/>
              <w:spacing w:val="20"/>
            </w:rPr>
            <w:t xml:space="preserve"> </w:t>
          </w:r>
          <w:r>
            <w:rPr>
              <w:rFonts w:hint="default" w:asciiTheme="minorAscii" w:hAnsiTheme="minorAscii"/>
              <w:spacing w:val="-2"/>
            </w:rPr>
            <w:t>Box 2181,</w:t>
          </w:r>
          <w:r>
            <w:rPr>
              <w:rFonts w:hint="default" w:asciiTheme="minorAscii" w:hAnsiTheme="minorAscii"/>
              <w:spacing w:val="19"/>
            </w:rPr>
            <w:t xml:space="preserve"> </w:t>
          </w:r>
          <w:r>
            <w:rPr>
              <w:rFonts w:hint="default" w:asciiTheme="minorAscii" w:hAnsiTheme="minorAscii"/>
              <w:spacing w:val="-2"/>
            </w:rPr>
            <w:t>Belconnen ACT</w:t>
          </w:r>
          <w:r>
            <w:rPr>
              <w:rFonts w:hint="default" w:asciiTheme="minorAscii" w:hAnsiTheme="minorAscii"/>
              <w:spacing w:val="13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2"/>
            </w:rPr>
            <w:t>2601</w:t>
          </w:r>
        </w:p>
      </w:sdtContent>
    </w:sdt>
    <w:p>
      <w:pPr>
        <w:pStyle w:val="2"/>
        <w:spacing w:before="176" w:line="190" w:lineRule="auto"/>
        <w:ind w:left="229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Telephone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number:                      (06) 279 5645</w:t>
      </w:r>
    </w:p>
    <w:p>
      <w:pPr>
        <w:pStyle w:val="2"/>
        <w:spacing w:before="177" w:line="189" w:lineRule="auto"/>
        <w:ind w:left="231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Facsimile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2"/>
        </w:rPr>
        <w:t>number:</w:t>
      </w:r>
      <w:r>
        <w:rPr>
          <w:rFonts w:hint="default" w:asciiTheme="minorAscii" w:hAnsiTheme="minorAscii"/>
        </w:rPr>
        <w:t xml:space="preserve">                        </w:t>
      </w:r>
      <w:r>
        <w:rPr>
          <w:rFonts w:hint="default" w:asciiTheme="minorAscii" w:hAnsiTheme="minorAscii"/>
          <w:spacing w:val="-2"/>
        </w:rPr>
        <w:t>(06) 279 5950</w:t>
      </w:r>
    </w:p>
    <w:p>
      <w:pPr>
        <w:spacing w:line="246" w:lineRule="auto"/>
        <w:rPr>
          <w:rFonts w:hint="default" w:asciiTheme="minorAscii" w:hAnsiTheme="minorAscii"/>
          <w:sz w:val="21"/>
        </w:rPr>
      </w:pPr>
    </w:p>
    <w:p>
      <w:pPr>
        <w:spacing w:line="247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189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Item 8                                   Contac</w:t>
      </w:r>
      <w:r>
        <w:rPr>
          <w:rFonts w:hint="default" w:asciiTheme="minorAscii" w:hAnsiTheme="minorAscii"/>
          <w:spacing w:val="-2"/>
        </w:rPr>
        <w:t>t at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Licensee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(clause 9.1)</w:t>
      </w:r>
    </w:p>
    <w:p>
      <w:pPr>
        <w:pStyle w:val="2"/>
        <w:spacing w:before="191" w:line="177" w:lineRule="auto"/>
        <w:ind w:left="231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4"/>
        </w:rPr>
        <w:t>Name:</w:t>
      </w:r>
    </w:p>
    <w:p>
      <w:pPr>
        <w:pStyle w:val="2"/>
        <w:spacing w:before="180" w:line="389" w:lineRule="exact"/>
        <w:ind w:left="231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  <w:position w:val="16"/>
        </w:rPr>
        <w:t>Postal address:</w:t>
      </w:r>
    </w:p>
    <w:p>
      <w:pPr>
        <w:pStyle w:val="2"/>
        <w:spacing w:line="186" w:lineRule="auto"/>
        <w:ind w:left="2301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Address:</w:t>
      </w:r>
    </w:p>
    <w:p>
      <w:pPr>
        <w:pStyle w:val="2"/>
        <w:spacing w:before="180" w:line="169" w:lineRule="auto"/>
        <w:ind w:left="229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Telephone</w:t>
      </w:r>
      <w:r>
        <w:rPr>
          <w:rFonts w:hint="default" w:asciiTheme="minorAscii" w:hAnsiTheme="minorAscii"/>
          <w:spacing w:val="31"/>
        </w:rPr>
        <w:t xml:space="preserve"> </w:t>
      </w:r>
      <w:r>
        <w:rPr>
          <w:rFonts w:hint="default" w:asciiTheme="minorAscii" w:hAnsiTheme="minorAscii"/>
          <w:spacing w:val="-2"/>
        </w:rPr>
        <w:t>number:</w:t>
      </w:r>
    </w:p>
    <w:p>
      <w:pPr>
        <w:spacing w:line="169" w:lineRule="auto"/>
        <w:rPr>
          <w:rFonts w:hint="default" w:asciiTheme="minorAscii" w:hAnsiTheme="minorAscii"/>
        </w:rPr>
        <w:sectPr>
          <w:type w:val="continuous"/>
          <w:pgSz w:w="11907" w:h="16839"/>
          <w:pgMar w:top="1139" w:right="21" w:bottom="1495" w:left="878" w:header="6" w:footer="850" w:gutter="0"/>
          <w:cols w:equalWidth="0" w:num="1">
            <w:col w:w="11007"/>
          </w:cols>
        </w:sectPr>
      </w:pPr>
    </w:p>
    <w:p>
      <w:pPr>
        <w:pStyle w:val="2"/>
        <w:spacing w:before="8" w:line="187" w:lineRule="auto"/>
        <w:ind w:left="231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Facsimile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number:</w:t>
      </w:r>
    </w:p>
    <w:p>
      <w:pPr>
        <w:spacing w:line="248" w:lineRule="auto"/>
        <w:rPr>
          <w:rFonts w:hint="default" w:asciiTheme="minorAscii" w:hAnsiTheme="minorAscii"/>
          <w:sz w:val="21"/>
        </w:rPr>
      </w:pP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88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Item 9                                   Designation of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person who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may give c</w:t>
      </w:r>
      <w:r>
        <w:rPr>
          <w:rFonts w:hint="default" w:asciiTheme="minorAscii" w:hAnsiTheme="minorAscii"/>
          <w:spacing w:val="-2"/>
        </w:rPr>
        <w:t>onsents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approvals</w:t>
      </w:r>
    </w:p>
    <w:p>
      <w:pPr>
        <w:pStyle w:val="2"/>
        <w:spacing w:before="177" w:line="189" w:lineRule="auto"/>
        <w:ind w:left="2311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3"/>
        </w:rPr>
        <w:t>(clause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12)</w:t>
      </w:r>
    </w:p>
    <w:p>
      <w:pPr>
        <w:pStyle w:val="2"/>
        <w:spacing w:before="179" w:line="187" w:lineRule="auto"/>
        <w:ind w:left="231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Manager,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Business Services and Quality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</w:t>
      </w:r>
      <w:r>
        <w:rPr>
          <w:rFonts w:hint="default" w:asciiTheme="minorAscii" w:hAnsiTheme="minorAscii"/>
          <w:spacing w:val="-2"/>
        </w:rPr>
        <w:t>anagement</w:t>
      </w:r>
    </w:p>
    <w:p>
      <w:pPr>
        <w:spacing w:line="187" w:lineRule="auto"/>
        <w:rPr>
          <w:rFonts w:hint="default" w:asciiTheme="minorAscii" w:hAnsiTheme="minorAscii"/>
        </w:rPr>
        <w:sectPr>
          <w:footerReference r:id="rId42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pStyle w:val="2"/>
        <w:spacing w:before="36" w:line="179" w:lineRule="auto"/>
        <w:ind w:left="4431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z w:val="28"/>
          <w:szCs w:val="28"/>
        </w:rPr>
        <w:t>SCHEDULE</w:t>
      </w:r>
      <w:r>
        <w:rPr>
          <w:rFonts w:hint="default" w:asciiTheme="minorAscii" w:hAnsiTheme="minorAscii"/>
          <w:b/>
          <w:bCs/>
          <w:color w:val="00558C"/>
          <w:spacing w:val="1"/>
          <w:sz w:val="28"/>
          <w:szCs w:val="28"/>
        </w:rPr>
        <w:t xml:space="preserve"> 2</w:t>
      </w:r>
    </w:p>
    <w:p>
      <w:pPr>
        <w:spacing w:line="252" w:lineRule="auto"/>
        <w:rPr>
          <w:rFonts w:hint="default" w:asciiTheme="minorAscii" w:hAnsiTheme="minorAscii"/>
          <w:sz w:val="21"/>
        </w:rPr>
      </w:pPr>
    </w:p>
    <w:p>
      <w:pPr>
        <w:spacing w:line="253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79" w:lineRule="auto"/>
        <w:ind w:left="429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3"/>
        </w:rPr>
        <w:t>PLAN OF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PREMISES</w:t>
      </w:r>
    </w:p>
    <w:p>
      <w:pPr>
        <w:spacing w:line="179" w:lineRule="auto"/>
        <w:rPr>
          <w:rFonts w:hint="default" w:asciiTheme="minorAscii" w:hAnsiTheme="minorAscii"/>
        </w:rPr>
        <w:sectPr>
          <w:footerReference r:id="rId43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pStyle w:val="2"/>
        <w:spacing w:before="36" w:line="179" w:lineRule="auto"/>
        <w:ind w:left="4434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SCHEDULE #</w:t>
      </w:r>
    </w:p>
    <w:p>
      <w:pPr>
        <w:spacing w:line="252" w:lineRule="auto"/>
        <w:rPr>
          <w:rFonts w:hint="default" w:asciiTheme="minorAscii" w:hAnsiTheme="minorAscii"/>
          <w:sz w:val="21"/>
        </w:rPr>
      </w:pPr>
    </w:p>
    <w:p>
      <w:pPr>
        <w:spacing w:line="253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79" w:lineRule="auto"/>
        <w:ind w:left="296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CONDITIONS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1"/>
        </w:rPr>
        <w:t>RELATING TO CONDUCTING TOURS</w:t>
      </w: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87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1         No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more than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10 visitors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plus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guide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are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allowed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inside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Premises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at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2"/>
        </w:rPr>
        <w:t>time.</w:t>
      </w:r>
    </w:p>
    <w:p>
      <w:pPr>
        <w:pStyle w:val="2"/>
        <w:spacing w:before="179" w:line="388" w:lineRule="exact"/>
        <w:ind w:left="41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  <w:position w:val="16"/>
        </w:rPr>
        <w:t>2         Extra visitors</w:t>
      </w:r>
      <w:r>
        <w:rPr>
          <w:rFonts w:hint="default" w:asciiTheme="minorAscii" w:hAnsiTheme="minorAscii"/>
          <w:spacing w:val="10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are to</w:t>
      </w:r>
      <w:r>
        <w:rPr>
          <w:rFonts w:hint="default" w:asciiTheme="minorAscii" w:hAnsiTheme="minorAscii"/>
          <w:spacing w:val="19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remain</w:t>
      </w:r>
      <w:r>
        <w:rPr>
          <w:rFonts w:hint="default" w:asciiTheme="minorAscii" w:hAnsiTheme="minorAscii"/>
          <w:spacing w:val="9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outside</w:t>
      </w:r>
      <w:r>
        <w:rPr>
          <w:rFonts w:hint="default" w:asciiTheme="minorAscii" w:hAnsiTheme="minorAscii"/>
          <w:spacing w:val="-2"/>
          <w:position w:val="16"/>
        </w:rPr>
        <w:t xml:space="preserve"> the</w:t>
      </w:r>
      <w:r>
        <w:rPr>
          <w:rFonts w:hint="default" w:asciiTheme="minorAscii" w:hAnsiTheme="minorAscii"/>
          <w:spacing w:val="18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Premises</w:t>
      </w:r>
      <w:r>
        <w:rPr>
          <w:rFonts w:hint="default" w:asciiTheme="minorAscii" w:hAnsiTheme="minorAscii"/>
          <w:spacing w:val="16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until</w:t>
      </w:r>
      <w:r>
        <w:rPr>
          <w:rFonts w:hint="default" w:asciiTheme="minorAscii" w:hAnsiTheme="minorAscii"/>
          <w:spacing w:val="14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permitted</w:t>
      </w:r>
      <w:r>
        <w:rPr>
          <w:rFonts w:hint="default" w:asciiTheme="minorAscii" w:hAnsiTheme="minorAscii"/>
          <w:spacing w:val="3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to</w:t>
      </w:r>
      <w:r>
        <w:rPr>
          <w:rFonts w:hint="default" w:asciiTheme="minorAscii" w:hAnsiTheme="minorAscii"/>
          <w:spacing w:val="10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enter</w:t>
      </w:r>
      <w:r>
        <w:rPr>
          <w:rFonts w:hint="default" w:asciiTheme="minorAscii" w:hAnsiTheme="minorAscii"/>
          <w:spacing w:val="14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by</w:t>
      </w:r>
      <w:r>
        <w:rPr>
          <w:rFonts w:hint="default" w:asciiTheme="minorAscii" w:hAnsiTheme="minorAscii"/>
          <w:spacing w:val="5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the</w:t>
      </w:r>
      <w:r>
        <w:rPr>
          <w:rFonts w:hint="default" w:asciiTheme="minorAscii" w:hAnsiTheme="minorAscii"/>
          <w:spacing w:val="6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guide.</w:t>
      </w:r>
    </w:p>
    <w:p>
      <w:pPr>
        <w:pStyle w:val="2"/>
        <w:spacing w:before="1" w:line="187" w:lineRule="auto"/>
        <w:ind w:left="3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3         Visitors are to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remain as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one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1"/>
        </w:rPr>
        <w:t>group for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duration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of the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inspection.</w:t>
      </w:r>
    </w:p>
    <w:p>
      <w:pPr>
        <w:pStyle w:val="2"/>
        <w:spacing w:before="178" w:line="188" w:lineRule="auto"/>
        <w:ind w:left="33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4         The supervisor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must always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be the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1"/>
        </w:rPr>
        <w:t>first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person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i</w:t>
      </w:r>
      <w:r>
        <w:rPr>
          <w:rFonts w:hint="default" w:asciiTheme="minorAscii" w:hAnsiTheme="minorAscii"/>
          <w:spacing w:val="-2"/>
        </w:rPr>
        <w:t>nto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operational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areas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last</w:t>
      </w:r>
      <w:r>
        <w:rPr>
          <w:rFonts w:hint="default" w:asciiTheme="minorAscii" w:hAnsiTheme="minorAscii"/>
          <w:spacing w:val="17"/>
          <w:w w:val="102"/>
        </w:rPr>
        <w:t xml:space="preserve"> </w:t>
      </w:r>
      <w:r>
        <w:rPr>
          <w:rFonts w:hint="default" w:asciiTheme="minorAscii" w:hAnsiTheme="minorAscii"/>
          <w:spacing w:val="-2"/>
        </w:rPr>
        <w:t>person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out.</w:t>
      </w:r>
    </w:p>
    <w:p>
      <w:pPr>
        <w:pStyle w:val="2"/>
        <w:spacing w:before="179" w:line="214" w:lineRule="auto"/>
        <w:ind w:left="611" w:right="768" w:hanging="572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5         Visitors are to assemble at the ground floor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1"/>
        </w:rPr>
        <w:t>area. Then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under direction they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may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</w:t>
      </w:r>
      <w:r>
        <w:rPr>
          <w:rFonts w:hint="default" w:asciiTheme="minorAscii" w:hAnsiTheme="minorAscii"/>
          <w:spacing w:val="-2"/>
        </w:rPr>
        <w:t>oceed to the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landing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area</w:t>
      </w:r>
      <w:r>
        <w:rPr>
          <w:rFonts w:hint="default" w:asciiTheme="minorAscii" w:hAnsiTheme="minorAscii"/>
        </w:rPr>
        <w:t xml:space="preserve"> below the equipment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room with the supervisor following.</w:t>
      </w:r>
    </w:p>
    <w:p>
      <w:pPr>
        <w:pStyle w:val="2"/>
        <w:spacing w:before="179" w:line="214" w:lineRule="auto"/>
        <w:ind w:left="611" w:right="774" w:hanging="571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6         When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vis</w:t>
      </w:r>
      <w:r>
        <w:rPr>
          <w:rFonts w:hint="default" w:asciiTheme="minorAscii" w:hAnsiTheme="minorAscii"/>
          <w:spacing w:val="-2"/>
        </w:rPr>
        <w:t>itor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group</w:t>
      </w:r>
      <w:r>
        <w:rPr>
          <w:rFonts w:hint="default" w:asciiTheme="minorAscii" w:hAnsiTheme="minorAscii"/>
          <w:spacing w:val="31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assembled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on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  landing,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area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chained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off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visitors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are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only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proceed to the equipment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room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landing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under direct supervi</w:t>
      </w:r>
      <w:r>
        <w:rPr>
          <w:rFonts w:hint="default" w:asciiTheme="minorAscii" w:hAnsiTheme="minorAscii"/>
          <w:spacing w:val="-2"/>
        </w:rPr>
        <w:t>sion.</w:t>
      </w:r>
    </w:p>
    <w:p>
      <w:pPr>
        <w:pStyle w:val="2"/>
        <w:spacing w:before="176" w:line="214" w:lineRule="auto"/>
        <w:ind w:left="611" w:right="770" w:hanging="572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7         No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visitors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are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to  be  allowed  access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2"/>
        </w:rPr>
        <w:t>lant</w:t>
      </w:r>
      <w:r>
        <w:rPr>
          <w:rFonts w:hint="default" w:asciiTheme="minorAscii" w:hAnsiTheme="minorAscii"/>
          <w:spacing w:val="-3"/>
        </w:rPr>
        <w:t>ern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room</w:t>
      </w:r>
      <w:r>
        <w:rPr>
          <w:rFonts w:hint="default" w:asciiTheme="minorAscii" w:hAnsiTheme="minorAscii"/>
          <w:spacing w:val="31"/>
        </w:rPr>
        <w:t xml:space="preserve"> </w:t>
      </w:r>
      <w:r>
        <w:rPr>
          <w:rFonts w:hint="default" w:asciiTheme="minorAscii" w:hAnsiTheme="minorAscii"/>
          <w:spacing w:val="-3"/>
        </w:rPr>
        <w:t>or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3"/>
        </w:rPr>
        <w:t>the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3"/>
        </w:rPr>
        <w:t>balcony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3"/>
        </w:rPr>
        <w:t>of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the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3"/>
        </w:rPr>
        <w:t>lantern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room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3"/>
        </w:rPr>
        <w:t>unless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3"/>
        </w:rPr>
        <w:t>prior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permission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has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been given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 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Licen</w:t>
      </w:r>
      <w:r>
        <w:rPr>
          <w:rFonts w:hint="default" w:asciiTheme="minorAscii" w:hAnsiTheme="minorAscii"/>
          <w:spacing w:val="-3"/>
        </w:rPr>
        <w:t>sor.</w:t>
      </w:r>
    </w:p>
    <w:p>
      <w:pPr>
        <w:pStyle w:val="2"/>
        <w:spacing w:before="178" w:line="214" w:lineRule="auto"/>
        <w:ind w:left="600" w:right="773" w:hanging="563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8         Movement to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equi</w:t>
      </w:r>
      <w:r>
        <w:rPr>
          <w:rFonts w:hint="default" w:asciiTheme="minorAscii" w:hAnsiTheme="minorAscii"/>
          <w:spacing w:val="-2"/>
        </w:rPr>
        <w:t>pment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room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balcony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controlled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supervisor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who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must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remain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with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</w:rPr>
        <w:t xml:space="preserve"> group for the duration o</w:t>
      </w:r>
      <w:r>
        <w:rPr>
          <w:rFonts w:hint="default" w:asciiTheme="minorAscii" w:hAnsiTheme="minorAscii"/>
          <w:spacing w:val="-1"/>
        </w:rPr>
        <w:t>f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1"/>
        </w:rPr>
        <w:t>visit.</w:t>
      </w:r>
    </w:p>
    <w:p>
      <w:pPr>
        <w:pStyle w:val="2"/>
        <w:spacing w:before="179" w:line="214" w:lineRule="auto"/>
        <w:ind w:left="604" w:right="774" w:hanging="56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9         Upon completion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of the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inspection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of the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equipment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area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gr</w:t>
      </w:r>
      <w:r>
        <w:rPr>
          <w:rFonts w:hint="default" w:asciiTheme="minorAscii" w:hAnsiTheme="minorAscii"/>
          <w:spacing w:val="-2"/>
        </w:rPr>
        <w:t>oup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must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re-assemble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at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landing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below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and only</w:t>
      </w:r>
      <w:r>
        <w:rPr>
          <w:rFonts w:hint="default" w:asciiTheme="minorAscii" w:hAnsiTheme="minorAscii"/>
          <w:spacing w:val="33"/>
        </w:rPr>
        <w:t xml:space="preserve"> </w:t>
      </w:r>
      <w:r>
        <w:rPr>
          <w:rFonts w:hint="default" w:asciiTheme="minorAscii" w:hAnsiTheme="minorAscii"/>
          <w:spacing w:val="-1"/>
        </w:rPr>
        <w:t>proceed down to the ground floor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area when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directed.</w:t>
      </w:r>
    </w:p>
    <w:p>
      <w:pPr>
        <w:pStyle w:val="2"/>
        <w:spacing w:before="181" w:line="213" w:lineRule="auto"/>
        <w:ind w:left="608" w:right="773" w:hanging="561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10       Under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no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circumstances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the  Premises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entrance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door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remain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open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unsuper</w:t>
      </w:r>
      <w:r>
        <w:rPr>
          <w:rFonts w:hint="default" w:asciiTheme="minorAscii" w:hAnsiTheme="minorAscii"/>
          <w:spacing w:val="-3"/>
        </w:rPr>
        <w:t>vised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3"/>
        </w:rPr>
        <w:t>whilst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a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3"/>
        </w:rPr>
        <w:t>group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is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inside.</w:t>
      </w:r>
    </w:p>
    <w:p>
      <w:pPr>
        <w:pStyle w:val="2"/>
        <w:spacing w:before="180" w:line="388" w:lineRule="exact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  <w:position w:val="16"/>
        </w:rPr>
        <w:t>11       Supervisors are to</w:t>
      </w:r>
      <w:r>
        <w:rPr>
          <w:rFonts w:hint="default" w:asciiTheme="minorAscii" w:hAnsiTheme="minorAscii"/>
          <w:spacing w:val="12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ensu</w:t>
      </w:r>
      <w:r>
        <w:rPr>
          <w:rFonts w:hint="default" w:asciiTheme="minorAscii" w:hAnsiTheme="minorAscii"/>
          <w:spacing w:val="-2"/>
          <w:position w:val="16"/>
        </w:rPr>
        <w:t>re that equipment</w:t>
      </w:r>
      <w:r>
        <w:rPr>
          <w:rFonts w:hint="default" w:asciiTheme="minorAscii" w:hAnsiTheme="minorAscii"/>
          <w:spacing w:val="15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is</w:t>
      </w:r>
      <w:r>
        <w:rPr>
          <w:rFonts w:hint="default" w:asciiTheme="minorAscii" w:hAnsiTheme="minorAscii"/>
          <w:spacing w:val="17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not</w:t>
      </w:r>
      <w:r>
        <w:rPr>
          <w:rFonts w:hint="default" w:asciiTheme="minorAscii" w:hAnsiTheme="minorAscii"/>
          <w:spacing w:val="15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isolated</w:t>
      </w:r>
      <w:r>
        <w:rPr>
          <w:rFonts w:hint="default" w:asciiTheme="minorAscii" w:hAnsiTheme="minorAscii"/>
          <w:spacing w:val="9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or</w:t>
      </w:r>
      <w:r>
        <w:rPr>
          <w:rFonts w:hint="default" w:asciiTheme="minorAscii" w:hAnsiTheme="minorAscii"/>
          <w:spacing w:val="17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placed</w:t>
      </w:r>
      <w:r>
        <w:rPr>
          <w:rFonts w:hint="default" w:asciiTheme="minorAscii" w:hAnsiTheme="minorAscii"/>
          <w:spacing w:val="14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in</w:t>
      </w:r>
      <w:r>
        <w:rPr>
          <w:rFonts w:hint="default" w:asciiTheme="minorAscii" w:hAnsiTheme="minorAscii"/>
          <w:spacing w:val="10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an</w:t>
      </w:r>
      <w:r>
        <w:rPr>
          <w:rFonts w:hint="default" w:asciiTheme="minorAscii" w:hAnsiTheme="minorAscii"/>
          <w:spacing w:val="14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inoperative</w:t>
      </w:r>
      <w:r>
        <w:rPr>
          <w:rFonts w:hint="default" w:asciiTheme="minorAscii" w:hAnsiTheme="minorAscii"/>
          <w:spacing w:val="1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condition.</w:t>
      </w:r>
    </w:p>
    <w:p>
      <w:pPr>
        <w:pStyle w:val="2"/>
        <w:spacing w:before="1" w:line="186" w:lineRule="auto"/>
        <w:ind w:left="4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12       The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Premises entrance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door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is to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remain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locked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between visits.</w:t>
      </w:r>
    </w:p>
    <w:p>
      <w:pPr>
        <w:spacing w:line="186" w:lineRule="auto"/>
        <w:rPr>
          <w:rFonts w:hint="default" w:asciiTheme="minorAscii" w:hAnsiTheme="minorAscii"/>
        </w:rPr>
        <w:sectPr>
          <w:footerReference r:id="rId44" w:type="default"/>
          <w:pgSz w:w="11907" w:h="16839"/>
          <w:pgMar w:top="1139" w:right="21" w:bottom="1495" w:left="878" w:header="6" w:footer="850" w:gutter="0"/>
          <w:cols w:space="720" w:num="1"/>
        </w:sectPr>
      </w:pPr>
    </w:p>
    <w:sdt>
      <w:sdtPr>
        <w:rPr>
          <w:rFonts w:hint="default" w:eastAsia="Calibri" w:cs="Calibri" w:asciiTheme="minorAscii" w:hAnsiTheme="minorAscii"/>
          <w:sz w:val="28"/>
          <w:szCs w:val="28"/>
        </w:rPr>
        <w:id w:val="27"/>
        <w:docPartObj>
          <w:docPartGallery w:val="Table of Contents"/>
          <w:docPartUnique/>
        </w:docPartObj>
      </w:sdtPr>
      <w:sdtEndPr>
        <w:rPr>
          <w:rFonts w:hint="default" w:eastAsia="Calibri" w:cs="Calibri" w:asciiTheme="minorAscii" w:hAnsiTheme="minorAscii"/>
          <w:sz w:val="22"/>
          <w:szCs w:val="22"/>
        </w:rPr>
      </w:sdtEndPr>
      <w:sdtContent>
        <w:p>
          <w:pPr>
            <w:pStyle w:val="2"/>
            <w:spacing w:before="36" w:line="179" w:lineRule="auto"/>
            <w:ind w:left="3923"/>
            <w:rPr>
              <w:rFonts w:hint="default" w:asciiTheme="minorAscii" w:hAnsiTheme="minorAscii"/>
              <w:sz w:val="28"/>
              <w:szCs w:val="28"/>
            </w:rPr>
          </w:pPr>
          <w:r>
            <w:rPr>
              <w:rFonts w:hint="default" w:asciiTheme="minorAscii" w:hAnsiTheme="minorAscii"/>
              <w:b/>
              <w:bCs/>
              <w:color w:val="00558C"/>
              <w:sz w:val="28"/>
              <w:szCs w:val="28"/>
            </w:rPr>
            <w:t>TABLE OF CONTENTS</w:t>
          </w:r>
        </w:p>
        <w:p>
          <w:pPr>
            <w:pStyle w:val="2"/>
            <w:spacing w:before="189" w:line="179" w:lineRule="auto"/>
            <w:ind w:left="47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3"/>
            </w:rPr>
            <w:t>1.</w:t>
          </w:r>
          <w:r>
            <w:rPr>
              <w:rFonts w:hint="default" w:asciiTheme="minorAscii" w:hAnsiTheme="minorAscii"/>
              <w:spacing w:val="1"/>
            </w:rPr>
            <w:t xml:space="preserve">           </w:t>
          </w:r>
          <w:r>
            <w:rPr>
              <w:rFonts w:hint="default" w:asciiTheme="minorAscii" w:hAnsiTheme="minorAscii"/>
              <w:spacing w:val="-3"/>
            </w:rPr>
            <w:t>DEFINITIONS</w:t>
          </w:r>
          <w:r>
            <w:rPr>
              <w:rFonts w:hint="default" w:asciiTheme="minorAscii" w:hAnsiTheme="minorAscii"/>
              <w:spacing w:val="1"/>
            </w:rPr>
            <w:t xml:space="preserve">                                                      </w:t>
          </w:r>
          <w:r>
            <w:rPr>
              <w:rFonts w:hint="default" w:asciiTheme="minorAscii" w:hAnsiTheme="minorAscii"/>
            </w:rPr>
            <w:t xml:space="preserve">   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"bookmark27"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3"/>
            </w:rPr>
            <w:t>1</w:t>
          </w:r>
          <w:r>
            <w:rPr>
              <w:rFonts w:hint="default" w:asciiTheme="minorAscii" w:hAnsiTheme="minorAscii"/>
              <w:spacing w:val="-3"/>
            </w:rPr>
            <w:fldChar w:fldCharType="end"/>
          </w:r>
        </w:p>
        <w:p>
          <w:pPr>
            <w:pStyle w:val="2"/>
            <w:spacing w:before="176" w:line="188" w:lineRule="auto"/>
            <w:ind w:left="755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1"/>
            </w:rPr>
            <w:t xml:space="preserve">1.1         Defined Terms                                   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"bookmark28"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1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86" w:line="181" w:lineRule="auto"/>
            <w:ind w:left="755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1"/>
            </w:rPr>
            <w:t xml:space="preserve">1.2         Interpretations                                  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"bookmark29"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3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88" w:line="179" w:lineRule="auto"/>
            <w:ind w:left="41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3"/>
            </w:rPr>
            <w:t>2.</w:t>
          </w:r>
          <w:r>
            <w:rPr>
              <w:rFonts w:hint="default" w:asciiTheme="minorAscii" w:hAnsiTheme="minorAscii"/>
              <w:spacing w:val="1"/>
            </w:rPr>
            <w:t xml:space="preserve">           </w:t>
          </w:r>
          <w:r>
            <w:rPr>
              <w:rFonts w:hint="default" w:asciiTheme="minorAscii" w:hAnsiTheme="minorAscii"/>
              <w:spacing w:val="-3"/>
            </w:rPr>
            <w:t>LICENCE</w:t>
          </w:r>
          <w:r>
            <w:rPr>
              <w:rFonts w:hint="default" w:asciiTheme="minorAscii" w:hAnsiTheme="minorAscii"/>
              <w:spacing w:val="1"/>
            </w:rPr>
            <w:t xml:space="preserve">                                              </w:t>
          </w:r>
          <w:r>
            <w:rPr>
              <w:rFonts w:hint="default" w:asciiTheme="minorAscii" w:hAnsiTheme="minorAscii"/>
            </w:rPr>
            <w:t xml:space="preserve">           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"bookmark30"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3"/>
            </w:rPr>
            <w:t>4</w:t>
          </w:r>
          <w:r>
            <w:rPr>
              <w:rFonts w:hint="default" w:asciiTheme="minorAscii" w:hAnsiTheme="minorAscii"/>
              <w:spacing w:val="-3"/>
            </w:rPr>
            <w:fldChar w:fldCharType="end"/>
          </w:r>
        </w:p>
        <w:p>
          <w:pPr>
            <w:pStyle w:val="2"/>
            <w:spacing w:before="178" w:line="188" w:lineRule="auto"/>
            <w:ind w:left="749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2"/>
            </w:rPr>
            <w:t>2.1         Grant of</w:t>
          </w:r>
          <w:r>
            <w:rPr>
              <w:rFonts w:hint="default" w:asciiTheme="minorAscii" w:hAnsiTheme="minorAscii"/>
              <w:spacing w:val="29"/>
            </w:rPr>
            <w:t xml:space="preserve"> </w:t>
          </w:r>
          <w:r>
            <w:rPr>
              <w:rFonts w:hint="default" w:asciiTheme="minorAscii" w:hAnsiTheme="minorAscii"/>
              <w:spacing w:val="-2"/>
            </w:rPr>
            <w:t>Licence</w:t>
          </w:r>
          <w:r>
            <w:rPr>
              <w:rFonts w:hint="default" w:asciiTheme="minorAscii" w:hAnsiTheme="minorAscii"/>
            </w:rPr>
            <w:t xml:space="preserve">                             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"bookmark31"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2"/>
            </w:rPr>
            <w:t>4</w:t>
          </w:r>
          <w:r>
            <w:rPr>
              <w:rFonts w:hint="default" w:asciiTheme="minorAscii" w:hAnsiTheme="minorAscii"/>
              <w:spacing w:val="-2"/>
            </w:rPr>
            <w:fldChar w:fldCharType="end"/>
          </w:r>
        </w:p>
        <w:p>
          <w:pPr>
            <w:pStyle w:val="2"/>
            <w:spacing w:before="187" w:line="180" w:lineRule="auto"/>
            <w:ind w:left="749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4"/>
            </w:rPr>
            <w:t>2.2</w:t>
          </w:r>
          <w:r>
            <w:rPr>
              <w:rFonts w:hint="default" w:asciiTheme="minorAscii" w:hAnsiTheme="minorAscii"/>
              <w:spacing w:val="1"/>
            </w:rPr>
            <w:t xml:space="preserve">         </w:t>
          </w:r>
          <w:r>
            <w:rPr>
              <w:rFonts w:hint="default" w:asciiTheme="minorAscii" w:hAnsiTheme="minorAscii"/>
              <w:spacing w:val="-4"/>
            </w:rPr>
            <w:t>Licence</w:t>
          </w:r>
          <w:r>
            <w:rPr>
              <w:rFonts w:hint="default" w:asciiTheme="minorAscii" w:hAnsiTheme="minorAscii"/>
              <w:spacing w:val="21"/>
            </w:rPr>
            <w:t xml:space="preserve"> </w:t>
          </w:r>
          <w:r>
            <w:rPr>
              <w:rFonts w:hint="default" w:asciiTheme="minorAscii" w:hAnsiTheme="minorAscii"/>
              <w:spacing w:val="-4"/>
            </w:rPr>
            <w:t>Fee</w:t>
          </w:r>
          <w:r>
            <w:rPr>
              <w:rFonts w:hint="default" w:asciiTheme="minorAscii" w:hAnsiTheme="minorAscii"/>
              <w:spacing w:val="1"/>
            </w:rPr>
            <w:t xml:space="preserve">                                  </w:t>
          </w:r>
          <w:r>
            <w:rPr>
              <w:rFonts w:hint="default" w:asciiTheme="minorAscii" w:hAnsiTheme="minorAscii"/>
            </w:rPr>
            <w:t xml:space="preserve">   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"bookmark32"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4"/>
            </w:rPr>
            <w:t>4</w:t>
          </w:r>
          <w:r>
            <w:rPr>
              <w:rFonts w:hint="default" w:asciiTheme="minorAscii" w:hAnsiTheme="minorAscii"/>
              <w:spacing w:val="-4"/>
            </w:rPr>
            <w:fldChar w:fldCharType="end"/>
          </w:r>
        </w:p>
        <w:p>
          <w:pPr>
            <w:pStyle w:val="2"/>
            <w:spacing w:before="188" w:line="180" w:lineRule="auto"/>
            <w:ind w:left="750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3"/>
            </w:rPr>
            <w:t>2.3         No</w:t>
          </w:r>
          <w:r>
            <w:rPr>
              <w:rFonts w:hint="default" w:asciiTheme="minorAscii" w:hAnsiTheme="minorAscii"/>
              <w:spacing w:val="32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3"/>
            </w:rPr>
            <w:t>Licence</w:t>
          </w:r>
          <w:r>
            <w:rPr>
              <w:rFonts w:hint="default" w:asciiTheme="minorAscii" w:hAnsiTheme="minorAscii"/>
              <w:spacing w:val="17"/>
            </w:rPr>
            <w:t xml:space="preserve"> </w:t>
          </w:r>
          <w:r>
            <w:rPr>
              <w:rFonts w:hint="default" w:asciiTheme="minorAscii" w:hAnsiTheme="minorAscii"/>
              <w:spacing w:val="-3"/>
            </w:rPr>
            <w:t>Fee</w:t>
          </w:r>
          <w:r>
            <w:rPr>
              <w:rFonts w:hint="default" w:asciiTheme="minorAscii" w:hAnsiTheme="minorAscii"/>
              <w:spacing w:val="17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3"/>
            </w:rPr>
            <w:t>Review</w:t>
          </w:r>
          <w:r>
            <w:rPr>
              <w:rFonts w:hint="default" w:asciiTheme="minorAscii" w:hAnsiTheme="minorAscii"/>
              <w:spacing w:val="1"/>
            </w:rPr>
            <w:t xml:space="preserve">                         </w:t>
          </w:r>
          <w:r>
            <w:rPr>
              <w:rFonts w:hint="default" w:asciiTheme="minorAscii" w:hAnsiTheme="minorAscii"/>
            </w:rPr>
            <w:t xml:space="preserve">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"bookmark33"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3"/>
            </w:rPr>
            <w:t>4</w:t>
          </w:r>
          <w:r>
            <w:rPr>
              <w:rFonts w:hint="default" w:asciiTheme="minorAscii" w:hAnsiTheme="minorAscii"/>
              <w:spacing w:val="-3"/>
            </w:rPr>
            <w:fldChar w:fldCharType="end"/>
          </w:r>
        </w:p>
        <w:p>
          <w:pPr>
            <w:pStyle w:val="2"/>
            <w:spacing w:before="189" w:line="179" w:lineRule="auto"/>
            <w:ind w:left="750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2"/>
            </w:rPr>
            <w:t>2.4         No Tenancy</w:t>
          </w:r>
          <w:r>
            <w:rPr>
              <w:rFonts w:hint="default" w:asciiTheme="minorAscii" w:hAnsiTheme="minorAscii"/>
              <w:spacing w:val="1"/>
            </w:rPr>
            <w:t xml:space="preserve">                                 </w:t>
          </w:r>
          <w:r>
            <w:rPr>
              <w:rFonts w:hint="default" w:asciiTheme="minorAscii" w:hAnsiTheme="minorAscii"/>
            </w:rPr>
            <w:t xml:space="preserve">    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"bookmark34"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2"/>
            </w:rPr>
            <w:t>4</w:t>
          </w:r>
          <w:r>
            <w:rPr>
              <w:rFonts w:hint="default" w:asciiTheme="minorAscii" w:hAnsiTheme="minorAscii"/>
              <w:spacing w:val="-2"/>
            </w:rPr>
            <w:fldChar w:fldCharType="end"/>
          </w:r>
        </w:p>
        <w:p>
          <w:pPr>
            <w:pStyle w:val="2"/>
            <w:spacing w:before="178" w:line="188" w:lineRule="auto"/>
            <w:ind w:left="750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1"/>
            </w:rPr>
            <w:t>2.5         Licensor</w:t>
          </w:r>
          <w:r>
            <w:rPr>
              <w:rFonts w:hint="default" w:asciiTheme="minorAscii" w:hAnsiTheme="minorAscii"/>
              <w:spacing w:val="15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>may</w:t>
          </w:r>
          <w:r>
            <w:rPr>
              <w:rFonts w:hint="default" w:asciiTheme="minorAscii" w:hAnsiTheme="minorAscii"/>
              <w:spacing w:val="15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>recover costs from</w:t>
          </w:r>
          <w:r>
            <w:rPr>
              <w:rFonts w:hint="default" w:asciiTheme="minorAscii" w:hAnsiTheme="minorAscii"/>
              <w:spacing w:val="18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 xml:space="preserve">Licensee                                                                               </w:t>
          </w:r>
          <w:r>
            <w:rPr>
              <w:rFonts w:hint="default" w:asciiTheme="minorAscii" w:hAnsiTheme="minorAscii"/>
              <w:spacing w:val="-2"/>
            </w:rPr>
            <w:t xml:space="preserve">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"bookmark35"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2"/>
            </w:rPr>
            <w:t>4</w:t>
          </w:r>
          <w:r>
            <w:rPr>
              <w:rFonts w:hint="default" w:asciiTheme="minorAscii" w:hAnsiTheme="minorAscii"/>
              <w:spacing w:val="-2"/>
            </w:rPr>
            <w:fldChar w:fldCharType="end"/>
          </w:r>
        </w:p>
        <w:p>
          <w:pPr>
            <w:pStyle w:val="2"/>
            <w:spacing w:before="188" w:line="179" w:lineRule="auto"/>
            <w:ind w:left="41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</w:rPr>
            <w:t>3.           TERM OF</w:t>
          </w:r>
          <w:r>
            <w:rPr>
              <w:rFonts w:hint="default" w:asciiTheme="minorAscii" w:hAnsiTheme="minorAscii"/>
              <w:spacing w:val="16"/>
            </w:rPr>
            <w:t xml:space="preserve"> </w:t>
          </w:r>
          <w:r>
            <w:rPr>
              <w:rFonts w:hint="default" w:asciiTheme="minorAscii" w:hAnsiTheme="minorAscii"/>
            </w:rPr>
            <w:t xml:space="preserve">LICENCE       </w:t>
          </w:r>
          <w:r>
            <w:rPr>
              <w:rFonts w:hint="default" w:asciiTheme="minorAscii" w:hAnsiTheme="minorAscii"/>
              <w:spacing w:val="-1"/>
            </w:rPr>
            <w:t xml:space="preserve">                                    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"bookmark36"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5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89" w:line="179" w:lineRule="auto"/>
            <w:ind w:left="749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</w:rPr>
            <w:t>3.1</w:t>
          </w:r>
          <w:r>
            <w:rPr>
              <w:rFonts w:hint="default" w:asciiTheme="minorAscii" w:hAnsiTheme="minorAscii"/>
              <w:spacing w:val="4"/>
            </w:rPr>
            <w:t xml:space="preserve">        </w:t>
          </w:r>
          <w:r>
            <w:rPr>
              <w:rFonts w:hint="default" w:asciiTheme="minorAscii" w:hAnsiTheme="minorAscii"/>
            </w:rPr>
            <w:t xml:space="preserve">Term                                                                   </w:t>
          </w:r>
          <w:r>
            <w:rPr>
              <w:rFonts w:hint="default" w:asciiTheme="minorAscii" w:hAnsiTheme="minorAscii"/>
              <w:spacing w:val="-1"/>
            </w:rPr>
            <w:t xml:space="preserve">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"bookmark37"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5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76" w:line="188" w:lineRule="auto"/>
            <w:ind w:left="749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</w:rPr>
            <w:t xml:space="preserve">3.2         Option of a further Term                  </w:t>
          </w:r>
          <w:r>
            <w:rPr>
              <w:rFonts w:hint="default" w:asciiTheme="minorAscii" w:hAnsiTheme="minorAscii"/>
              <w:spacing w:val="-1"/>
            </w:rPr>
            <w:t xml:space="preserve">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"bookmark38"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5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79" w:line="187" w:lineRule="auto"/>
            <w:ind w:left="749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1"/>
            </w:rPr>
            <w:t>3.3         Licence terminates with</w:t>
          </w:r>
          <w:r>
            <w:rPr>
              <w:rFonts w:hint="default" w:asciiTheme="minorAscii" w:hAnsiTheme="minorAscii"/>
              <w:spacing w:val="16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 xml:space="preserve">Lease       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"bookmark39"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5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80" w:line="187" w:lineRule="auto"/>
            <w:ind w:left="36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1"/>
            </w:rPr>
            <w:t>4.           LICENSEE'S</w:t>
          </w:r>
          <w:r>
            <w:rPr>
              <w:rFonts w:hint="default" w:asciiTheme="minorAscii" w:hAnsiTheme="minorAscii"/>
              <w:spacing w:val="18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>USE OF THE</w:t>
          </w:r>
          <w:r>
            <w:rPr>
              <w:rFonts w:hint="default" w:asciiTheme="minorAscii" w:hAnsiTheme="minorAscii"/>
              <w:spacing w:val="17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>LICENSED</w:t>
          </w:r>
          <w:r>
            <w:rPr>
              <w:rFonts w:hint="default" w:asciiTheme="minorAscii" w:hAnsiTheme="minorAscii"/>
              <w:spacing w:val="5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 xml:space="preserve">AREA                                                                                                  </w:t>
          </w:r>
          <w:r>
            <w:rPr>
              <w:rFonts w:hint="default" w:asciiTheme="minorAscii" w:hAnsiTheme="minorAscii"/>
              <w:spacing w:val="-2"/>
            </w:rPr>
            <w:t xml:space="preserve">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"bookmark40"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2"/>
            </w:rPr>
            <w:t>5</w:t>
          </w:r>
          <w:r>
            <w:rPr>
              <w:rFonts w:hint="default" w:asciiTheme="minorAscii" w:hAnsiTheme="minorAscii"/>
              <w:spacing w:val="-2"/>
            </w:rPr>
            <w:fldChar w:fldCharType="end"/>
          </w:r>
        </w:p>
        <w:p>
          <w:pPr>
            <w:pStyle w:val="2"/>
            <w:spacing w:before="180" w:line="187" w:lineRule="auto"/>
            <w:ind w:left="744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1"/>
            </w:rPr>
            <w:t>4.1         Licensee</w:t>
          </w:r>
          <w:r>
            <w:rPr>
              <w:rFonts w:hint="default" w:asciiTheme="minorAscii" w:hAnsiTheme="minorAscii"/>
              <w:spacing w:val="18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>not to obstruct</w:t>
          </w:r>
          <w:r>
            <w:rPr>
              <w:rFonts w:hint="default" w:asciiTheme="minorAscii" w:hAnsiTheme="minorAscii"/>
              <w:spacing w:val="19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 xml:space="preserve">Licensor                                                                                         </w:t>
          </w:r>
          <w:r>
            <w:rPr>
              <w:rFonts w:hint="default" w:asciiTheme="minorAscii" w:hAnsiTheme="minorAscii"/>
              <w:spacing w:val="-2"/>
            </w:rPr>
            <w:t xml:space="preserve">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"bookmark41"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2"/>
            </w:rPr>
            <w:t>5</w:t>
          </w:r>
          <w:r>
            <w:rPr>
              <w:rFonts w:hint="default" w:asciiTheme="minorAscii" w:hAnsiTheme="minorAscii"/>
              <w:spacing w:val="-2"/>
            </w:rPr>
            <w:fldChar w:fldCharType="end"/>
          </w:r>
        </w:p>
        <w:p>
          <w:pPr>
            <w:pStyle w:val="2"/>
            <w:spacing w:before="179" w:line="187" w:lineRule="auto"/>
            <w:ind w:left="744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</w:rPr>
            <w:t xml:space="preserve">4.2         Improvements or Alterations                                     </w:t>
          </w:r>
          <w:r>
            <w:rPr>
              <w:rFonts w:hint="default" w:asciiTheme="minorAscii" w:hAnsiTheme="minorAscii"/>
              <w:spacing w:val="-1"/>
            </w:rPr>
            <w:t xml:space="preserve">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"bookmark42"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6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89" w:line="179" w:lineRule="auto"/>
            <w:ind w:left="744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</w:rPr>
            <w:t>4.3</w:t>
          </w:r>
          <w:r>
            <w:rPr>
              <w:rFonts w:hint="default" w:asciiTheme="minorAscii" w:hAnsiTheme="minorAscii"/>
              <w:spacing w:val="5"/>
            </w:rPr>
            <w:t xml:space="preserve">        </w:t>
          </w:r>
          <w:r>
            <w:rPr>
              <w:rFonts w:hint="default" w:asciiTheme="minorAscii" w:hAnsiTheme="minorAscii"/>
            </w:rPr>
            <w:t xml:space="preserve">Consent                                                                                             </w:t>
          </w:r>
          <w:r>
            <w:rPr>
              <w:rFonts w:hint="default" w:asciiTheme="minorAscii" w:hAnsiTheme="minorAscii"/>
              <w:spacing w:val="-1"/>
            </w:rPr>
            <w:t xml:space="preserve">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"bookmark43"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6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80" w:line="187" w:lineRule="auto"/>
            <w:ind w:left="744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</w:rPr>
            <w:t>4.4</w:t>
          </w:r>
          <w:r>
            <w:rPr>
              <w:rFonts w:hint="default" w:asciiTheme="minorAscii" w:hAnsiTheme="minorAscii"/>
              <w:spacing w:val="5"/>
            </w:rPr>
            <w:t xml:space="preserve">        </w:t>
          </w:r>
          <w:r>
            <w:rPr>
              <w:rFonts w:hint="default" w:asciiTheme="minorAscii" w:hAnsiTheme="minorAscii"/>
            </w:rPr>
            <w:t xml:space="preserve">Approved Alterations                    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"bookmark44"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</w:rPr>
            <w:t>6</w:t>
          </w:r>
          <w:r>
            <w:rPr>
              <w:rFonts w:hint="default" w:asciiTheme="minorAscii" w:hAnsiTheme="minorAscii"/>
            </w:rPr>
            <w:fldChar w:fldCharType="end"/>
          </w:r>
        </w:p>
        <w:p>
          <w:pPr>
            <w:pStyle w:val="2"/>
            <w:spacing w:before="178" w:line="188" w:lineRule="auto"/>
            <w:ind w:left="744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</w:rPr>
            <w:t>4.5         Restoration of</w:t>
          </w:r>
          <w:r>
            <w:rPr>
              <w:rFonts w:hint="default" w:asciiTheme="minorAscii" w:hAnsiTheme="minorAscii"/>
              <w:spacing w:val="17"/>
              <w:w w:val="101"/>
            </w:rPr>
            <w:t xml:space="preserve"> </w:t>
          </w:r>
          <w:r>
            <w:rPr>
              <w:rFonts w:hint="default" w:asciiTheme="minorAscii" w:hAnsiTheme="minorAscii"/>
            </w:rPr>
            <w:t>Lice</w:t>
          </w:r>
          <w:r>
            <w:rPr>
              <w:rFonts w:hint="default" w:asciiTheme="minorAscii" w:hAnsiTheme="minorAscii"/>
              <w:spacing w:val="-1"/>
            </w:rPr>
            <w:t xml:space="preserve">nsed Area         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"bookmark45"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6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78" w:line="188" w:lineRule="auto"/>
            <w:ind w:left="744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</w:rPr>
            <w:t>4.6         Obligations of</w:t>
          </w:r>
          <w:r>
            <w:rPr>
              <w:rFonts w:hint="default" w:asciiTheme="minorAscii" w:hAnsiTheme="minorAscii"/>
              <w:spacing w:val="14"/>
              <w:w w:val="101"/>
            </w:rPr>
            <w:t xml:space="preserve"> </w:t>
          </w:r>
          <w:r>
            <w:rPr>
              <w:rFonts w:hint="default" w:asciiTheme="minorAscii" w:hAnsiTheme="minorAscii"/>
            </w:rPr>
            <w:t xml:space="preserve">Licensee           </w:t>
          </w:r>
          <w:r>
            <w:rPr>
              <w:rFonts w:hint="default" w:asciiTheme="minorAscii" w:hAnsiTheme="minorAscii"/>
              <w:spacing w:val="-1"/>
            </w:rPr>
            <w:t xml:space="preserve">        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"bookmark46"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6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79" w:line="188" w:lineRule="auto"/>
            <w:ind w:left="744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</w:rPr>
            <w:t>4.7         Evidence of con</w:t>
          </w:r>
          <w:r>
            <w:rPr>
              <w:rFonts w:hint="default" w:asciiTheme="minorAscii" w:hAnsiTheme="minorAscii"/>
              <w:spacing w:val="-1"/>
            </w:rPr>
            <w:t>sents</w:t>
          </w:r>
          <w:r>
            <w:rPr>
              <w:rFonts w:hint="default" w:asciiTheme="minorAscii" w:hAnsiTheme="minorAscii"/>
              <w:spacing w:val="8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>and</w:t>
          </w:r>
          <w:r>
            <w:rPr>
              <w:rFonts w:hint="default" w:asciiTheme="minorAscii" w:hAnsiTheme="minorAscii"/>
              <w:spacing w:val="17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 xml:space="preserve">permits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"bookmark47"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7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76" w:line="188" w:lineRule="auto"/>
            <w:ind w:left="744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1"/>
            </w:rPr>
            <w:t>4.8         Licensor</w:t>
          </w:r>
          <w:r>
            <w:rPr>
              <w:rFonts w:hint="default" w:asciiTheme="minorAscii" w:hAnsiTheme="minorAscii"/>
              <w:spacing w:val="14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>may</w:t>
          </w:r>
          <w:r>
            <w:rPr>
              <w:rFonts w:hint="default" w:asciiTheme="minorAscii" w:hAnsiTheme="minorAscii"/>
              <w:spacing w:val="16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>recover costs of works from</w:t>
          </w:r>
          <w:r>
            <w:rPr>
              <w:rFonts w:hint="default" w:asciiTheme="minorAscii" w:hAnsiTheme="minorAscii"/>
              <w:spacing w:val="17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 xml:space="preserve">Licensee                                              </w:t>
          </w:r>
          <w:r>
            <w:rPr>
              <w:rFonts w:hint="default" w:asciiTheme="minorAscii" w:hAnsiTheme="minorAscii"/>
              <w:spacing w:val="-2"/>
            </w:rPr>
            <w:t xml:space="preserve">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"bookmark48"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2"/>
            </w:rPr>
            <w:t>7</w:t>
          </w:r>
          <w:r>
            <w:rPr>
              <w:rFonts w:hint="default" w:asciiTheme="minorAscii" w:hAnsiTheme="minorAscii"/>
              <w:spacing w:val="-2"/>
            </w:rPr>
            <w:fldChar w:fldCharType="end"/>
          </w:r>
        </w:p>
        <w:p>
          <w:pPr>
            <w:pStyle w:val="2"/>
            <w:spacing w:before="180" w:line="187" w:lineRule="auto"/>
            <w:ind w:left="744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</w:rPr>
            <w:t>4.9</w:t>
          </w:r>
          <w:r>
            <w:rPr>
              <w:rFonts w:hint="default" w:asciiTheme="minorAscii" w:hAnsiTheme="minorAscii"/>
              <w:spacing w:val="5"/>
            </w:rPr>
            <w:t xml:space="preserve">        </w:t>
          </w:r>
          <w:r>
            <w:rPr>
              <w:rFonts w:hint="default" w:asciiTheme="minorAscii" w:hAnsiTheme="minorAscii"/>
            </w:rPr>
            <w:t>Substances</w:t>
          </w:r>
          <w:r>
            <w:rPr>
              <w:rFonts w:hint="default" w:asciiTheme="minorAscii" w:hAnsiTheme="minorAscii"/>
              <w:spacing w:val="18"/>
            </w:rPr>
            <w:t xml:space="preserve"> </w:t>
          </w:r>
          <w:r>
            <w:rPr>
              <w:rFonts w:hint="default" w:asciiTheme="minorAscii" w:hAnsiTheme="minorAscii"/>
            </w:rPr>
            <w:t>prohibited on</w:t>
          </w:r>
          <w:r>
            <w:rPr>
              <w:rFonts w:hint="default" w:asciiTheme="minorAscii" w:hAnsiTheme="minorAscii"/>
              <w:spacing w:val="18"/>
              <w:w w:val="101"/>
            </w:rPr>
            <w:t xml:space="preserve"> </w:t>
          </w:r>
          <w:r>
            <w:rPr>
              <w:rFonts w:hint="default" w:asciiTheme="minorAscii" w:hAnsiTheme="minorAscii"/>
            </w:rPr>
            <w:t xml:space="preserve">Licensed Area        </w:t>
          </w:r>
          <w:r>
            <w:rPr>
              <w:rFonts w:hint="default" w:asciiTheme="minorAscii" w:hAnsiTheme="minorAscii"/>
              <w:spacing w:val="-1"/>
            </w:rPr>
            <w:t xml:space="preserve">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"bookmark49"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7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80" w:line="186" w:lineRule="auto"/>
            <w:ind w:left="744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</w:rPr>
            <w:t>4.10</w:t>
          </w:r>
          <w:r>
            <w:rPr>
              <w:rFonts w:hint="default" w:asciiTheme="minorAscii" w:hAnsiTheme="minorAscii"/>
              <w:spacing w:val="4"/>
            </w:rPr>
            <w:t xml:space="preserve">      </w:t>
          </w:r>
          <w:r>
            <w:rPr>
              <w:rFonts w:hint="default" w:asciiTheme="minorAscii" w:hAnsiTheme="minorAscii"/>
            </w:rPr>
            <w:t>Warranty</w:t>
          </w:r>
          <w:r>
            <w:rPr>
              <w:rFonts w:hint="default" w:asciiTheme="minorAscii" w:hAnsiTheme="minorAscii"/>
              <w:spacing w:val="18"/>
            </w:rPr>
            <w:t xml:space="preserve"> </w:t>
          </w:r>
          <w:r>
            <w:rPr>
              <w:rFonts w:hint="default" w:asciiTheme="minorAscii" w:hAnsiTheme="minorAscii"/>
            </w:rPr>
            <w:t xml:space="preserve">regarding access                                             </w:t>
          </w:r>
          <w:r>
            <w:rPr>
              <w:rFonts w:hint="default" w:asciiTheme="minorAscii" w:hAnsiTheme="minorAscii"/>
              <w:spacing w:val="-1"/>
            </w:rPr>
            <w:t xml:space="preserve">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"bookmark50"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7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86" w:line="181" w:lineRule="auto"/>
            <w:ind w:left="745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</w:rPr>
            <w:t>4.11</w:t>
          </w:r>
          <w:r>
            <w:rPr>
              <w:rFonts w:hint="default" w:asciiTheme="minorAscii" w:hAnsiTheme="minorAscii"/>
              <w:spacing w:val="6"/>
            </w:rPr>
            <w:t xml:space="preserve">      </w:t>
          </w:r>
          <w:r>
            <w:rPr>
              <w:rFonts w:hint="default" w:asciiTheme="minorAscii" w:hAnsiTheme="minorAscii"/>
            </w:rPr>
            <w:t>Emergency</w:t>
          </w:r>
          <w:r>
            <w:rPr>
              <w:rFonts w:hint="default" w:asciiTheme="minorAscii" w:hAnsiTheme="minorAscii"/>
              <w:spacing w:val="18"/>
            </w:rPr>
            <w:t xml:space="preserve"> </w:t>
          </w:r>
          <w:r>
            <w:rPr>
              <w:rFonts w:hint="default" w:asciiTheme="minorAscii" w:hAnsiTheme="minorAscii"/>
            </w:rPr>
            <w:t xml:space="preserve">repairs                  </w:t>
          </w:r>
          <w:r>
            <w:rPr>
              <w:rFonts w:hint="default" w:asciiTheme="minorAscii" w:hAnsiTheme="minorAscii"/>
              <w:spacing w:val="-1"/>
            </w:rPr>
            <w:t xml:space="preserve">         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"bookmark51"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8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79" w:line="188" w:lineRule="auto"/>
            <w:ind w:left="745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1"/>
            </w:rPr>
            <w:t>4.12</w:t>
          </w:r>
          <w:r>
            <w:rPr>
              <w:rFonts w:hint="default" w:asciiTheme="minorAscii" w:hAnsiTheme="minorAscii"/>
              <w:spacing w:val="6"/>
            </w:rPr>
            <w:t xml:space="preserve">      </w:t>
          </w:r>
          <w:r>
            <w:rPr>
              <w:rFonts w:hint="default" w:asciiTheme="minorAscii" w:hAnsiTheme="minorAscii"/>
              <w:spacing w:val="-1"/>
            </w:rPr>
            <w:t>Licensee to</w:t>
          </w:r>
          <w:r>
            <w:rPr>
              <w:rFonts w:hint="default" w:asciiTheme="minorAscii" w:hAnsiTheme="minorAscii"/>
              <w:spacing w:val="20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>be</w:t>
          </w:r>
          <w:r>
            <w:rPr>
              <w:rFonts w:hint="default" w:asciiTheme="minorAscii" w:hAnsiTheme="minorAscii"/>
              <w:spacing w:val="17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>notified of</w:t>
          </w:r>
          <w:r>
            <w:rPr>
              <w:rFonts w:hint="default" w:asciiTheme="minorAscii" w:hAnsiTheme="minorAscii"/>
              <w:spacing w:val="17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 xml:space="preserve">Lease surrender                                        </w:t>
          </w:r>
          <w:r>
            <w:rPr>
              <w:rFonts w:hint="default" w:asciiTheme="minorAscii" w:hAnsiTheme="minorAscii"/>
              <w:spacing w:val="-2"/>
            </w:rPr>
            <w:t xml:space="preserve">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"bookmark52"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2"/>
            </w:rPr>
            <w:t>8</w:t>
          </w:r>
          <w:r>
            <w:rPr>
              <w:rFonts w:hint="default" w:asciiTheme="minorAscii" w:hAnsiTheme="minorAscii"/>
              <w:spacing w:val="-2"/>
            </w:rPr>
            <w:fldChar w:fldCharType="end"/>
          </w:r>
        </w:p>
        <w:p>
          <w:pPr>
            <w:pStyle w:val="2"/>
            <w:spacing w:before="188" w:line="179" w:lineRule="auto"/>
            <w:ind w:left="43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</w:rPr>
            <w:t xml:space="preserve">5.           CONDUCTING OF TOURS                                                           </w:t>
          </w:r>
          <w:r>
            <w:rPr>
              <w:rFonts w:hint="default" w:asciiTheme="minorAscii" w:hAnsiTheme="minorAscii"/>
              <w:spacing w:val="-1"/>
            </w:rPr>
            <w:t xml:space="preserve">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"bookmark53"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8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87" w:line="181" w:lineRule="auto"/>
            <w:ind w:left="751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</w:rPr>
            <w:t>5.1</w:t>
          </w:r>
          <w:r>
            <w:rPr>
              <w:rFonts w:hint="default" w:asciiTheme="minorAscii" w:hAnsiTheme="minorAscii"/>
              <w:spacing w:val="5"/>
            </w:rPr>
            <w:t xml:space="preserve">        </w:t>
          </w:r>
          <w:r>
            <w:rPr>
              <w:rFonts w:hint="default" w:asciiTheme="minorAscii" w:hAnsiTheme="minorAscii"/>
            </w:rPr>
            <w:t xml:space="preserve">Supervision                                                                             </w:t>
          </w:r>
          <w:r>
            <w:rPr>
              <w:rFonts w:hint="default" w:asciiTheme="minorAscii" w:hAnsiTheme="minorAscii"/>
              <w:spacing w:val="-1"/>
            </w:rPr>
            <w:t xml:space="preserve">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"bookmark54"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8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86" w:line="181" w:lineRule="auto"/>
            <w:ind w:left="751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</w:rPr>
            <w:t>5.2</w:t>
          </w:r>
          <w:r>
            <w:rPr>
              <w:rFonts w:hint="default" w:asciiTheme="minorAscii" w:hAnsiTheme="minorAscii"/>
              <w:spacing w:val="4"/>
            </w:rPr>
            <w:t xml:space="preserve">        </w:t>
          </w:r>
          <w:r>
            <w:rPr>
              <w:rFonts w:hint="default" w:asciiTheme="minorAscii" w:hAnsiTheme="minorAscii"/>
            </w:rPr>
            <w:t xml:space="preserve">Training course                                                                                         </w:t>
          </w:r>
          <w:r>
            <w:rPr>
              <w:rFonts w:hint="default" w:asciiTheme="minorAscii" w:hAnsiTheme="minorAscii"/>
              <w:spacing w:val="-1"/>
            </w:rPr>
            <w:t xml:space="preserve">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"bookmark55"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8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80" w:line="187" w:lineRule="auto"/>
            <w:ind w:left="751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</w:rPr>
            <w:t>5.3</w:t>
          </w:r>
          <w:r>
            <w:rPr>
              <w:rFonts w:hint="default" w:asciiTheme="minorAscii" w:hAnsiTheme="minorAscii"/>
              <w:spacing w:val="5"/>
            </w:rPr>
            <w:t xml:space="preserve">        </w:t>
          </w:r>
          <w:r>
            <w:rPr>
              <w:rFonts w:hint="default" w:asciiTheme="minorAscii" w:hAnsiTheme="minorAscii"/>
            </w:rPr>
            <w:t xml:space="preserve">General conditions                                                        </w:t>
          </w:r>
          <w:r>
            <w:rPr>
              <w:rFonts w:hint="default" w:asciiTheme="minorAscii" w:hAnsiTheme="minorAscii"/>
              <w:spacing w:val="-1"/>
            </w:rPr>
            <w:t xml:space="preserve">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"bookmark56"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8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79" w:line="187" w:lineRule="auto"/>
            <w:ind w:left="751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1"/>
            </w:rPr>
            <w:t>5.4         Publish</w:t>
          </w:r>
          <w:r>
            <w:rPr>
              <w:rFonts w:hint="default" w:asciiTheme="minorAscii" w:hAnsiTheme="minorAscii"/>
              <w:spacing w:val="-2"/>
            </w:rPr>
            <w:t>ed</w:t>
          </w:r>
          <w:r>
            <w:rPr>
              <w:rFonts w:hint="default" w:asciiTheme="minorAscii" w:hAnsiTheme="minorAscii"/>
              <w:spacing w:val="16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2"/>
            </w:rPr>
            <w:t>material</w:t>
          </w:r>
          <w:r>
            <w:rPr>
              <w:rFonts w:hint="default" w:asciiTheme="minorAscii" w:hAnsiTheme="minorAscii"/>
              <w:spacing w:val="1"/>
            </w:rPr>
            <w:t xml:space="preserve">                                                </w:t>
          </w:r>
          <w:r>
            <w:rPr>
              <w:rFonts w:hint="default" w:asciiTheme="minorAscii" w:hAnsiTheme="minorAscii"/>
            </w:rPr>
            <w:t xml:space="preserve">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"bookmark57"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2"/>
            </w:rPr>
            <w:t>8</w:t>
          </w:r>
          <w:r>
            <w:rPr>
              <w:rFonts w:hint="default" w:asciiTheme="minorAscii" w:hAnsiTheme="minorAscii"/>
              <w:spacing w:val="-2"/>
            </w:rPr>
            <w:fldChar w:fldCharType="end"/>
          </w:r>
        </w:p>
        <w:p>
          <w:pPr>
            <w:pStyle w:val="2"/>
            <w:spacing w:before="176" w:line="188" w:lineRule="auto"/>
            <w:ind w:left="751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</w:rPr>
            <w:t>5.5</w:t>
          </w:r>
          <w:r>
            <w:rPr>
              <w:rFonts w:hint="default" w:asciiTheme="minorAscii" w:hAnsiTheme="minorAscii"/>
              <w:spacing w:val="4"/>
            </w:rPr>
            <w:t xml:space="preserve">        </w:t>
          </w:r>
          <w:r>
            <w:rPr>
              <w:rFonts w:hint="default" w:asciiTheme="minorAscii" w:hAnsiTheme="minorAscii"/>
            </w:rPr>
            <w:t xml:space="preserve">Advertisements, souvenirs and artefacts                                                        </w:t>
          </w:r>
          <w:r>
            <w:rPr>
              <w:rFonts w:hint="default" w:asciiTheme="minorAscii" w:hAnsiTheme="minorAscii"/>
              <w:spacing w:val="-1"/>
            </w:rPr>
            <w:t xml:space="preserve">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"bookmark58"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8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89" w:line="179" w:lineRule="auto"/>
            <w:ind w:left="751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</w:rPr>
            <w:t xml:space="preserve">5.6         Consent                             </w:t>
          </w:r>
          <w:r>
            <w:rPr>
              <w:rFonts w:hint="default" w:asciiTheme="minorAscii" w:hAnsiTheme="minorAscii"/>
              <w:spacing w:val="-1"/>
            </w:rPr>
            <w:t xml:space="preserve">                 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"bookmark59"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9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78" w:line="188" w:lineRule="auto"/>
            <w:ind w:left="751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</w:rPr>
            <w:t>5.7</w:t>
          </w:r>
          <w:r>
            <w:rPr>
              <w:rFonts w:hint="default" w:asciiTheme="minorAscii" w:hAnsiTheme="minorAscii"/>
              <w:spacing w:val="4"/>
            </w:rPr>
            <w:t xml:space="preserve">        </w:t>
          </w:r>
          <w:r>
            <w:rPr>
              <w:rFonts w:hint="default" w:asciiTheme="minorAscii" w:hAnsiTheme="minorAscii"/>
            </w:rPr>
            <w:t>Artwork for</w:t>
          </w:r>
          <w:r>
            <w:rPr>
              <w:rFonts w:hint="default" w:asciiTheme="minorAscii" w:hAnsiTheme="minorAscii"/>
              <w:spacing w:val="21"/>
              <w:w w:val="101"/>
            </w:rPr>
            <w:t xml:space="preserve"> </w:t>
          </w:r>
          <w:r>
            <w:rPr>
              <w:rFonts w:hint="default" w:asciiTheme="minorAscii" w:hAnsiTheme="minorAscii"/>
            </w:rPr>
            <w:t>publicity</w:t>
          </w:r>
          <w:r>
            <w:rPr>
              <w:rFonts w:hint="default" w:asciiTheme="minorAscii" w:hAnsiTheme="minorAscii"/>
              <w:spacing w:val="13"/>
            </w:rPr>
            <w:t xml:space="preserve"> </w:t>
          </w:r>
          <w:r>
            <w:rPr>
              <w:rFonts w:hint="default" w:asciiTheme="minorAscii" w:hAnsiTheme="minorAscii"/>
            </w:rPr>
            <w:t>materi</w:t>
          </w:r>
          <w:r>
            <w:rPr>
              <w:rFonts w:hint="default" w:asciiTheme="minorAscii" w:hAnsiTheme="minorAscii"/>
              <w:spacing w:val="-1"/>
            </w:rPr>
            <w:t xml:space="preserve">al       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"bookmark60"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9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79" w:line="188" w:lineRule="auto"/>
            <w:ind w:left="751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1"/>
            </w:rPr>
            <w:t>5.8         Display</w:t>
          </w:r>
          <w:r>
            <w:rPr>
              <w:rFonts w:hint="default" w:asciiTheme="minorAscii" w:hAnsiTheme="minorAscii"/>
              <w:spacing w:val="18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>list of</w:t>
          </w:r>
          <w:r>
            <w:rPr>
              <w:rFonts w:hint="default" w:asciiTheme="minorAscii" w:hAnsiTheme="minorAscii"/>
              <w:spacing w:val="7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 xml:space="preserve">supervisors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  <w:spacing w:val="-2"/>
            </w:rPr>
            <w:t xml:space="preserve">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"bookmark61"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2"/>
            </w:rPr>
            <w:t>9</w:t>
          </w:r>
          <w:r>
            <w:rPr>
              <w:rFonts w:hint="default" w:asciiTheme="minorAscii" w:hAnsiTheme="minorAscii"/>
              <w:spacing w:val="-2"/>
            </w:rPr>
            <w:fldChar w:fldCharType="end"/>
          </w:r>
        </w:p>
      </w:sdtContent>
    </w:sdt>
    <w:p>
      <w:pPr>
        <w:spacing w:line="188" w:lineRule="auto"/>
        <w:rPr>
          <w:rFonts w:hint="default" w:asciiTheme="minorAscii" w:hAnsiTheme="minorAscii"/>
        </w:rPr>
        <w:sectPr>
          <w:footerReference r:id="rId45" w:type="default"/>
          <w:pgSz w:w="11907" w:h="16839"/>
          <w:pgMar w:top="1139" w:right="21" w:bottom="1495" w:left="878" w:header="6" w:footer="850" w:gutter="0"/>
          <w:cols w:space="720" w:num="1"/>
        </w:sectPr>
      </w:pPr>
    </w:p>
    <w:sdt>
      <w:sdtPr>
        <w:rPr>
          <w:rFonts w:hint="default" w:eastAsia="Calibri" w:cs="Calibri" w:asciiTheme="minorAscii" w:hAnsiTheme="minorAscii"/>
          <w:sz w:val="22"/>
          <w:szCs w:val="22"/>
        </w:rPr>
        <w:id w:val="29"/>
        <w:docPartObj>
          <w:docPartGallery w:val="Table of Contents"/>
          <w:docPartUnique/>
        </w:docPartObj>
      </w:sdtPr>
      <w:sdtEndPr>
        <w:rPr>
          <w:rFonts w:hint="default" w:eastAsia="Calibri" w:cs="Calibri" w:asciiTheme="minorAscii" w:hAnsiTheme="minorAscii"/>
          <w:sz w:val="22"/>
          <w:szCs w:val="22"/>
        </w:rPr>
      </w:sdtEndPr>
      <w:sdtContent>
        <w:p>
          <w:pPr>
            <w:pStyle w:val="2"/>
            <w:spacing w:before="17" w:line="179" w:lineRule="auto"/>
            <w:ind w:left="40"/>
            <w:rPr>
              <w:rFonts w:hint="default" w:asciiTheme="minorAscii" w:hAnsiTheme="minorAscii"/>
            </w:rPr>
          </w:pPr>
          <w:bookmarkStart w:id="36" w:name="bookmark62"/>
          <w:bookmarkEnd w:id="36"/>
          <w:r>
            <w:rPr>
              <w:rFonts w:hint="default" w:asciiTheme="minorAscii" w:hAnsiTheme="minorAscii"/>
            </w:rPr>
            <w:t xml:space="preserve">6.           ASSIGNMENT AND SUBLICENCE                                                                               </w:t>
          </w:r>
          <w:r>
            <w:rPr>
              <w:rFonts w:hint="default" w:asciiTheme="minorAscii" w:hAnsiTheme="minorAscii"/>
              <w:spacing w:val="-1"/>
            </w:rPr>
            <w:t xml:space="preserve">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"bookmark63"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9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86" w:line="181" w:lineRule="auto"/>
            <w:ind w:left="748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</w:rPr>
            <w:t>6.1</w:t>
          </w:r>
          <w:r>
            <w:rPr>
              <w:rFonts w:hint="default" w:asciiTheme="minorAscii" w:hAnsiTheme="minorAscii"/>
              <w:spacing w:val="4"/>
            </w:rPr>
            <w:t xml:space="preserve">        </w:t>
          </w:r>
          <w:r>
            <w:rPr>
              <w:rFonts w:hint="default" w:asciiTheme="minorAscii" w:hAnsiTheme="minorAscii"/>
            </w:rPr>
            <w:t xml:space="preserve">Assignment     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  <w:spacing w:val="-1"/>
            </w:rPr>
            <w:t xml:space="preserve">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"bookmark64"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9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79" w:line="187" w:lineRule="auto"/>
            <w:ind w:left="748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1"/>
            </w:rPr>
            <w:t>6.2</w:t>
          </w:r>
          <w:r>
            <w:rPr>
              <w:rFonts w:hint="default" w:asciiTheme="minorAscii" w:hAnsiTheme="minorAscii"/>
              <w:spacing w:val="6"/>
            </w:rPr>
            <w:t xml:space="preserve">        </w:t>
          </w:r>
          <w:r>
            <w:rPr>
              <w:rFonts w:hint="default" w:asciiTheme="minorAscii" w:hAnsiTheme="minorAscii"/>
              <w:spacing w:val="-1"/>
            </w:rPr>
            <w:t xml:space="preserve">Sublicence                                        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"bookmark65"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10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88" w:line="179" w:lineRule="auto"/>
            <w:ind w:left="748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2"/>
            </w:rPr>
            <w:t>6.3         Consent</w:t>
          </w:r>
          <w:r>
            <w:rPr>
              <w:rFonts w:hint="default" w:asciiTheme="minorAscii" w:hAnsiTheme="minorAscii"/>
              <w:spacing w:val="1"/>
            </w:rPr>
            <w:t xml:space="preserve">                                            </w:t>
          </w:r>
          <w:r>
            <w:rPr>
              <w:rFonts w:hint="default" w:asciiTheme="minorAscii" w:hAnsiTheme="minorAscii"/>
            </w:rPr>
            <w:t xml:space="preserve">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"bookmark66"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2"/>
            </w:rPr>
            <w:t>10</w:t>
          </w:r>
          <w:r>
            <w:rPr>
              <w:rFonts w:hint="default" w:asciiTheme="minorAscii" w:hAnsiTheme="minorAscii"/>
              <w:spacing w:val="-2"/>
            </w:rPr>
            <w:fldChar w:fldCharType="end"/>
          </w:r>
        </w:p>
        <w:p>
          <w:pPr>
            <w:pStyle w:val="2"/>
            <w:spacing w:before="179" w:line="188" w:lineRule="auto"/>
            <w:ind w:left="748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1"/>
            </w:rPr>
            <w:t>6.4</w:t>
          </w:r>
          <w:r>
            <w:rPr>
              <w:rFonts w:hint="default" w:asciiTheme="minorAscii" w:hAnsiTheme="minorAscii"/>
              <w:spacing w:val="4"/>
            </w:rPr>
            <w:t xml:space="preserve">        </w:t>
          </w:r>
          <w:r>
            <w:rPr>
              <w:rFonts w:hint="default" w:asciiTheme="minorAscii" w:hAnsiTheme="minorAscii"/>
              <w:spacing w:val="-1"/>
            </w:rPr>
            <w:t>Works</w:t>
          </w:r>
          <w:r>
            <w:rPr>
              <w:rFonts w:hint="default" w:asciiTheme="minorAscii" w:hAnsiTheme="minorAscii"/>
              <w:spacing w:val="22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>must first</w:t>
          </w:r>
          <w:r>
            <w:rPr>
              <w:rFonts w:hint="default" w:asciiTheme="minorAscii" w:hAnsiTheme="minorAscii"/>
              <w:spacing w:val="17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 xml:space="preserve">be completed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  <w:spacing w:val="-2"/>
            </w:rPr>
            <w:t xml:space="preserve">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"bookmark67"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2"/>
            </w:rPr>
            <w:t>10</w:t>
          </w:r>
          <w:r>
            <w:rPr>
              <w:rFonts w:hint="default" w:asciiTheme="minorAscii" w:hAnsiTheme="minorAscii"/>
              <w:spacing w:val="-2"/>
            </w:rPr>
            <w:fldChar w:fldCharType="end"/>
          </w:r>
        </w:p>
        <w:p>
          <w:pPr>
            <w:pStyle w:val="2"/>
            <w:spacing w:before="188" w:line="179" w:lineRule="auto"/>
            <w:ind w:left="40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1"/>
            </w:rPr>
            <w:t>7.           INDEMNITY AND</w:t>
          </w:r>
          <w:r>
            <w:rPr>
              <w:rFonts w:hint="default" w:asciiTheme="minorAscii" w:hAnsiTheme="minorAscii"/>
              <w:spacing w:val="18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>PUBLIC</w:t>
          </w:r>
          <w:r>
            <w:rPr>
              <w:rFonts w:hint="default" w:asciiTheme="minorAscii" w:hAnsiTheme="minorAscii"/>
              <w:spacing w:val="16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>LIABILITY</w:t>
          </w:r>
          <w:r>
            <w:rPr>
              <w:rFonts w:hint="default" w:asciiTheme="minorAscii" w:hAnsiTheme="minorAscii"/>
              <w:spacing w:val="19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 xml:space="preserve">INSURANCE                                                        </w:t>
          </w:r>
          <w:r>
            <w:rPr>
              <w:rFonts w:hint="default" w:asciiTheme="minorAscii" w:hAnsiTheme="minorAscii"/>
              <w:spacing w:val="-2"/>
            </w:rPr>
            <w:t xml:space="preserve">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"bookmark68"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2"/>
            </w:rPr>
            <w:t>10</w:t>
          </w:r>
          <w:r>
            <w:rPr>
              <w:rFonts w:hint="default" w:asciiTheme="minorAscii" w:hAnsiTheme="minorAscii"/>
              <w:spacing w:val="-2"/>
            </w:rPr>
            <w:fldChar w:fldCharType="end"/>
          </w:r>
        </w:p>
        <w:p>
          <w:pPr>
            <w:pStyle w:val="2"/>
            <w:spacing w:before="180" w:line="187" w:lineRule="auto"/>
            <w:ind w:left="748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1"/>
            </w:rPr>
            <w:t>7.1         Loss, damage or</w:t>
          </w:r>
          <w:r>
            <w:rPr>
              <w:rFonts w:hint="default" w:asciiTheme="minorAscii" w:hAnsiTheme="minorAscii"/>
              <w:spacing w:val="15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>injury to</w:t>
          </w:r>
          <w:r>
            <w:rPr>
              <w:rFonts w:hint="default" w:asciiTheme="minorAscii" w:hAnsiTheme="minorAscii"/>
              <w:spacing w:val="18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>be</w:t>
          </w:r>
          <w:r>
            <w:rPr>
              <w:rFonts w:hint="default" w:asciiTheme="minorAscii" w:hAnsiTheme="minorAscii"/>
              <w:spacing w:val="19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>Licensee</w:t>
          </w:r>
          <w:r>
            <w:rPr>
              <w:rFonts w:hint="default" w:asciiTheme="minorAscii" w:hAnsiTheme="minorAscii"/>
              <w:spacing w:val="15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>responsibility</w:t>
          </w:r>
          <w:r>
            <w:rPr>
              <w:rFonts w:hint="default" w:asciiTheme="minorAscii" w:hAnsiTheme="minorAscii"/>
              <w:spacing w:val="-2"/>
            </w:rPr>
            <w:t xml:space="preserve">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"bookmark69"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2"/>
            </w:rPr>
            <w:t>10</w:t>
          </w:r>
          <w:r>
            <w:rPr>
              <w:rFonts w:hint="default" w:asciiTheme="minorAscii" w:hAnsiTheme="minorAscii"/>
              <w:spacing w:val="-2"/>
            </w:rPr>
            <w:fldChar w:fldCharType="end"/>
          </w:r>
        </w:p>
        <w:p>
          <w:pPr>
            <w:pStyle w:val="2"/>
            <w:spacing w:before="175" w:line="188" w:lineRule="auto"/>
            <w:ind w:left="748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2"/>
            </w:rPr>
            <w:t>7.2         Licensor to</w:t>
          </w:r>
          <w:r>
            <w:rPr>
              <w:rFonts w:hint="default" w:asciiTheme="minorAscii" w:hAnsiTheme="minorAscii"/>
              <w:spacing w:val="28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2"/>
            </w:rPr>
            <w:t>be</w:t>
          </w:r>
          <w:r>
            <w:rPr>
              <w:rFonts w:hint="default" w:asciiTheme="minorAscii" w:hAnsiTheme="minorAscii"/>
              <w:spacing w:val="13"/>
            </w:rPr>
            <w:t xml:space="preserve"> </w:t>
          </w:r>
          <w:r>
            <w:rPr>
              <w:rFonts w:hint="default" w:asciiTheme="minorAscii" w:hAnsiTheme="minorAscii"/>
              <w:spacing w:val="-2"/>
            </w:rPr>
            <w:t>indemnified</w:t>
          </w:r>
          <w:r>
            <w:rPr>
              <w:rFonts w:hint="default" w:asciiTheme="minorAscii" w:hAnsiTheme="minorAscii"/>
              <w:spacing w:val="1"/>
            </w:rPr>
            <w:t xml:space="preserve">                                 </w:t>
          </w:r>
          <w:r>
            <w:rPr>
              <w:rFonts w:hint="default" w:asciiTheme="minorAscii" w:hAnsiTheme="minorAscii"/>
            </w:rPr>
            <w:t xml:space="preserve">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"bookmark70"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2"/>
            </w:rPr>
            <w:t>10</w:t>
          </w:r>
          <w:r>
            <w:rPr>
              <w:rFonts w:hint="default" w:asciiTheme="minorAscii" w:hAnsiTheme="minorAscii"/>
              <w:spacing w:val="-2"/>
            </w:rPr>
            <w:fldChar w:fldCharType="end"/>
          </w:r>
        </w:p>
        <w:p>
          <w:pPr>
            <w:pStyle w:val="2"/>
            <w:spacing w:before="180" w:line="187" w:lineRule="auto"/>
            <w:ind w:left="748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1"/>
            </w:rPr>
            <w:t>7.3         Public</w:t>
          </w:r>
          <w:r>
            <w:rPr>
              <w:rFonts w:hint="default" w:asciiTheme="minorAscii" w:hAnsiTheme="minorAscii"/>
              <w:spacing w:val="17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>liability</w:t>
          </w:r>
          <w:r>
            <w:rPr>
              <w:rFonts w:hint="default" w:asciiTheme="minorAscii" w:hAnsiTheme="minorAscii"/>
              <w:spacing w:val="13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 xml:space="preserve">insurance                                                                                                     </w:t>
          </w:r>
          <w:r>
            <w:rPr>
              <w:rFonts w:hint="default" w:asciiTheme="minorAscii" w:hAnsiTheme="minorAscii"/>
              <w:spacing w:val="-2"/>
            </w:rPr>
            <w:t xml:space="preserve">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"bookmark71"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2"/>
            </w:rPr>
            <w:t>11</w:t>
          </w:r>
          <w:r>
            <w:rPr>
              <w:rFonts w:hint="default" w:asciiTheme="minorAscii" w:hAnsiTheme="minorAscii"/>
              <w:spacing w:val="-2"/>
            </w:rPr>
            <w:fldChar w:fldCharType="end"/>
          </w:r>
        </w:p>
        <w:p>
          <w:pPr>
            <w:pStyle w:val="2"/>
            <w:spacing w:before="178" w:line="188" w:lineRule="auto"/>
            <w:ind w:left="748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1"/>
            </w:rPr>
            <w:t>7.4         Evidence of</w:t>
          </w:r>
          <w:r>
            <w:rPr>
              <w:rFonts w:hint="default" w:asciiTheme="minorAscii" w:hAnsiTheme="minorAscii"/>
              <w:spacing w:val="10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 xml:space="preserve">insurance             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  <w:spacing w:val="-2"/>
            </w:rPr>
            <w:t xml:space="preserve">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"bookmark72"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2"/>
            </w:rPr>
            <w:t>11</w:t>
          </w:r>
          <w:r>
            <w:rPr>
              <w:rFonts w:hint="default" w:asciiTheme="minorAscii" w:hAnsiTheme="minorAscii"/>
              <w:spacing w:val="-2"/>
            </w:rPr>
            <w:fldChar w:fldCharType="end"/>
          </w:r>
        </w:p>
        <w:p>
          <w:pPr>
            <w:pStyle w:val="2"/>
            <w:spacing w:before="179" w:line="188" w:lineRule="auto"/>
            <w:ind w:left="748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1"/>
            </w:rPr>
            <w:t>7.5         No warranty</w:t>
          </w:r>
          <w:r>
            <w:rPr>
              <w:rFonts w:hint="default" w:asciiTheme="minorAscii" w:hAnsiTheme="minorAscii"/>
              <w:spacing w:val="9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>of suitabili</w:t>
          </w:r>
          <w:r>
            <w:rPr>
              <w:rFonts w:hint="default" w:asciiTheme="minorAscii" w:hAnsiTheme="minorAscii"/>
              <w:spacing w:val="-2"/>
            </w:rPr>
            <w:t>ty</w:t>
          </w:r>
          <w:r>
            <w:rPr>
              <w:rFonts w:hint="default" w:asciiTheme="minorAscii" w:hAnsiTheme="minorAscii"/>
              <w:spacing w:val="1"/>
            </w:rPr>
            <w:t xml:space="preserve">                                        </w:t>
          </w:r>
          <w:r>
            <w:rPr>
              <w:rFonts w:hint="default" w:asciiTheme="minorAscii" w:hAnsiTheme="minorAscii"/>
            </w:rPr>
            <w:t xml:space="preserve">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"bookmark73"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2"/>
            </w:rPr>
            <w:t>11</w:t>
          </w:r>
          <w:r>
            <w:rPr>
              <w:rFonts w:hint="default" w:asciiTheme="minorAscii" w:hAnsiTheme="minorAscii"/>
              <w:spacing w:val="-2"/>
            </w:rPr>
            <w:fldChar w:fldCharType="end"/>
          </w:r>
        </w:p>
        <w:p>
          <w:pPr>
            <w:pStyle w:val="2"/>
            <w:spacing w:before="188" w:line="179" w:lineRule="auto"/>
            <w:ind w:left="39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</w:rPr>
            <w:t>8.</w:t>
          </w:r>
          <w:r>
            <w:rPr>
              <w:rFonts w:hint="default" w:asciiTheme="minorAscii" w:hAnsiTheme="minorAscii"/>
              <w:spacing w:val="4"/>
            </w:rPr>
            <w:t xml:space="preserve">          </w:t>
          </w:r>
          <w:r>
            <w:rPr>
              <w:rFonts w:hint="default" w:asciiTheme="minorAscii" w:hAnsiTheme="minorAscii"/>
            </w:rPr>
            <w:t xml:space="preserve">TERMINATION                                                                                   </w:t>
          </w:r>
          <w:r>
            <w:rPr>
              <w:rFonts w:hint="default" w:asciiTheme="minorAscii" w:hAnsiTheme="minorAscii"/>
              <w:spacing w:val="-1"/>
            </w:rPr>
            <w:t xml:space="preserve">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"bookmark74"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11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80" w:line="187" w:lineRule="auto"/>
            <w:ind w:left="747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2"/>
            </w:rPr>
            <w:t>8.1         Either</w:t>
          </w:r>
          <w:r>
            <w:rPr>
              <w:rFonts w:hint="default" w:asciiTheme="minorAscii" w:hAnsiTheme="minorAscii"/>
              <w:spacing w:val="27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2"/>
            </w:rPr>
            <w:t>party</w:t>
          </w:r>
          <w:r>
            <w:rPr>
              <w:rFonts w:hint="default" w:asciiTheme="minorAscii" w:hAnsiTheme="minorAscii"/>
              <w:spacing w:val="15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2"/>
            </w:rPr>
            <w:t>may terminate</w:t>
          </w:r>
          <w:r>
            <w:rPr>
              <w:rFonts w:hint="default" w:asciiTheme="minorAscii" w:hAnsiTheme="minorAscii"/>
              <w:spacing w:val="1"/>
            </w:rPr>
            <w:t xml:space="preserve">                                     </w:t>
          </w:r>
          <w:r>
            <w:rPr>
              <w:rFonts w:hint="default" w:asciiTheme="minorAscii" w:hAnsiTheme="minorAscii"/>
            </w:rPr>
            <w:t xml:space="preserve">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"bookmark75"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2"/>
            </w:rPr>
            <w:t>11</w:t>
          </w:r>
          <w:r>
            <w:rPr>
              <w:rFonts w:hint="default" w:asciiTheme="minorAscii" w:hAnsiTheme="minorAscii"/>
              <w:spacing w:val="-2"/>
            </w:rPr>
            <w:fldChar w:fldCharType="end"/>
          </w:r>
        </w:p>
        <w:p>
          <w:pPr>
            <w:pStyle w:val="2"/>
            <w:spacing w:before="180" w:line="187" w:lineRule="auto"/>
            <w:ind w:left="747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</w:rPr>
            <w:t>8.2</w:t>
          </w:r>
          <w:r>
            <w:rPr>
              <w:rFonts w:hint="default" w:asciiTheme="minorAscii" w:hAnsiTheme="minorAscii"/>
              <w:spacing w:val="4"/>
            </w:rPr>
            <w:t xml:space="preserve">        </w:t>
          </w:r>
          <w:r>
            <w:rPr>
              <w:rFonts w:hint="default" w:asciiTheme="minorAscii" w:hAnsiTheme="minorAscii"/>
            </w:rPr>
            <w:t>Termination</w:t>
          </w:r>
          <w:r>
            <w:rPr>
              <w:rFonts w:hint="default" w:asciiTheme="minorAscii" w:hAnsiTheme="minorAscii"/>
              <w:spacing w:val="18"/>
              <w:w w:val="101"/>
            </w:rPr>
            <w:t xml:space="preserve"> </w:t>
          </w:r>
          <w:r>
            <w:rPr>
              <w:rFonts w:hint="default" w:asciiTheme="minorAscii" w:hAnsiTheme="minorAscii"/>
            </w:rPr>
            <w:t>by</w:t>
          </w:r>
          <w:r>
            <w:rPr>
              <w:rFonts w:hint="default" w:asciiTheme="minorAscii" w:hAnsiTheme="minorAscii"/>
              <w:spacing w:val="17"/>
              <w:w w:val="101"/>
            </w:rPr>
            <w:t xml:space="preserve"> </w:t>
          </w:r>
          <w:r>
            <w:rPr>
              <w:rFonts w:hint="default" w:asciiTheme="minorAscii" w:hAnsiTheme="minorAscii"/>
            </w:rPr>
            <w:t>Lice</w:t>
          </w:r>
          <w:r>
            <w:rPr>
              <w:rFonts w:hint="default" w:asciiTheme="minorAscii" w:hAnsiTheme="minorAscii"/>
              <w:spacing w:val="-1"/>
            </w:rPr>
            <w:t xml:space="preserve">nsor               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"bookmark76"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12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79" w:line="187" w:lineRule="auto"/>
            <w:ind w:left="747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1"/>
            </w:rPr>
            <w:t>8.3</w:t>
          </w:r>
          <w:r>
            <w:rPr>
              <w:rFonts w:hint="default" w:asciiTheme="minorAscii" w:hAnsiTheme="minorAscii"/>
              <w:spacing w:val="4"/>
            </w:rPr>
            <w:t xml:space="preserve">        </w:t>
          </w:r>
          <w:r>
            <w:rPr>
              <w:rFonts w:hint="default" w:asciiTheme="minorAscii" w:hAnsiTheme="minorAscii"/>
              <w:spacing w:val="-1"/>
            </w:rPr>
            <w:t>Termination</w:t>
          </w:r>
          <w:r>
            <w:rPr>
              <w:rFonts w:hint="default" w:asciiTheme="minorAscii" w:hAnsiTheme="minorAscii"/>
              <w:spacing w:val="18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>by</w:t>
          </w:r>
          <w:r>
            <w:rPr>
              <w:rFonts w:hint="default" w:asciiTheme="minorAscii" w:hAnsiTheme="minorAscii"/>
              <w:spacing w:val="17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 xml:space="preserve">Licensee           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  <w:spacing w:val="-2"/>
            </w:rPr>
            <w:t xml:space="preserve">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"bookmark77"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2"/>
            </w:rPr>
            <w:t>12</w:t>
          </w:r>
          <w:r>
            <w:rPr>
              <w:rFonts w:hint="default" w:asciiTheme="minorAscii" w:hAnsiTheme="minorAscii"/>
              <w:spacing w:val="-2"/>
            </w:rPr>
            <w:fldChar w:fldCharType="end"/>
          </w:r>
        </w:p>
        <w:p>
          <w:pPr>
            <w:pStyle w:val="2"/>
            <w:spacing w:before="179" w:line="188" w:lineRule="auto"/>
            <w:ind w:left="747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1"/>
            </w:rPr>
            <w:t>8.4</w:t>
          </w:r>
          <w:r>
            <w:rPr>
              <w:rFonts w:hint="default" w:asciiTheme="minorAscii" w:hAnsiTheme="minorAscii"/>
              <w:spacing w:val="4"/>
            </w:rPr>
            <w:t xml:space="preserve">        </w:t>
          </w:r>
          <w:r>
            <w:rPr>
              <w:rFonts w:hint="default" w:asciiTheme="minorAscii" w:hAnsiTheme="minorAscii"/>
              <w:spacing w:val="-1"/>
            </w:rPr>
            <w:t>Termination</w:t>
          </w:r>
          <w:r>
            <w:rPr>
              <w:rFonts w:hint="default" w:asciiTheme="minorAscii" w:hAnsiTheme="minorAscii"/>
              <w:spacing w:val="18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>not to affect accrued</w:t>
          </w:r>
          <w:r>
            <w:rPr>
              <w:rFonts w:hint="default" w:asciiTheme="minorAscii" w:hAnsiTheme="minorAscii"/>
              <w:spacing w:val="16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 xml:space="preserve">rights                                                                                        </w:t>
          </w:r>
          <w:r>
            <w:rPr>
              <w:rFonts w:hint="default" w:asciiTheme="minorAscii" w:hAnsiTheme="minorAscii"/>
              <w:spacing w:val="-2"/>
            </w:rPr>
            <w:t xml:space="preserve">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"bookmark78"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2"/>
            </w:rPr>
            <w:t>12</w:t>
          </w:r>
          <w:r>
            <w:rPr>
              <w:rFonts w:hint="default" w:asciiTheme="minorAscii" w:hAnsiTheme="minorAscii"/>
              <w:spacing w:val="-2"/>
            </w:rPr>
            <w:fldChar w:fldCharType="end"/>
          </w:r>
        </w:p>
        <w:p>
          <w:pPr>
            <w:pStyle w:val="2"/>
            <w:spacing w:before="178" w:line="188" w:lineRule="auto"/>
            <w:ind w:left="747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1"/>
            </w:rPr>
            <w:t>8.5         Removal of articles etc</w:t>
          </w:r>
          <w:r>
            <w:rPr>
              <w:rFonts w:hint="default" w:asciiTheme="minorAscii" w:hAnsiTheme="minorAscii"/>
              <w:spacing w:val="19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>upon</w:t>
          </w:r>
          <w:r>
            <w:rPr>
              <w:rFonts w:hint="default" w:asciiTheme="minorAscii" w:hAnsiTheme="minorAscii"/>
              <w:spacing w:val="3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 xml:space="preserve">termination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"bookmark79"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12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76" w:line="188" w:lineRule="auto"/>
            <w:ind w:left="747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1"/>
            </w:rPr>
            <w:t>8.6         Licensor</w:t>
          </w:r>
          <w:r>
            <w:rPr>
              <w:rFonts w:hint="default" w:asciiTheme="minorAscii" w:hAnsiTheme="minorAscii"/>
              <w:spacing w:val="14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>may charge</w:t>
          </w:r>
          <w:r>
            <w:rPr>
              <w:rFonts w:hint="default" w:asciiTheme="minorAscii" w:hAnsiTheme="minorAscii"/>
              <w:spacing w:val="17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>Licensee for certain</w:t>
          </w:r>
          <w:r>
            <w:rPr>
              <w:rFonts w:hint="default" w:asciiTheme="minorAscii" w:hAnsiTheme="minorAscii"/>
              <w:spacing w:val="9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 xml:space="preserve">costs                                              </w:t>
          </w:r>
          <w:r>
            <w:rPr>
              <w:rFonts w:hint="default" w:asciiTheme="minorAscii" w:hAnsiTheme="minorAscii"/>
              <w:spacing w:val="-2"/>
            </w:rPr>
            <w:t xml:space="preserve">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"bookmark80"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2"/>
            </w:rPr>
            <w:t>12</w:t>
          </w:r>
          <w:r>
            <w:rPr>
              <w:rFonts w:hint="default" w:asciiTheme="minorAscii" w:hAnsiTheme="minorAscii"/>
              <w:spacing w:val="-2"/>
            </w:rPr>
            <w:fldChar w:fldCharType="end"/>
          </w:r>
        </w:p>
        <w:p>
          <w:pPr>
            <w:pStyle w:val="2"/>
            <w:spacing w:before="189" w:line="179" w:lineRule="auto"/>
            <w:ind w:left="40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3"/>
            </w:rPr>
            <w:t>9.</w:t>
          </w:r>
          <w:r>
            <w:rPr>
              <w:rFonts w:hint="default" w:asciiTheme="minorAscii" w:hAnsiTheme="minorAscii"/>
              <w:spacing w:val="1"/>
            </w:rPr>
            <w:t xml:space="preserve">           </w:t>
          </w:r>
          <w:r>
            <w:rPr>
              <w:rFonts w:hint="default" w:asciiTheme="minorAscii" w:hAnsiTheme="minorAscii"/>
              <w:spacing w:val="-3"/>
            </w:rPr>
            <w:t>NOTICES</w:t>
          </w:r>
          <w:r>
            <w:rPr>
              <w:rFonts w:hint="default" w:asciiTheme="minorAscii" w:hAnsiTheme="minorAscii"/>
            </w:rPr>
            <w:t xml:space="preserve">                                                       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"bookmark81"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3"/>
            </w:rPr>
            <w:t>13</w:t>
          </w:r>
          <w:r>
            <w:rPr>
              <w:rFonts w:hint="default" w:asciiTheme="minorAscii" w:hAnsiTheme="minorAscii"/>
              <w:spacing w:val="-3"/>
            </w:rPr>
            <w:fldChar w:fldCharType="end"/>
          </w:r>
        </w:p>
        <w:p>
          <w:pPr>
            <w:pStyle w:val="2"/>
            <w:spacing w:before="186" w:line="181" w:lineRule="auto"/>
            <w:ind w:left="748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1"/>
            </w:rPr>
            <w:t>9.1</w:t>
          </w:r>
          <w:r>
            <w:rPr>
              <w:rFonts w:hint="default" w:asciiTheme="minorAscii" w:hAnsiTheme="minorAscii"/>
              <w:spacing w:val="6"/>
            </w:rPr>
            <w:t xml:space="preserve">        </w:t>
          </w:r>
          <w:r>
            <w:rPr>
              <w:rFonts w:hint="default" w:asciiTheme="minorAscii" w:hAnsiTheme="minorAscii"/>
              <w:spacing w:val="-1"/>
            </w:rPr>
            <w:t xml:space="preserve">Writing                                              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"bookmark82"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13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87" w:line="180" w:lineRule="auto"/>
            <w:ind w:left="748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</w:rPr>
            <w:t>9.2</w:t>
          </w:r>
          <w:r>
            <w:rPr>
              <w:rFonts w:hint="default" w:asciiTheme="minorAscii" w:hAnsiTheme="minorAscii"/>
              <w:spacing w:val="5"/>
            </w:rPr>
            <w:t xml:space="preserve">        </w:t>
          </w:r>
          <w:r>
            <w:rPr>
              <w:rFonts w:hint="default" w:asciiTheme="minorAscii" w:hAnsiTheme="minorAscii"/>
            </w:rPr>
            <w:t xml:space="preserve">Service                        </w:t>
          </w:r>
          <w:r>
            <w:rPr>
              <w:rFonts w:hint="default" w:asciiTheme="minorAscii" w:hAnsiTheme="minorAscii"/>
              <w:spacing w:val="-1"/>
            </w:rPr>
            <w:t xml:space="preserve">                      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"bookmark83"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13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79" w:line="188" w:lineRule="auto"/>
            <w:ind w:left="748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</w:rPr>
            <w:t>9.3         Changes of add</w:t>
          </w:r>
          <w:r>
            <w:rPr>
              <w:rFonts w:hint="default" w:asciiTheme="minorAscii" w:hAnsiTheme="minorAscii"/>
              <w:spacing w:val="-1"/>
            </w:rPr>
            <w:t xml:space="preserve">ress                        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"bookmark84"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13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88" w:line="179" w:lineRule="auto"/>
            <w:ind w:left="50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3"/>
            </w:rPr>
            <w:t>10.         STAMP</w:t>
          </w:r>
          <w:r>
            <w:rPr>
              <w:rFonts w:hint="default" w:asciiTheme="minorAscii" w:hAnsiTheme="minorAscii"/>
              <w:spacing w:val="24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3"/>
            </w:rPr>
            <w:t>DUTY</w:t>
          </w:r>
          <w:r>
            <w:rPr>
              <w:rFonts w:hint="default" w:asciiTheme="minorAscii" w:hAnsiTheme="minorAscii"/>
            </w:rPr>
            <w:t xml:space="preserve">                                               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"bookmark85"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3"/>
            </w:rPr>
            <w:t>13</w:t>
          </w:r>
          <w:r>
            <w:rPr>
              <w:rFonts w:hint="default" w:asciiTheme="minorAscii" w:hAnsiTheme="minorAscii"/>
              <w:spacing w:val="-3"/>
            </w:rPr>
            <w:fldChar w:fldCharType="end"/>
          </w:r>
        </w:p>
        <w:p>
          <w:pPr>
            <w:pStyle w:val="2"/>
            <w:spacing w:before="189" w:line="179" w:lineRule="auto"/>
            <w:ind w:left="51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3"/>
            </w:rPr>
            <w:t>11.         PAYMENT</w:t>
          </w:r>
          <w:r>
            <w:rPr>
              <w:rFonts w:hint="default" w:asciiTheme="minorAscii" w:hAnsiTheme="minorAscii"/>
              <w:spacing w:val="36"/>
            </w:rPr>
            <w:t xml:space="preserve"> </w:t>
          </w:r>
          <w:r>
            <w:rPr>
              <w:rFonts w:hint="default" w:asciiTheme="minorAscii" w:hAnsiTheme="minorAscii"/>
              <w:spacing w:val="-3"/>
            </w:rPr>
            <w:t>FOR</w:t>
          </w:r>
          <w:r>
            <w:rPr>
              <w:rFonts w:hint="default" w:asciiTheme="minorAscii" w:hAnsiTheme="minorAscii"/>
              <w:spacing w:val="19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3"/>
            </w:rPr>
            <w:t>LICENSOR</w:t>
          </w:r>
          <w:r>
            <w:rPr>
              <w:rFonts w:hint="default" w:asciiTheme="minorAscii" w:hAnsiTheme="minorAscii"/>
              <w:spacing w:val="11"/>
            </w:rPr>
            <w:t xml:space="preserve"> </w:t>
          </w:r>
          <w:r>
            <w:rPr>
              <w:rFonts w:hint="default" w:asciiTheme="minorAscii" w:hAnsiTheme="minorAscii"/>
              <w:spacing w:val="-3"/>
            </w:rPr>
            <w:t>COSTS</w:t>
          </w:r>
          <w:r>
            <w:rPr>
              <w:rFonts w:hint="default" w:asciiTheme="minorAscii" w:hAnsiTheme="minorAscii"/>
            </w:rPr>
            <w:t xml:space="preserve">             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"bookmark86"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3"/>
            </w:rPr>
            <w:t>13</w:t>
          </w:r>
          <w:r>
            <w:rPr>
              <w:rFonts w:hint="default" w:asciiTheme="minorAscii" w:hAnsiTheme="minorAscii"/>
              <w:spacing w:val="-3"/>
            </w:rPr>
            <w:fldChar w:fldCharType="end"/>
          </w:r>
        </w:p>
        <w:p>
          <w:pPr>
            <w:pStyle w:val="2"/>
            <w:spacing w:before="188" w:line="179" w:lineRule="auto"/>
            <w:ind w:left="51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2"/>
            </w:rPr>
            <w:t>12.</w:t>
          </w:r>
          <w:r>
            <w:rPr>
              <w:rFonts w:hint="default" w:asciiTheme="minorAscii" w:hAnsiTheme="minorAscii"/>
              <w:spacing w:val="4"/>
            </w:rPr>
            <w:t xml:space="preserve">        </w:t>
          </w:r>
          <w:r>
            <w:rPr>
              <w:rFonts w:hint="default" w:asciiTheme="minorAscii" w:hAnsiTheme="minorAscii"/>
              <w:spacing w:val="-2"/>
            </w:rPr>
            <w:t>APPROVALS AND</w:t>
          </w:r>
          <w:r>
            <w:rPr>
              <w:rFonts w:hint="default" w:asciiTheme="minorAscii" w:hAnsiTheme="minorAscii"/>
              <w:spacing w:val="13"/>
            </w:rPr>
            <w:t xml:space="preserve"> </w:t>
          </w:r>
          <w:r>
            <w:rPr>
              <w:rFonts w:hint="default" w:asciiTheme="minorAscii" w:hAnsiTheme="minorAscii"/>
              <w:spacing w:val="-2"/>
            </w:rPr>
            <w:t>CONSENTS</w:t>
          </w:r>
          <w:r>
            <w:rPr>
              <w:rFonts w:hint="default" w:asciiTheme="minorAscii" w:hAnsiTheme="minorAscii"/>
              <w:spacing w:val="18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2"/>
            </w:rPr>
            <w:t>BY</w:t>
          </w:r>
          <w:r>
            <w:rPr>
              <w:rFonts w:hint="default" w:asciiTheme="minorAscii" w:hAnsiTheme="minorAscii"/>
              <w:spacing w:val="19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2"/>
            </w:rPr>
            <w:t>LICEN</w:t>
          </w:r>
          <w:r>
            <w:rPr>
              <w:rFonts w:hint="default" w:asciiTheme="minorAscii" w:hAnsiTheme="minorAscii"/>
              <w:spacing w:val="-3"/>
            </w:rPr>
            <w:t>SOR</w:t>
          </w:r>
          <w:r>
            <w:rPr>
              <w:rFonts w:hint="default" w:asciiTheme="minorAscii" w:hAnsiTheme="minorAscii"/>
              <w:spacing w:val="3"/>
            </w:rPr>
            <w:t xml:space="preserve">          </w:t>
          </w:r>
          <w:r>
            <w:rPr>
              <w:rFonts w:hint="default" w:asciiTheme="minorAscii" w:hAnsiTheme="minorAscii"/>
              <w:spacing w:val="-3"/>
            </w:rPr>
            <w:t>14</w:t>
          </w:r>
        </w:p>
        <w:p>
          <w:pPr>
            <w:pStyle w:val="2"/>
            <w:spacing w:before="189" w:line="179" w:lineRule="auto"/>
            <w:ind w:left="51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2"/>
            </w:rPr>
            <w:t>13.</w:t>
          </w:r>
          <w:r>
            <w:rPr>
              <w:rFonts w:hint="default" w:asciiTheme="minorAscii" w:hAnsiTheme="minorAscii"/>
              <w:spacing w:val="4"/>
            </w:rPr>
            <w:t xml:space="preserve">        </w:t>
          </w:r>
          <w:r>
            <w:rPr>
              <w:rFonts w:hint="default" w:asciiTheme="minorAscii" w:hAnsiTheme="minorAscii"/>
              <w:spacing w:val="-2"/>
            </w:rPr>
            <w:t>TIME OF THE</w:t>
          </w:r>
          <w:r>
            <w:rPr>
              <w:rFonts w:hint="default" w:asciiTheme="minorAscii" w:hAnsiTheme="minorAscii"/>
              <w:spacing w:val="19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2"/>
            </w:rPr>
            <w:t>ESSENCE</w:t>
          </w:r>
          <w:r>
            <w:rPr>
              <w:rFonts w:hint="default" w:asciiTheme="minorAscii" w:hAnsiTheme="minorAscii"/>
              <w:spacing w:val="1"/>
            </w:rPr>
            <w:t xml:space="preserve">                                      </w:t>
          </w:r>
          <w:r>
            <w:rPr>
              <w:rFonts w:hint="default" w:asciiTheme="minorAscii" w:hAnsiTheme="minorAscii"/>
            </w:rPr>
            <w:t xml:space="preserve">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"bookmark87"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2"/>
            </w:rPr>
            <w:t>14</w:t>
          </w:r>
          <w:r>
            <w:rPr>
              <w:rFonts w:hint="default" w:asciiTheme="minorAscii" w:hAnsiTheme="minorAscii"/>
              <w:spacing w:val="-2"/>
            </w:rPr>
            <w:fldChar w:fldCharType="end"/>
          </w:r>
        </w:p>
        <w:p>
          <w:pPr>
            <w:pStyle w:val="2"/>
            <w:spacing w:before="189" w:line="179" w:lineRule="auto"/>
            <w:ind w:left="51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</w:rPr>
            <w:t>14.</w:t>
          </w:r>
          <w:r>
            <w:rPr>
              <w:rFonts w:hint="default" w:asciiTheme="minorAscii" w:hAnsiTheme="minorAscii"/>
              <w:spacing w:val="4"/>
            </w:rPr>
            <w:t xml:space="preserve">        </w:t>
          </w:r>
          <w:r>
            <w:rPr>
              <w:rFonts w:hint="default" w:asciiTheme="minorAscii" w:hAnsiTheme="minorAscii"/>
            </w:rPr>
            <w:t xml:space="preserve">ARBITRATION                                              </w:t>
          </w:r>
          <w:r>
            <w:rPr>
              <w:rFonts w:hint="default" w:asciiTheme="minorAscii" w:hAnsiTheme="minorAscii"/>
              <w:spacing w:val="-1"/>
            </w:rPr>
            <w:t xml:space="preserve">  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"bookmark88"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14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77" w:line="187" w:lineRule="auto"/>
            <w:ind w:left="759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</w:rPr>
            <w:t>14.1</w:t>
          </w:r>
          <w:r>
            <w:rPr>
              <w:rFonts w:hint="default" w:asciiTheme="minorAscii" w:hAnsiTheme="minorAscii"/>
              <w:spacing w:val="4"/>
            </w:rPr>
            <w:t xml:space="preserve">      </w:t>
          </w:r>
          <w:r>
            <w:rPr>
              <w:rFonts w:hint="default" w:asciiTheme="minorAscii" w:hAnsiTheme="minorAscii"/>
            </w:rPr>
            <w:t xml:space="preserve">Submission                                </w:t>
          </w:r>
          <w:r>
            <w:rPr>
              <w:rFonts w:hint="default" w:asciiTheme="minorAscii" w:hAnsiTheme="minorAscii"/>
              <w:spacing w:val="-1"/>
            </w:rPr>
            <w:t xml:space="preserve">      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"bookmark89"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14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88" w:line="179" w:lineRule="auto"/>
            <w:ind w:left="760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3"/>
            </w:rPr>
            <w:t>14.2</w:t>
          </w:r>
          <w:r>
            <w:rPr>
              <w:rFonts w:hint="default" w:asciiTheme="minorAscii" w:hAnsiTheme="minorAscii"/>
              <w:spacing w:val="5"/>
            </w:rPr>
            <w:t xml:space="preserve">      </w:t>
          </w:r>
          <w:r>
            <w:rPr>
              <w:rFonts w:hint="default" w:asciiTheme="minorAscii" w:hAnsiTheme="minorAscii"/>
              <w:spacing w:val="-3"/>
            </w:rPr>
            <w:t>Costs</w:t>
          </w:r>
          <w:r>
            <w:rPr>
              <w:rFonts w:hint="default" w:asciiTheme="minorAscii" w:hAnsiTheme="minorAscii"/>
              <w:spacing w:val="1"/>
            </w:rPr>
            <w:t xml:space="preserve">                                         </w:t>
          </w:r>
          <w:r>
            <w:rPr>
              <w:rFonts w:hint="default" w:asciiTheme="minorAscii" w:hAnsiTheme="minorAscii"/>
            </w:rPr>
            <w:t xml:space="preserve">     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"bookmark90"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3"/>
            </w:rPr>
            <w:t>14</w:t>
          </w:r>
          <w:r>
            <w:rPr>
              <w:rFonts w:hint="default" w:asciiTheme="minorAscii" w:hAnsiTheme="minorAscii"/>
              <w:spacing w:val="-3"/>
            </w:rPr>
            <w:fldChar w:fldCharType="end"/>
          </w:r>
        </w:p>
        <w:p>
          <w:pPr>
            <w:pStyle w:val="2"/>
            <w:spacing w:before="179" w:line="188" w:lineRule="auto"/>
            <w:ind w:left="52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1"/>
            </w:rPr>
            <w:t xml:space="preserve">15.         LICENSOR’S WORKS                                      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"bookmark91"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14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78" w:line="188" w:lineRule="auto"/>
            <w:ind w:left="760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1"/>
            </w:rPr>
            <w:t>15.1</w:t>
          </w:r>
          <w:r>
            <w:rPr>
              <w:rFonts w:hint="default" w:asciiTheme="minorAscii" w:hAnsiTheme="minorAscii"/>
              <w:spacing w:val="6"/>
            </w:rPr>
            <w:t xml:space="preserve">      </w:t>
          </w:r>
          <w:r>
            <w:rPr>
              <w:rFonts w:hint="default" w:asciiTheme="minorAscii" w:hAnsiTheme="minorAscii"/>
              <w:spacing w:val="-1"/>
            </w:rPr>
            <w:t xml:space="preserve">Licensor’s Works                   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  <w:spacing w:val="-2"/>
            </w:rPr>
            <w:t xml:space="preserve">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"bookmark92"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2"/>
            </w:rPr>
            <w:t>14</w:t>
          </w:r>
          <w:r>
            <w:rPr>
              <w:rFonts w:hint="default" w:asciiTheme="minorAscii" w:hAnsiTheme="minorAscii"/>
              <w:spacing w:val="-2"/>
            </w:rPr>
            <w:fldChar w:fldCharType="end"/>
          </w:r>
        </w:p>
        <w:p>
          <w:pPr>
            <w:pStyle w:val="2"/>
            <w:spacing w:before="180" w:line="187" w:lineRule="auto"/>
            <w:ind w:left="760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3"/>
            </w:rPr>
            <w:t>15.2       No</w:t>
          </w:r>
          <w:r>
            <w:rPr>
              <w:rFonts w:hint="default" w:asciiTheme="minorAscii" w:hAnsiTheme="minorAscii"/>
              <w:spacing w:val="18"/>
            </w:rPr>
            <w:t xml:space="preserve"> </w:t>
          </w:r>
          <w:r>
            <w:rPr>
              <w:rFonts w:hint="default" w:asciiTheme="minorAscii" w:hAnsiTheme="minorAscii"/>
              <w:spacing w:val="-3"/>
            </w:rPr>
            <w:t>public</w:t>
          </w:r>
          <w:r>
            <w:rPr>
              <w:rFonts w:hint="default" w:asciiTheme="minorAscii" w:hAnsiTheme="minorAscii"/>
              <w:spacing w:val="11"/>
            </w:rPr>
            <w:t xml:space="preserve"> </w:t>
          </w:r>
          <w:r>
            <w:rPr>
              <w:rFonts w:hint="default" w:asciiTheme="minorAscii" w:hAnsiTheme="minorAscii"/>
              <w:spacing w:val="-3"/>
            </w:rPr>
            <w:t>access</w:t>
          </w:r>
          <w:r>
            <w:rPr>
              <w:rFonts w:hint="default" w:asciiTheme="minorAscii" w:hAnsiTheme="minorAscii"/>
              <w:spacing w:val="1"/>
            </w:rPr>
            <w:t xml:space="preserve">                                             </w:t>
          </w:r>
          <w:r>
            <w:rPr>
              <w:rFonts w:hint="default" w:asciiTheme="minorAscii" w:hAnsiTheme="minorAscii"/>
            </w:rPr>
            <w:t xml:space="preserve">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"bookmark93"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4"/>
            </w:rPr>
            <w:t>14</w:t>
          </w:r>
          <w:r>
            <w:rPr>
              <w:rFonts w:hint="default" w:asciiTheme="minorAscii" w:hAnsiTheme="minorAscii"/>
              <w:spacing w:val="-4"/>
            </w:rPr>
            <w:fldChar w:fldCharType="end"/>
          </w:r>
        </w:p>
        <w:p>
          <w:pPr>
            <w:pStyle w:val="2"/>
            <w:spacing w:before="187" w:line="180" w:lineRule="auto"/>
            <w:ind w:left="760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3"/>
            </w:rPr>
            <w:t>15.3</w:t>
          </w:r>
          <w:r>
            <w:rPr>
              <w:rFonts w:hint="default" w:asciiTheme="minorAscii" w:hAnsiTheme="minorAscii"/>
              <w:spacing w:val="7"/>
            </w:rPr>
            <w:t xml:space="preserve">      </w:t>
          </w:r>
          <w:r>
            <w:rPr>
              <w:rFonts w:hint="default" w:asciiTheme="minorAscii" w:hAnsiTheme="minorAscii"/>
              <w:spacing w:val="-3"/>
            </w:rPr>
            <w:t>Maintenance</w:t>
          </w:r>
          <w:r>
            <w:rPr>
              <w:rFonts w:hint="default" w:asciiTheme="minorAscii" w:hAnsiTheme="minorAscii"/>
              <w:spacing w:val="1"/>
            </w:rPr>
            <w:t xml:space="preserve">                                         </w:t>
          </w:r>
          <w:r>
            <w:rPr>
              <w:rFonts w:hint="default" w:asciiTheme="minorAscii" w:hAnsiTheme="minorAscii"/>
            </w:rPr>
            <w:t xml:space="preserve">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"bookmark94"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3"/>
            </w:rPr>
            <w:t>15</w:t>
          </w:r>
          <w:r>
            <w:rPr>
              <w:rFonts w:hint="default" w:asciiTheme="minorAscii" w:hAnsiTheme="minorAscii"/>
              <w:spacing w:val="-3"/>
            </w:rPr>
            <w:fldChar w:fldCharType="end"/>
          </w:r>
        </w:p>
        <w:p>
          <w:pPr>
            <w:pStyle w:val="2"/>
            <w:spacing w:before="189" w:line="179" w:lineRule="auto"/>
            <w:ind w:left="42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4"/>
            </w:rPr>
            <w:t>SCHEDULE</w:t>
          </w:r>
          <w:r>
            <w:rPr>
              <w:rFonts w:hint="default" w:asciiTheme="minorAscii" w:hAnsiTheme="minorAscii"/>
              <w:spacing w:val="29"/>
            </w:rPr>
            <w:t xml:space="preserve"> </w:t>
          </w:r>
          <w:r>
            <w:rPr>
              <w:rFonts w:hint="default" w:asciiTheme="minorAscii" w:hAnsiTheme="minorAscii"/>
              <w:spacing w:val="-4"/>
            </w:rPr>
            <w:t>1</w:t>
          </w:r>
          <w:r>
            <w:rPr>
              <w:rFonts w:hint="default" w:asciiTheme="minorAscii" w:hAnsiTheme="minorAscii"/>
              <w:spacing w:val="1"/>
            </w:rPr>
            <w:t xml:space="preserve">                                           </w:t>
          </w:r>
          <w:r>
            <w:rPr>
              <w:rFonts w:hint="default" w:asciiTheme="minorAscii" w:hAnsiTheme="minorAscii"/>
            </w:rPr>
            <w:t xml:space="preserve">                                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"bookmark95"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4"/>
            </w:rPr>
            <w:t>16</w:t>
          </w:r>
          <w:r>
            <w:rPr>
              <w:rFonts w:hint="default" w:asciiTheme="minorAscii" w:hAnsiTheme="minorAscii"/>
              <w:spacing w:val="-4"/>
            </w:rPr>
            <w:fldChar w:fldCharType="end"/>
          </w:r>
        </w:p>
        <w:p>
          <w:pPr>
            <w:pStyle w:val="2"/>
            <w:spacing w:before="178" w:line="188" w:lineRule="auto"/>
            <w:ind w:left="42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2"/>
            </w:rPr>
            <w:t>SCHEDULE</w:t>
          </w:r>
          <w:r>
            <w:rPr>
              <w:rFonts w:hint="default" w:asciiTheme="minorAscii" w:hAnsiTheme="minorAscii"/>
              <w:spacing w:val="13"/>
            </w:rPr>
            <w:t xml:space="preserve"> </w:t>
          </w:r>
          <w:r>
            <w:rPr>
              <w:rFonts w:hint="default" w:asciiTheme="minorAscii" w:hAnsiTheme="minorAscii"/>
              <w:spacing w:val="-2"/>
            </w:rPr>
            <w:t>2 -</w:t>
          </w:r>
          <w:r>
            <w:rPr>
              <w:rFonts w:hint="default" w:asciiTheme="minorAscii" w:hAnsiTheme="minorAscii"/>
              <w:spacing w:val="16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2"/>
            </w:rPr>
            <w:t>Plan of</w:t>
          </w:r>
          <w:r>
            <w:rPr>
              <w:rFonts w:hint="default" w:asciiTheme="minorAscii" w:hAnsiTheme="minorAscii"/>
              <w:spacing w:val="14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2"/>
            </w:rPr>
            <w:t>Premise</w:t>
          </w:r>
          <w:r>
            <w:rPr>
              <w:rFonts w:hint="default" w:asciiTheme="minorAscii" w:hAnsiTheme="minorAscii"/>
              <w:spacing w:val="-3"/>
            </w:rPr>
            <w:t>s</w:t>
          </w:r>
          <w:r>
            <w:rPr>
              <w:rFonts w:hint="default" w:asciiTheme="minorAscii" w:hAnsiTheme="minorAscii"/>
              <w:spacing w:val="1"/>
            </w:rPr>
            <w:t xml:space="preserve">                                          </w:t>
          </w:r>
          <w:r>
            <w:rPr>
              <w:rFonts w:hint="default" w:asciiTheme="minorAscii" w:hAnsiTheme="minorAscii"/>
            </w:rPr>
            <w:t xml:space="preserve">   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"bookmark96"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3"/>
            </w:rPr>
            <w:t>18</w:t>
          </w:r>
          <w:r>
            <w:rPr>
              <w:rFonts w:hint="default" w:asciiTheme="minorAscii" w:hAnsiTheme="minorAscii"/>
              <w:spacing w:val="-3"/>
            </w:rPr>
            <w:fldChar w:fldCharType="end"/>
          </w:r>
        </w:p>
        <w:p>
          <w:pPr>
            <w:pStyle w:val="2"/>
            <w:spacing w:before="180" w:line="187" w:lineRule="auto"/>
            <w:ind w:left="42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1"/>
            </w:rPr>
            <w:t>SCHEDULE</w:t>
          </w:r>
          <w:r>
            <w:rPr>
              <w:rFonts w:hint="default" w:asciiTheme="minorAscii" w:hAnsiTheme="minorAscii"/>
              <w:spacing w:val="12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>3 - Conditions</w:t>
          </w:r>
          <w:r>
            <w:rPr>
              <w:rFonts w:hint="default" w:asciiTheme="minorAscii" w:hAnsiTheme="minorAscii"/>
              <w:spacing w:val="17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>Relating To</w:t>
          </w:r>
          <w:r>
            <w:rPr>
              <w:rFonts w:hint="default" w:asciiTheme="minorAscii" w:hAnsiTheme="minorAscii"/>
              <w:spacing w:val="12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 xml:space="preserve">Conducting Tours                                                                                 </w:t>
          </w:r>
          <w:r>
            <w:rPr>
              <w:rFonts w:hint="default" w:asciiTheme="minorAscii" w:hAnsiTheme="minorAscii"/>
              <w:spacing w:val="-2"/>
            </w:rPr>
            <w:t xml:space="preserve">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"bookmark97"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2"/>
            </w:rPr>
            <w:t>1</w:t>
          </w:r>
          <w:r>
            <w:rPr>
              <w:rFonts w:hint="default" w:asciiTheme="minorAscii" w:hAnsiTheme="minorAscii"/>
              <w:spacing w:val="-2"/>
            </w:rPr>
            <w:fldChar w:fldCharType="end"/>
          </w:r>
          <w:r>
            <w:rPr>
              <w:rFonts w:hint="default" w:asciiTheme="minorAscii" w:hAnsiTheme="minorAscii"/>
              <w:spacing w:val="-2"/>
            </w:rPr>
            <w:t>9</w:t>
          </w:r>
        </w:p>
      </w:sdtContent>
    </w:sdt>
    <w:p>
      <w:pPr>
        <w:spacing w:line="187" w:lineRule="auto"/>
        <w:rPr>
          <w:rFonts w:hint="default" w:asciiTheme="minorAscii" w:hAnsiTheme="minorAscii"/>
        </w:rPr>
        <w:sectPr>
          <w:footerReference r:id="rId46" w:type="default"/>
          <w:pgSz w:w="11907" w:h="16839"/>
          <w:pgMar w:top="1139" w:right="21" w:bottom="1495" w:left="878" w:header="6" w:footer="850" w:gutter="0"/>
          <w:cols w:space="720" w:num="1"/>
        </w:sectPr>
      </w:pPr>
    </w:p>
    <w:sdt>
      <w:sdtPr>
        <w:rPr>
          <w:rFonts w:hint="default" w:eastAsia="Calibri" w:cs="Calibri" w:asciiTheme="minorAscii" w:hAnsiTheme="minorAscii"/>
          <w:sz w:val="22"/>
          <w:szCs w:val="22"/>
        </w:rPr>
        <w:id w:val="31"/>
        <w:docPartObj>
          <w:docPartGallery w:val="Table of Contents"/>
          <w:docPartUnique/>
        </w:docPartObj>
      </w:sdtPr>
      <w:sdtEndPr>
        <w:rPr>
          <w:rFonts w:hint="default" w:eastAsia="Calibri" w:cs="Calibri" w:asciiTheme="minorAscii" w:hAnsiTheme="minorAscii"/>
          <w:sz w:val="22"/>
          <w:szCs w:val="22"/>
        </w:rPr>
      </w:sdtEndPr>
      <w:sdtContent>
        <w:p>
          <w:pPr>
            <w:pStyle w:val="2"/>
            <w:spacing w:before="17" w:line="179" w:lineRule="auto"/>
            <w:ind w:left="30"/>
            <w:rPr>
              <w:rFonts w:hint="default" w:asciiTheme="minorAscii" w:hAnsiTheme="minorAscii"/>
            </w:rPr>
          </w:pPr>
          <w:bookmarkStart w:id="37" w:name="bookmark98"/>
          <w:bookmarkEnd w:id="37"/>
          <w:r>
            <w:rPr>
              <w:rFonts w:hint="default" w:asciiTheme="minorAscii" w:hAnsiTheme="minorAscii"/>
            </w:rPr>
            <w:t>TABLE OF</w:t>
          </w:r>
          <w:r>
            <w:rPr>
              <w:rFonts w:hint="default" w:asciiTheme="minorAscii" w:hAnsiTheme="minorAscii"/>
              <w:spacing w:val="11"/>
            </w:rPr>
            <w:t xml:space="preserve"> </w:t>
          </w:r>
          <w:r>
            <w:rPr>
              <w:rFonts w:hint="default" w:asciiTheme="minorAscii" w:hAnsiTheme="minorAscii"/>
            </w:rPr>
            <w:t xml:space="preserve">CONTENTS                                                                 </w:t>
          </w:r>
          <w:r>
            <w:rPr>
              <w:rFonts w:hint="default" w:asciiTheme="minorAscii" w:hAnsiTheme="minorAscii"/>
              <w:spacing w:val="-1"/>
            </w:rPr>
            <w:t xml:space="preserve">                                                                                                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"bookmark99"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1"/>
            </w:rPr>
            <w:t>21</w:t>
          </w:r>
          <w:r>
            <w:rPr>
              <w:rFonts w:hint="default" w:asciiTheme="minorAscii" w:hAnsiTheme="minorAscii"/>
              <w:spacing w:val="-1"/>
            </w:rPr>
            <w:fldChar w:fldCharType="end"/>
          </w:r>
        </w:p>
        <w:p>
          <w:pPr>
            <w:pStyle w:val="2"/>
            <w:spacing w:before="188" w:line="179" w:lineRule="auto"/>
            <w:ind w:left="32"/>
            <w:rPr>
              <w:rFonts w:hint="default" w:asciiTheme="minorAscii" w:hAnsiTheme="minorAscii"/>
            </w:rPr>
          </w:pPr>
          <w:r>
            <w:rPr>
              <w:rFonts w:hint="default" w:asciiTheme="minorAscii" w:hAnsiTheme="minorAscii"/>
              <w:spacing w:val="-1"/>
            </w:rPr>
            <w:t>ATTACHMENT -</w:t>
          </w:r>
          <w:r>
            <w:rPr>
              <w:rFonts w:hint="default" w:asciiTheme="minorAscii" w:hAnsiTheme="minorAscii"/>
              <w:spacing w:val="19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>BUILDING CODE OF AUSTRALIA</w:t>
          </w:r>
          <w:r>
            <w:rPr>
              <w:rFonts w:hint="default" w:asciiTheme="minorAscii" w:hAnsiTheme="minorAscii"/>
              <w:spacing w:val="18"/>
              <w:w w:val="101"/>
            </w:rPr>
            <w:t xml:space="preserve"> </w:t>
          </w:r>
          <w:r>
            <w:rPr>
              <w:rFonts w:hint="default" w:asciiTheme="minorAscii" w:hAnsiTheme="minorAscii"/>
              <w:spacing w:val="-1"/>
            </w:rPr>
            <w:t xml:space="preserve">REPORT                                                                                                   </w:t>
          </w:r>
          <w:r>
            <w:rPr>
              <w:rFonts w:hint="default" w:asciiTheme="minorAscii" w:hAnsiTheme="minorAscii"/>
              <w:spacing w:val="-2"/>
            </w:rPr>
            <w:t xml:space="preserve">    </w:t>
          </w:r>
          <w:r>
            <w:rPr>
              <w:rFonts w:hint="default" w:asciiTheme="minorAscii" w:hAnsiTheme="minorAscii"/>
            </w:rPr>
            <w:fldChar w:fldCharType="begin"/>
          </w:r>
          <w:r>
            <w:rPr>
              <w:rFonts w:hint="default" w:asciiTheme="minorAscii" w:hAnsiTheme="minorAscii"/>
            </w:rPr>
            <w:instrText xml:space="preserve"> HYPERLINK \l "bookmark14" </w:instrText>
          </w:r>
          <w:r>
            <w:rPr>
              <w:rFonts w:hint="default" w:asciiTheme="minorAscii" w:hAnsiTheme="minorAscii"/>
            </w:rPr>
            <w:fldChar w:fldCharType="separate"/>
          </w:r>
          <w:r>
            <w:rPr>
              <w:rFonts w:hint="default" w:asciiTheme="minorAscii" w:hAnsiTheme="minorAscii"/>
              <w:spacing w:val="-2"/>
            </w:rPr>
            <w:t>25</w:t>
          </w:r>
          <w:r>
            <w:rPr>
              <w:rFonts w:hint="default" w:asciiTheme="minorAscii" w:hAnsiTheme="minorAscii"/>
              <w:spacing w:val="-2"/>
            </w:rPr>
            <w:fldChar w:fldCharType="end"/>
          </w:r>
        </w:p>
      </w:sdtContent>
    </w:sdt>
    <w:p>
      <w:pPr>
        <w:spacing w:line="253" w:lineRule="auto"/>
        <w:rPr>
          <w:rFonts w:hint="default" w:asciiTheme="minorAscii" w:hAnsiTheme="minorAscii"/>
          <w:sz w:val="21"/>
        </w:rPr>
      </w:pPr>
    </w:p>
    <w:p>
      <w:pPr>
        <w:spacing w:line="254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79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EXECUTED as an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agree</w:t>
      </w:r>
      <w:r>
        <w:rPr>
          <w:rFonts w:hint="default" w:asciiTheme="minorAscii" w:hAnsiTheme="minorAscii"/>
          <w:spacing w:val="-2"/>
        </w:rPr>
        <w:t>ment</w:t>
      </w:r>
    </w:p>
    <w:p>
      <w:pPr>
        <w:spacing w:before="22"/>
        <w:rPr>
          <w:rFonts w:hint="default" w:asciiTheme="minorAscii" w:hAnsiTheme="minorAscii"/>
        </w:rPr>
      </w:pPr>
    </w:p>
    <w:p>
      <w:pPr>
        <w:spacing w:before="22"/>
        <w:rPr>
          <w:rFonts w:hint="default" w:asciiTheme="minorAscii" w:hAnsiTheme="minorAscii"/>
        </w:rPr>
      </w:pPr>
    </w:p>
    <w:p>
      <w:pPr>
        <w:rPr>
          <w:rFonts w:hint="default" w:asciiTheme="minorAscii" w:hAnsiTheme="minorAscii"/>
        </w:rPr>
        <w:sectPr>
          <w:footerReference r:id="rId47" w:type="default"/>
          <w:pgSz w:w="11907" w:h="16839"/>
          <w:pgMar w:top="1139" w:right="21" w:bottom="1495" w:left="878" w:header="6" w:footer="850" w:gutter="0"/>
          <w:cols w:equalWidth="0" w:num="1">
            <w:col w:w="11007"/>
          </w:cols>
        </w:sectPr>
      </w:pPr>
    </w:p>
    <w:p>
      <w:pPr>
        <w:pStyle w:val="2"/>
        <w:spacing w:before="40" w:line="188" w:lineRule="auto"/>
        <w:ind w:left="30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t>THE SEAL of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</w:rPr>
        <w:t>AUSTRALIAN</w:t>
      </w:r>
    </w:p>
    <w:p>
      <w:pPr>
        <w:pStyle w:val="2"/>
        <w:spacing w:before="187" w:line="180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MARITIME SAFETY AUTH</w:t>
      </w:r>
      <w:r>
        <w:rPr>
          <w:rFonts w:hint="default" w:asciiTheme="minorAscii" w:hAnsiTheme="minorAscii"/>
          <w:spacing w:val="-2"/>
        </w:rPr>
        <w:t>ORITY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</w:p>
    <w:p>
      <w:pPr>
        <w:pStyle w:val="2"/>
        <w:spacing w:before="176" w:line="389" w:lineRule="exact"/>
        <w:ind w:left="3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  <w:position w:val="16"/>
        </w:rPr>
        <w:t>affixed</w:t>
      </w:r>
      <w:r>
        <w:rPr>
          <w:rFonts w:hint="default" w:asciiTheme="minorAscii" w:hAnsiTheme="minorAscii"/>
          <w:spacing w:val="14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in accordance with a</w:t>
      </w:r>
      <w:r>
        <w:rPr>
          <w:rFonts w:hint="default" w:asciiTheme="minorAscii" w:hAnsiTheme="minorAscii"/>
          <w:spacing w:val="17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resolut</w:t>
      </w:r>
      <w:r>
        <w:rPr>
          <w:rFonts w:hint="default" w:asciiTheme="minorAscii" w:hAnsiTheme="minorAscii"/>
          <w:spacing w:val="-2"/>
          <w:position w:val="16"/>
        </w:rPr>
        <w:t>ion</w:t>
      </w:r>
    </w:p>
    <w:p>
      <w:pPr>
        <w:pStyle w:val="2"/>
        <w:spacing w:before="1" w:line="169" w:lineRule="auto"/>
        <w:ind w:left="3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of the Authority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in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prese</w:t>
      </w:r>
      <w:r>
        <w:rPr>
          <w:rFonts w:hint="default" w:asciiTheme="minorAscii" w:hAnsiTheme="minorAscii"/>
          <w:spacing w:val="-2"/>
        </w:rPr>
        <w:t>nce of:</w:t>
      </w:r>
    </w:p>
    <w:p>
      <w:pPr>
        <w:spacing w:line="14" w:lineRule="auto"/>
        <w:rPr>
          <w:rFonts w:hint="default" w:asciiTheme="minorAscii" w:hAnsiTheme="minorAscii"/>
          <w:sz w:val="2"/>
        </w:rPr>
      </w:pPr>
      <w:r>
        <w:rPr>
          <w:rFonts w:hint="default" w:eastAsia="Arial" w:cs="Arial" w:asciiTheme="minorAscii" w:hAnsiTheme="minorAscii"/>
          <w:sz w:val="2"/>
          <w:szCs w:val="2"/>
        </w:rPr>
        <w:br w:type="column"/>
      </w:r>
    </w:p>
    <w:p>
      <w:pPr>
        <w:pStyle w:val="2"/>
        <w:spacing w:before="37" w:line="389" w:lineRule="exact"/>
        <w:rPr>
          <w:rFonts w:hint="default" w:asciiTheme="minorAscii" w:hAnsiTheme="minorAscii"/>
        </w:rPr>
      </w:pPr>
      <w:r>
        <w:rPr>
          <w:rFonts w:hint="default" w:asciiTheme="minorAscii" w:hAnsiTheme="minorAscii"/>
          <w:position w:val="16"/>
        </w:rPr>
        <w:t>)</w:t>
      </w:r>
    </w:p>
    <w:p>
      <w:pPr>
        <w:pStyle w:val="2"/>
        <w:spacing w:line="189" w:lineRule="auto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t>)</w:t>
      </w:r>
    </w:p>
    <w:p>
      <w:pPr>
        <w:pStyle w:val="2"/>
        <w:spacing w:before="175" w:line="189" w:lineRule="auto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t>)</w:t>
      </w:r>
    </w:p>
    <w:p>
      <w:pPr>
        <w:pStyle w:val="2"/>
        <w:spacing w:before="176" w:line="172" w:lineRule="auto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t>)</w:t>
      </w:r>
    </w:p>
    <w:p>
      <w:pPr>
        <w:spacing w:line="172" w:lineRule="auto"/>
        <w:rPr>
          <w:rFonts w:hint="default" w:asciiTheme="minorAscii" w:hAnsiTheme="minorAscii"/>
        </w:rPr>
        <w:sectPr>
          <w:type w:val="continuous"/>
          <w:pgSz w:w="11907" w:h="16839"/>
          <w:pgMar w:top="1139" w:right="21" w:bottom="1495" w:left="878" w:header="6" w:footer="850" w:gutter="0"/>
          <w:cols w:equalWidth="0" w:num="2">
            <w:col w:w="4479" w:space="100"/>
            <w:col w:w="6429"/>
          </w:cols>
        </w:sectPr>
      </w:pPr>
    </w:p>
    <w:p>
      <w:pPr>
        <w:spacing w:before="28"/>
        <w:rPr>
          <w:rFonts w:hint="default" w:asciiTheme="minorAscii" w:hAnsiTheme="minorAscii"/>
        </w:rPr>
      </w:pPr>
    </w:p>
    <w:p>
      <w:pPr>
        <w:spacing w:before="28"/>
        <w:rPr>
          <w:rFonts w:hint="default" w:asciiTheme="minorAscii" w:hAnsiTheme="minorAscii"/>
        </w:rPr>
      </w:pPr>
    </w:p>
    <w:p>
      <w:pPr>
        <w:spacing w:before="27"/>
        <w:rPr>
          <w:rFonts w:hint="default" w:asciiTheme="minorAscii" w:hAnsiTheme="minorAscii"/>
        </w:rPr>
      </w:pPr>
    </w:p>
    <w:p>
      <w:pPr>
        <w:spacing w:before="27"/>
        <w:rPr>
          <w:rFonts w:hint="default" w:asciiTheme="minorAscii" w:hAnsiTheme="minorAscii"/>
        </w:rPr>
      </w:pPr>
    </w:p>
    <w:p>
      <w:pPr>
        <w:spacing w:before="27"/>
        <w:rPr>
          <w:rFonts w:hint="default" w:asciiTheme="minorAscii" w:hAnsiTheme="minorAscii"/>
        </w:rPr>
      </w:pPr>
    </w:p>
    <w:p>
      <w:pPr>
        <w:spacing w:before="27"/>
        <w:rPr>
          <w:rFonts w:hint="default" w:asciiTheme="minorAscii" w:hAnsiTheme="minorAscii"/>
        </w:rPr>
      </w:pPr>
    </w:p>
    <w:p>
      <w:pPr>
        <w:spacing w:before="27"/>
        <w:rPr>
          <w:rFonts w:hint="default" w:asciiTheme="minorAscii" w:hAnsiTheme="minorAscii"/>
        </w:rPr>
      </w:pPr>
    </w:p>
    <w:p>
      <w:pPr>
        <w:rPr>
          <w:rFonts w:hint="default" w:asciiTheme="minorAscii" w:hAnsiTheme="minorAscii"/>
        </w:rPr>
        <w:sectPr>
          <w:type w:val="continuous"/>
          <w:pgSz w:w="11907" w:h="16839"/>
          <w:pgMar w:top="1139" w:right="21" w:bottom="1495" w:left="878" w:header="6" w:footer="850" w:gutter="0"/>
          <w:cols w:equalWidth="0" w:num="1">
            <w:col w:w="11007"/>
          </w:cols>
        </w:sectPr>
      </w:pPr>
    </w:p>
    <w:p>
      <w:pPr>
        <w:spacing w:line="25" w:lineRule="exact"/>
        <w:ind w:firstLine="45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drawing>
          <wp:inline distT="0" distB="0" distL="0" distR="0">
            <wp:extent cx="1292860" cy="15240"/>
            <wp:effectExtent l="0" t="0" r="2540" b="0"/>
            <wp:docPr id="84" name="IM 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 84"/>
                    <pic:cNvPicPr/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292914" cy="15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36" w:line="188" w:lineRule="auto"/>
        <w:ind w:left="3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Signature of witness</w:t>
      </w:r>
    </w:p>
    <w:p>
      <w:pPr>
        <w:spacing w:line="254" w:lineRule="auto"/>
        <w:rPr>
          <w:rFonts w:hint="default" w:asciiTheme="minorAscii" w:hAnsiTheme="minorAscii"/>
          <w:sz w:val="21"/>
        </w:rPr>
      </w:pPr>
    </w:p>
    <w:p>
      <w:pPr>
        <w:spacing w:line="254" w:lineRule="auto"/>
        <w:rPr>
          <w:rFonts w:hint="default" w:asciiTheme="minorAscii" w:hAnsiTheme="minorAscii"/>
          <w:sz w:val="21"/>
        </w:rPr>
      </w:pPr>
    </w:p>
    <w:p>
      <w:pPr>
        <w:spacing w:line="254" w:lineRule="auto"/>
        <w:rPr>
          <w:rFonts w:hint="default" w:asciiTheme="minorAscii" w:hAnsiTheme="minorAscii"/>
          <w:sz w:val="21"/>
        </w:rPr>
      </w:pPr>
    </w:p>
    <w:p>
      <w:pPr>
        <w:spacing w:line="254" w:lineRule="auto"/>
        <w:rPr>
          <w:rFonts w:hint="default" w:asciiTheme="minorAscii" w:hAnsiTheme="minorAscii"/>
          <w:sz w:val="21"/>
        </w:rPr>
      </w:pPr>
    </w:p>
    <w:p>
      <w:pPr>
        <w:spacing w:line="254" w:lineRule="auto"/>
        <w:rPr>
          <w:rFonts w:hint="default" w:asciiTheme="minorAscii" w:hAnsiTheme="minorAscii"/>
          <w:sz w:val="21"/>
        </w:rPr>
      </w:pPr>
    </w:p>
    <w:p>
      <w:pPr>
        <w:spacing w:line="255" w:lineRule="auto"/>
        <w:rPr>
          <w:rFonts w:hint="default" w:asciiTheme="minorAscii" w:hAnsiTheme="minorAscii"/>
          <w:sz w:val="21"/>
        </w:rPr>
      </w:pPr>
    </w:p>
    <w:p>
      <w:pPr>
        <w:spacing w:line="255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83" w:lineRule="exact"/>
        <w:ind w:left="4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  <w:position w:val="1"/>
        </w:rPr>
        <w:t>.....................................</w:t>
      </w:r>
    </w:p>
    <w:p>
      <w:pPr>
        <w:pStyle w:val="2"/>
        <w:spacing w:before="177" w:line="190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Name of witness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(print)</w:t>
      </w: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388" w:lineRule="exact"/>
        <w:ind w:left="3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  <w:position w:val="16"/>
        </w:rPr>
        <w:t>SIGNED</w:t>
      </w:r>
      <w:r>
        <w:rPr>
          <w:rFonts w:hint="default" w:asciiTheme="minorAscii" w:hAnsiTheme="minorAscii"/>
          <w:spacing w:val="19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by  #</w:t>
      </w:r>
    </w:p>
    <w:p>
      <w:pPr>
        <w:pStyle w:val="2"/>
        <w:spacing w:line="187" w:lineRule="auto"/>
        <w:ind w:left="32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for the</w:t>
      </w:r>
    </w:p>
    <w:p>
      <w:pPr>
        <w:pStyle w:val="2"/>
        <w:spacing w:before="179" w:line="188" w:lineRule="auto"/>
        <w:ind w:left="42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in the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presence of:</w:t>
      </w:r>
    </w:p>
    <w:p>
      <w:pPr>
        <w:spacing w:line="345" w:lineRule="auto"/>
        <w:rPr>
          <w:rFonts w:hint="default" w:asciiTheme="minorAscii" w:hAnsiTheme="minorAscii"/>
          <w:sz w:val="21"/>
        </w:rPr>
      </w:pPr>
    </w:p>
    <w:p>
      <w:pPr>
        <w:spacing w:line="345" w:lineRule="auto"/>
        <w:rPr>
          <w:rFonts w:hint="default" w:asciiTheme="minorAscii" w:hAnsiTheme="minorAscii"/>
          <w:sz w:val="21"/>
        </w:rPr>
      </w:pPr>
    </w:p>
    <w:p>
      <w:pPr>
        <w:spacing w:line="25" w:lineRule="exact"/>
        <w:ind w:firstLine="44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drawing>
          <wp:inline distT="0" distB="0" distL="0" distR="0">
            <wp:extent cx="1292860" cy="15240"/>
            <wp:effectExtent l="0" t="0" r="2540" b="0"/>
            <wp:docPr id="86" name="IM 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 86"/>
                    <pic:cNvPicPr/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92914" cy="15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34" w:line="188" w:lineRule="auto"/>
        <w:ind w:left="3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Signature of witness</w:t>
      </w:r>
    </w:p>
    <w:p>
      <w:pPr>
        <w:spacing w:line="279" w:lineRule="auto"/>
        <w:rPr>
          <w:rFonts w:hint="default" w:asciiTheme="minorAscii" w:hAnsiTheme="minorAscii"/>
          <w:sz w:val="21"/>
        </w:rPr>
      </w:pPr>
    </w:p>
    <w:p>
      <w:pPr>
        <w:spacing w:line="279" w:lineRule="auto"/>
        <w:rPr>
          <w:rFonts w:hint="default" w:asciiTheme="minorAscii" w:hAnsiTheme="minorAscii"/>
          <w:sz w:val="21"/>
        </w:rPr>
      </w:pPr>
    </w:p>
    <w:p>
      <w:pPr>
        <w:spacing w:line="279" w:lineRule="auto"/>
        <w:rPr>
          <w:rFonts w:hint="default" w:asciiTheme="minorAscii" w:hAnsiTheme="minorAscii"/>
          <w:sz w:val="21"/>
        </w:rPr>
      </w:pPr>
    </w:p>
    <w:p>
      <w:pPr>
        <w:spacing w:line="279" w:lineRule="auto"/>
        <w:rPr>
          <w:rFonts w:hint="default" w:asciiTheme="minorAscii" w:hAnsiTheme="minorAscii"/>
          <w:sz w:val="21"/>
        </w:rPr>
      </w:pPr>
    </w:p>
    <w:p>
      <w:pPr>
        <w:spacing w:line="280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25" w:lineRule="exact"/>
        <w:ind w:left="44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.....................................</w:t>
      </w:r>
    </w:p>
    <w:p>
      <w:pPr>
        <w:spacing w:line="14" w:lineRule="auto"/>
        <w:rPr>
          <w:rFonts w:hint="default" w:asciiTheme="minorAscii" w:hAnsiTheme="minorAscii"/>
          <w:sz w:val="2"/>
        </w:rPr>
      </w:pPr>
      <w:r>
        <w:rPr>
          <w:rFonts w:hint="default" w:eastAsia="Arial" w:cs="Arial" w:asciiTheme="minorAscii" w:hAnsiTheme="minorAscii"/>
          <w:sz w:val="2"/>
          <w:szCs w:val="2"/>
        </w:rPr>
        <w:br w:type="column"/>
      </w:r>
    </w:p>
    <w:p>
      <w:pPr>
        <w:spacing w:line="23" w:lineRule="exact"/>
        <w:ind w:firstLine="1705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drawing>
          <wp:inline distT="0" distB="0" distL="0" distR="0">
            <wp:extent cx="1187450" cy="14605"/>
            <wp:effectExtent l="0" t="0" r="0" b="0"/>
            <wp:docPr id="88" name="IM 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 88"/>
                    <pic:cNvPicPr/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187758" cy="14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45" w:line="181" w:lineRule="auto"/>
        <w:ind w:left="169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Signature</w:t>
      </w:r>
    </w:p>
    <w:p>
      <w:pPr>
        <w:spacing w:line="254" w:lineRule="auto"/>
        <w:rPr>
          <w:rFonts w:hint="default" w:asciiTheme="minorAscii" w:hAnsiTheme="minorAscii"/>
          <w:sz w:val="21"/>
        </w:rPr>
      </w:pPr>
    </w:p>
    <w:p>
      <w:pPr>
        <w:spacing w:line="254" w:lineRule="auto"/>
        <w:rPr>
          <w:rFonts w:hint="default" w:asciiTheme="minorAscii" w:hAnsiTheme="minorAscii"/>
          <w:sz w:val="21"/>
        </w:rPr>
      </w:pPr>
    </w:p>
    <w:p>
      <w:pPr>
        <w:spacing w:line="254" w:lineRule="auto"/>
        <w:rPr>
          <w:rFonts w:hint="default" w:asciiTheme="minorAscii" w:hAnsiTheme="minorAscii"/>
          <w:sz w:val="21"/>
        </w:rPr>
      </w:pPr>
    </w:p>
    <w:p>
      <w:pPr>
        <w:spacing w:line="254" w:lineRule="auto"/>
        <w:rPr>
          <w:rFonts w:hint="default" w:asciiTheme="minorAscii" w:hAnsiTheme="minorAscii"/>
          <w:sz w:val="21"/>
        </w:rPr>
      </w:pPr>
    </w:p>
    <w:p>
      <w:pPr>
        <w:spacing w:line="254" w:lineRule="auto"/>
        <w:rPr>
          <w:rFonts w:hint="default" w:asciiTheme="minorAscii" w:hAnsiTheme="minorAscii"/>
          <w:sz w:val="21"/>
        </w:rPr>
      </w:pPr>
    </w:p>
    <w:p>
      <w:pPr>
        <w:spacing w:line="255" w:lineRule="auto"/>
        <w:rPr>
          <w:rFonts w:hint="default" w:asciiTheme="minorAscii" w:hAnsiTheme="minorAscii"/>
          <w:sz w:val="21"/>
        </w:rPr>
      </w:pPr>
    </w:p>
    <w:p>
      <w:pPr>
        <w:spacing w:line="255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82" w:lineRule="exact"/>
        <w:ind w:left="170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  <w:position w:val="1"/>
        </w:rPr>
        <w:t>..................................</w:t>
      </w:r>
    </w:p>
    <w:p>
      <w:pPr>
        <w:pStyle w:val="2"/>
        <w:spacing w:before="178" w:line="189" w:lineRule="auto"/>
        <w:ind w:left="170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Name of signatory</w:t>
      </w:r>
      <w:r>
        <w:rPr>
          <w:rFonts w:hint="default" w:asciiTheme="minorAscii" w:hAnsiTheme="minorAscii"/>
          <w:spacing w:val="31"/>
        </w:rPr>
        <w:t xml:space="preserve"> </w:t>
      </w:r>
      <w:r>
        <w:rPr>
          <w:rFonts w:hint="default" w:asciiTheme="minorAscii" w:hAnsiTheme="minorAscii"/>
          <w:spacing w:val="-2"/>
        </w:rPr>
        <w:t>(print)</w:t>
      </w:r>
    </w:p>
    <w:p>
      <w:pPr>
        <w:spacing w:line="247" w:lineRule="auto"/>
        <w:rPr>
          <w:rFonts w:hint="default" w:asciiTheme="minorAscii" w:hAnsiTheme="minorAscii"/>
          <w:sz w:val="21"/>
        </w:rPr>
      </w:pPr>
    </w:p>
    <w:p>
      <w:pPr>
        <w:spacing w:line="248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388" w:lineRule="exact"/>
        <w:rPr>
          <w:rFonts w:hint="default" w:asciiTheme="minorAscii" w:hAnsiTheme="minorAscii"/>
        </w:rPr>
      </w:pPr>
      <w:r>
        <w:rPr>
          <w:rFonts w:hint="default" w:asciiTheme="minorAscii" w:hAnsiTheme="minorAscii"/>
          <w:position w:val="16"/>
        </w:rPr>
        <w:t>)</w:t>
      </w:r>
    </w:p>
    <w:p>
      <w:pPr>
        <w:pStyle w:val="2"/>
        <w:spacing w:before="1" w:line="189" w:lineRule="auto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t>)</w:t>
      </w:r>
    </w:p>
    <w:p>
      <w:pPr>
        <w:pStyle w:val="2"/>
        <w:spacing w:before="177" w:line="189" w:lineRule="auto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t>)</w:t>
      </w:r>
    </w:p>
    <w:p>
      <w:pPr>
        <w:spacing w:line="345" w:lineRule="auto"/>
        <w:rPr>
          <w:rFonts w:hint="default" w:asciiTheme="minorAscii" w:hAnsiTheme="minorAscii"/>
          <w:sz w:val="21"/>
        </w:rPr>
      </w:pPr>
    </w:p>
    <w:p>
      <w:pPr>
        <w:spacing w:line="345" w:lineRule="auto"/>
        <w:rPr>
          <w:rFonts w:hint="default" w:asciiTheme="minorAscii" w:hAnsiTheme="minorAscii"/>
          <w:sz w:val="21"/>
        </w:rPr>
      </w:pPr>
    </w:p>
    <w:p>
      <w:pPr>
        <w:spacing w:before="1" w:line="24" w:lineRule="exact"/>
        <w:ind w:firstLine="1704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drawing>
          <wp:inline distT="0" distB="0" distL="0" distR="0">
            <wp:extent cx="1187450" cy="15240"/>
            <wp:effectExtent l="0" t="0" r="1270" b="0"/>
            <wp:docPr id="90" name="IM 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 90"/>
                    <pic:cNvPicPr/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187758" cy="15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35" w:line="188" w:lineRule="auto"/>
        <w:ind w:left="169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Signature of</w:t>
      </w:r>
      <w:r>
        <w:rPr>
          <w:rFonts w:hint="default" w:asciiTheme="minorAscii" w:hAnsiTheme="minorAscii"/>
          <w:spacing w:val="3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Minister</w:t>
      </w:r>
    </w:p>
    <w:p>
      <w:pPr>
        <w:spacing w:line="279" w:lineRule="auto"/>
        <w:rPr>
          <w:rFonts w:hint="default" w:asciiTheme="minorAscii" w:hAnsiTheme="minorAscii"/>
          <w:sz w:val="21"/>
        </w:rPr>
      </w:pPr>
    </w:p>
    <w:p>
      <w:pPr>
        <w:spacing w:line="279" w:lineRule="auto"/>
        <w:rPr>
          <w:rFonts w:hint="default" w:asciiTheme="minorAscii" w:hAnsiTheme="minorAscii"/>
          <w:sz w:val="21"/>
        </w:rPr>
      </w:pPr>
    </w:p>
    <w:p>
      <w:pPr>
        <w:spacing w:line="279" w:lineRule="auto"/>
        <w:rPr>
          <w:rFonts w:hint="default" w:asciiTheme="minorAscii" w:hAnsiTheme="minorAscii"/>
          <w:sz w:val="21"/>
        </w:rPr>
      </w:pPr>
    </w:p>
    <w:p>
      <w:pPr>
        <w:spacing w:line="279" w:lineRule="auto"/>
        <w:rPr>
          <w:rFonts w:hint="default" w:asciiTheme="minorAscii" w:hAnsiTheme="minorAscii"/>
          <w:sz w:val="21"/>
        </w:rPr>
      </w:pPr>
    </w:p>
    <w:p>
      <w:pPr>
        <w:spacing w:line="280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25" w:lineRule="exact"/>
        <w:ind w:left="1704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..................................</w:t>
      </w:r>
    </w:p>
    <w:p>
      <w:pPr>
        <w:spacing w:line="25" w:lineRule="exact"/>
        <w:rPr>
          <w:rFonts w:hint="default" w:asciiTheme="minorAscii" w:hAnsiTheme="minorAscii"/>
        </w:rPr>
        <w:sectPr>
          <w:type w:val="continuous"/>
          <w:pgSz w:w="11907" w:h="16839"/>
          <w:pgMar w:top="1139" w:right="21" w:bottom="1495" w:left="878" w:header="6" w:footer="850" w:gutter="0"/>
          <w:cols w:equalWidth="0" w:num="2">
            <w:col w:w="4478" w:space="100"/>
            <w:col w:w="6430"/>
          </w:cols>
        </w:sectPr>
      </w:pPr>
    </w:p>
    <w:p>
      <w:pPr>
        <w:pStyle w:val="2"/>
        <w:spacing w:before="235" w:line="172" w:lineRule="auto"/>
        <w:ind w:left="4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Name of witness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(print)Name of signatory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(print)</w:t>
      </w:r>
    </w:p>
    <w:p>
      <w:pPr>
        <w:spacing w:line="172" w:lineRule="auto"/>
        <w:rPr>
          <w:rFonts w:hint="default" w:asciiTheme="minorAscii" w:hAnsiTheme="minorAscii"/>
        </w:rPr>
        <w:sectPr>
          <w:type w:val="continuous"/>
          <w:pgSz w:w="11907" w:h="16839"/>
          <w:pgMar w:top="1139" w:right="21" w:bottom="1495" w:left="878" w:header="6" w:footer="850" w:gutter="0"/>
          <w:cols w:equalWidth="0" w:num="1">
            <w:col w:w="11007"/>
          </w:cols>
        </w:sectPr>
      </w:pPr>
    </w:p>
    <w:p>
      <w:pPr>
        <w:pStyle w:val="2"/>
        <w:spacing w:before="18" w:line="179" w:lineRule="auto"/>
        <w:ind w:left="8970"/>
        <w:rPr>
          <w:rFonts w:hint="default" w:asciiTheme="minorAscii" w:hAnsiTheme="minorAscii"/>
        </w:rPr>
      </w:pPr>
      <w:bookmarkStart w:id="38" w:name="bookmark100"/>
      <w:bookmarkEnd w:id="38"/>
      <w:r>
        <w:rPr>
          <w:rFonts w:hint="default" w:asciiTheme="minorAscii" w:hAnsiTheme="minorAscii"/>
        </w:rPr>
        <w:t>ATTACHMENT</w:t>
      </w:r>
    </w:p>
    <w:p>
      <w:pPr>
        <w:spacing w:line="297" w:lineRule="auto"/>
        <w:rPr>
          <w:rFonts w:hint="default" w:asciiTheme="minorAscii" w:hAnsiTheme="minorAscii"/>
          <w:sz w:val="21"/>
        </w:rPr>
      </w:pPr>
    </w:p>
    <w:p>
      <w:pPr>
        <w:spacing w:line="298" w:lineRule="auto"/>
        <w:rPr>
          <w:rFonts w:hint="default" w:asciiTheme="minorAscii" w:hAnsiTheme="minorAscii"/>
          <w:sz w:val="21"/>
        </w:rPr>
      </w:pPr>
    </w:p>
    <w:p>
      <w:pPr>
        <w:spacing w:line="298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79" w:lineRule="auto"/>
        <w:ind w:left="337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BUILDING CODE OF AUSTRALIA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1"/>
        </w:rPr>
        <w:t>RE</w:t>
      </w:r>
      <w:r>
        <w:rPr>
          <w:rFonts w:hint="default" w:asciiTheme="minorAscii" w:hAnsiTheme="minorAscii"/>
          <w:spacing w:val="-2"/>
        </w:rPr>
        <w:t>PORT</w:t>
      </w: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87" w:lineRule="auto"/>
        <w:ind w:left="331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3"/>
        </w:rPr>
        <w:t>Relevant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report to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be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3"/>
        </w:rPr>
        <w:t>included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in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Licence</w:t>
      </w:r>
    </w:p>
    <w:p>
      <w:pPr>
        <w:spacing w:line="187" w:lineRule="auto"/>
        <w:rPr>
          <w:rFonts w:hint="default" w:asciiTheme="minorAscii" w:hAnsiTheme="minorAscii"/>
        </w:rPr>
        <w:sectPr>
          <w:footerReference r:id="rId48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spacing w:line="22" w:lineRule="auto"/>
        <w:rPr>
          <w:rFonts w:hint="default" w:asciiTheme="minorAscii" w:hAnsiTheme="minorAscii"/>
          <w:sz w:val="2"/>
        </w:rPr>
      </w:pPr>
    </w:p>
    <w:p>
      <w:pPr>
        <w:spacing w:line="22" w:lineRule="auto"/>
        <w:rPr>
          <w:rFonts w:hint="default" w:eastAsia="Arial" w:cs="Arial" w:asciiTheme="minorAscii" w:hAnsiTheme="minorAscii"/>
          <w:sz w:val="2"/>
          <w:szCs w:val="2"/>
        </w:rPr>
        <w:sectPr>
          <w:footerReference r:id="rId49" w:type="default"/>
          <w:pgSz w:w="11907" w:h="16839"/>
          <w:pgMar w:top="1139" w:right="21" w:bottom="1495" w:left="878" w:header="6" w:footer="850" w:gutter="0"/>
          <w:cols w:equalWidth="0" w:num="1">
            <w:col w:w="11007"/>
          </w:cols>
        </w:sectPr>
      </w:pPr>
    </w:p>
    <w:p>
      <w:pPr>
        <w:pStyle w:val="2"/>
        <w:spacing w:before="38" w:line="178" w:lineRule="auto"/>
        <w:ind w:left="31"/>
        <w:rPr>
          <w:rFonts w:hint="default" w:asciiTheme="minorAscii" w:hAnsiTheme="minorAscii"/>
          <w:sz w:val="28"/>
          <w:szCs w:val="28"/>
        </w:rPr>
      </w:pPr>
      <w:bookmarkStart w:id="39" w:name="bookmark101"/>
      <w:bookmarkEnd w:id="39"/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ANNEX</w:t>
      </w:r>
      <w:r>
        <w:rPr>
          <w:rFonts w:hint="default" w:asciiTheme="minorAscii" w:hAnsiTheme="minorAscii"/>
          <w:b/>
          <w:bCs/>
          <w:color w:val="00558C"/>
          <w:spacing w:val="21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E</w:t>
      </w:r>
    </w:p>
    <w:p>
      <w:pPr>
        <w:spacing w:line="14" w:lineRule="auto"/>
        <w:rPr>
          <w:rFonts w:hint="default" w:asciiTheme="minorAscii" w:hAnsiTheme="minorAscii"/>
          <w:sz w:val="2"/>
        </w:rPr>
      </w:pPr>
      <w:r>
        <w:rPr>
          <w:rFonts w:hint="default" w:eastAsia="Arial" w:cs="Arial" w:asciiTheme="minorAscii" w:hAnsiTheme="minorAscii"/>
          <w:sz w:val="2"/>
          <w:szCs w:val="2"/>
        </w:rPr>
        <w:br w:type="column"/>
      </w:r>
    </w:p>
    <w:p>
      <w:pPr>
        <w:pStyle w:val="2"/>
        <w:spacing w:before="35" w:line="393" w:lineRule="exact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1"/>
          <w:position w:val="13"/>
          <w:sz w:val="28"/>
          <w:szCs w:val="28"/>
        </w:rPr>
        <w:t>COMPATIBILITY OF ADDITIONAL</w:t>
      </w:r>
      <w:r>
        <w:rPr>
          <w:rFonts w:hint="default" w:asciiTheme="minorAscii" w:hAnsiTheme="minorAscii"/>
          <w:b/>
          <w:bCs/>
          <w:color w:val="00558C"/>
          <w:spacing w:val="26"/>
          <w:position w:val="13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position w:val="13"/>
          <w:sz w:val="28"/>
          <w:szCs w:val="28"/>
        </w:rPr>
        <w:t>USES OF</w:t>
      </w:r>
      <w:r>
        <w:rPr>
          <w:rFonts w:hint="default" w:asciiTheme="minorAscii" w:hAnsiTheme="minorAscii"/>
          <w:b/>
          <w:bCs/>
          <w:color w:val="00558C"/>
          <w:spacing w:val="19"/>
          <w:position w:val="13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position w:val="13"/>
          <w:sz w:val="28"/>
          <w:szCs w:val="28"/>
        </w:rPr>
        <w:t>LIGHTHOUSES WITH THE</w:t>
      </w:r>
    </w:p>
    <w:p>
      <w:pPr>
        <w:pStyle w:val="2"/>
        <w:spacing w:line="183" w:lineRule="exact"/>
        <w:ind w:left="8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1"/>
          <w:position w:val="-3"/>
          <w:sz w:val="28"/>
          <w:szCs w:val="28"/>
        </w:rPr>
        <w:t>MARITIME AIDS TO</w:t>
      </w:r>
      <w:r>
        <w:rPr>
          <w:rFonts w:hint="default" w:asciiTheme="minorAscii" w:hAnsiTheme="minorAscii"/>
          <w:b/>
          <w:bCs/>
          <w:color w:val="00558C"/>
          <w:spacing w:val="20"/>
          <w:w w:val="101"/>
          <w:position w:val="-3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position w:val="-3"/>
          <w:sz w:val="28"/>
          <w:szCs w:val="28"/>
        </w:rPr>
        <w:t>NAVIGATION SERVICE – SPAIN</w:t>
      </w:r>
    </w:p>
    <w:p>
      <w:pPr>
        <w:spacing w:line="183" w:lineRule="exact"/>
        <w:rPr>
          <w:rFonts w:hint="default" w:asciiTheme="minorAscii" w:hAnsiTheme="minorAscii"/>
          <w:sz w:val="28"/>
          <w:szCs w:val="28"/>
        </w:rPr>
        <w:sectPr>
          <w:type w:val="continuous"/>
          <w:pgSz w:w="11907" w:h="16839"/>
          <w:pgMar w:top="1139" w:right="21" w:bottom="1495" w:left="878" w:header="6" w:footer="850" w:gutter="0"/>
          <w:cols w:equalWidth="0" w:num="2">
            <w:col w:w="1359" w:space="100"/>
            <w:col w:w="9549"/>
          </w:cols>
        </w:sectPr>
      </w:pPr>
    </w:p>
    <w:p>
      <w:pPr>
        <w:spacing w:line="288" w:lineRule="auto"/>
        <w:rPr>
          <w:rFonts w:hint="default" w:asciiTheme="minorAscii" w:hAnsiTheme="minorAscii"/>
          <w:sz w:val="21"/>
        </w:rPr>
      </w:pPr>
    </w:p>
    <w:p>
      <w:pPr>
        <w:spacing w:line="288" w:lineRule="auto"/>
        <w:rPr>
          <w:rFonts w:hint="default" w:asciiTheme="minorAscii" w:hAnsiTheme="minorAscii"/>
          <w:sz w:val="21"/>
        </w:rPr>
      </w:pPr>
    </w:p>
    <w:p>
      <w:pPr>
        <w:spacing w:line="289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79" w:lineRule="auto"/>
        <w:ind w:left="29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  <w:u w:val="single" w:color="auto"/>
        </w:rPr>
        <w:t>COMPATIBILITY OF ADDITIONAL</w:t>
      </w:r>
      <w:r>
        <w:rPr>
          <w:rFonts w:hint="default" w:asciiTheme="minorAscii" w:hAnsiTheme="minorAscii"/>
          <w:spacing w:val="26"/>
          <w:w w:val="101"/>
          <w:u w:val="single" w:color="auto"/>
        </w:rPr>
        <w:t xml:space="preserve"> </w:t>
      </w:r>
      <w:r>
        <w:rPr>
          <w:rFonts w:hint="default" w:asciiTheme="minorAscii" w:hAnsiTheme="minorAscii"/>
          <w:spacing w:val="-1"/>
          <w:u w:val="single" w:color="auto"/>
        </w:rPr>
        <w:t>USES OF</w:t>
      </w:r>
      <w:r>
        <w:rPr>
          <w:rFonts w:hint="default" w:asciiTheme="minorAscii" w:hAnsiTheme="minorAscii"/>
          <w:spacing w:val="18"/>
          <w:w w:val="101"/>
          <w:u w:val="single" w:color="auto"/>
        </w:rPr>
        <w:t xml:space="preserve"> </w:t>
      </w:r>
      <w:r>
        <w:rPr>
          <w:rFonts w:hint="default" w:asciiTheme="minorAscii" w:hAnsiTheme="minorAscii"/>
          <w:spacing w:val="-1"/>
          <w:u w:val="single" w:color="auto"/>
        </w:rPr>
        <w:t>LIGHTHOUSES WITH THE</w:t>
      </w:r>
      <w:r>
        <w:rPr>
          <w:rFonts w:hint="default" w:asciiTheme="minorAscii" w:hAnsiTheme="minorAscii"/>
          <w:spacing w:val="17"/>
          <w:u w:val="single" w:color="auto"/>
        </w:rPr>
        <w:t xml:space="preserve"> </w:t>
      </w:r>
      <w:r>
        <w:rPr>
          <w:rFonts w:hint="default" w:asciiTheme="minorAscii" w:hAnsiTheme="minorAscii"/>
          <w:spacing w:val="-1"/>
          <w:u w:val="single" w:color="auto"/>
        </w:rPr>
        <w:t>MARITIME AIDS TO</w:t>
      </w:r>
      <w:r>
        <w:rPr>
          <w:rFonts w:hint="default" w:asciiTheme="minorAscii" w:hAnsiTheme="minorAscii"/>
          <w:spacing w:val="17"/>
          <w:u w:val="single" w:color="auto"/>
        </w:rPr>
        <w:t xml:space="preserve"> </w:t>
      </w:r>
      <w:r>
        <w:rPr>
          <w:rFonts w:hint="default" w:asciiTheme="minorAscii" w:hAnsiTheme="minorAscii"/>
          <w:spacing w:val="-1"/>
          <w:u w:val="single" w:color="auto"/>
        </w:rPr>
        <w:t>NAVIGATION SERVICE</w:t>
      </w:r>
    </w:p>
    <w:p>
      <w:pPr>
        <w:spacing w:line="252" w:lineRule="auto"/>
        <w:rPr>
          <w:rFonts w:hint="default" w:asciiTheme="minorAscii" w:hAnsiTheme="minorAscii"/>
          <w:sz w:val="21"/>
        </w:rPr>
      </w:pPr>
    </w:p>
    <w:p>
      <w:pPr>
        <w:spacing w:line="252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79" w:lineRule="auto"/>
        <w:ind w:left="613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REFERENCES</w:t>
      </w:r>
    </w:p>
    <w:p>
      <w:pPr>
        <w:spacing w:line="253" w:lineRule="auto"/>
        <w:rPr>
          <w:rFonts w:hint="default" w:asciiTheme="minorAscii" w:hAnsiTheme="minorAscii"/>
          <w:sz w:val="21"/>
        </w:rPr>
      </w:pPr>
    </w:p>
    <w:p>
      <w:pPr>
        <w:spacing w:line="253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80" w:lineRule="auto"/>
        <w:ind w:left="610"/>
        <w:rPr>
          <w:rFonts w:hint="default" w:asciiTheme="minorAscii" w:hAnsiTheme="minorAscii"/>
        </w:rPr>
      </w:pPr>
      <w:r>
        <w:rPr>
          <w:rFonts w:hint="default" w:asciiTheme="minorAscii" w:hAnsiTheme="minorAscii"/>
          <w:b/>
          <w:bCs/>
          <w:spacing w:val="-3"/>
          <w:u w:val="single" w:color="auto"/>
        </w:rPr>
        <w:t>LEGAL</w:t>
      </w:r>
    </w:p>
    <w:p>
      <w:pPr>
        <w:spacing w:line="245" w:lineRule="auto"/>
        <w:rPr>
          <w:rFonts w:hint="default" w:asciiTheme="minorAscii" w:hAnsiTheme="minorAscii"/>
          <w:sz w:val="21"/>
        </w:rPr>
      </w:pPr>
    </w:p>
    <w:p>
      <w:pPr>
        <w:spacing w:line="245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94" w:lineRule="auto"/>
        <w:ind w:left="607"/>
        <w:rPr>
          <w:rFonts w:hint="default" w:asciiTheme="minorAscii" w:hAnsiTheme="minorAscii"/>
        </w:rPr>
      </w:pPr>
      <w:r>
        <w:rPr>
          <w:rFonts w:hint="default" w:asciiTheme="minorAscii" w:hAnsiTheme="minorAscii"/>
          <w:i/>
          <w:iCs/>
        </w:rPr>
        <w:t>(Law 48/2003 on the Financial System and Provision</w:t>
      </w:r>
      <w:r>
        <w:rPr>
          <w:rFonts w:hint="default" w:asciiTheme="minorAscii" w:hAnsiTheme="minorAscii"/>
          <w:i/>
          <w:iCs/>
          <w:spacing w:val="14"/>
          <w:w w:val="101"/>
        </w:rPr>
        <w:t xml:space="preserve"> </w:t>
      </w:r>
      <w:r>
        <w:rPr>
          <w:rFonts w:hint="default" w:asciiTheme="minorAscii" w:hAnsiTheme="minorAscii"/>
          <w:i/>
          <w:iCs/>
        </w:rPr>
        <w:t>of</w:t>
      </w:r>
      <w:r>
        <w:rPr>
          <w:rFonts w:hint="default" w:asciiTheme="minorAscii" w:hAnsiTheme="minorAscii"/>
          <w:i/>
          <w:iCs/>
          <w:spacing w:val="-20"/>
        </w:rPr>
        <w:t xml:space="preserve"> </w:t>
      </w:r>
      <w:r>
        <w:rPr>
          <w:rFonts w:hint="default" w:asciiTheme="minorAscii" w:hAnsiTheme="minorAscii"/>
          <w:i/>
          <w:iCs/>
        </w:rPr>
        <w:t>Services</w:t>
      </w:r>
      <w:r>
        <w:rPr>
          <w:rFonts w:hint="default" w:asciiTheme="minorAscii" w:hAnsiTheme="minorAscii"/>
          <w:i/>
          <w:iCs/>
          <w:spacing w:val="9"/>
        </w:rPr>
        <w:t xml:space="preserve"> </w:t>
      </w:r>
      <w:r>
        <w:rPr>
          <w:rFonts w:hint="default" w:asciiTheme="minorAscii" w:hAnsiTheme="minorAscii"/>
          <w:i/>
          <w:iCs/>
        </w:rPr>
        <w:t>of</w:t>
      </w:r>
      <w:r>
        <w:rPr>
          <w:rFonts w:hint="default" w:asciiTheme="minorAscii" w:hAnsiTheme="minorAscii"/>
          <w:i/>
          <w:iCs/>
          <w:spacing w:val="-13"/>
        </w:rPr>
        <w:t xml:space="preserve"> </w:t>
      </w:r>
      <w:r>
        <w:rPr>
          <w:rFonts w:hint="default" w:asciiTheme="minorAscii" w:hAnsiTheme="minorAscii"/>
          <w:i/>
          <w:iCs/>
        </w:rPr>
        <w:t>Ports</w:t>
      </w:r>
      <w:r>
        <w:rPr>
          <w:rFonts w:hint="default" w:asciiTheme="minorAscii" w:hAnsiTheme="minorAscii"/>
          <w:i/>
          <w:iCs/>
          <w:spacing w:val="7"/>
        </w:rPr>
        <w:t xml:space="preserve"> </w:t>
      </w:r>
      <w:r>
        <w:rPr>
          <w:rFonts w:hint="default" w:asciiTheme="minorAscii" w:hAnsiTheme="minorAscii"/>
          <w:i/>
          <w:iCs/>
        </w:rPr>
        <w:t>of</w:t>
      </w:r>
      <w:r>
        <w:rPr>
          <w:rFonts w:hint="default" w:asciiTheme="minorAscii" w:hAnsiTheme="minorAscii"/>
          <w:i/>
          <w:iCs/>
          <w:spacing w:val="-9"/>
        </w:rPr>
        <w:t xml:space="preserve"> </w:t>
      </w:r>
      <w:r>
        <w:rPr>
          <w:rFonts w:hint="default" w:asciiTheme="minorAscii" w:hAnsiTheme="minorAscii"/>
          <w:i/>
          <w:iCs/>
        </w:rPr>
        <w:t>General Interest).</w:t>
      </w:r>
    </w:p>
    <w:p>
      <w:pPr>
        <w:spacing w:line="252" w:lineRule="auto"/>
        <w:rPr>
          <w:rFonts w:hint="default" w:asciiTheme="minorAscii" w:hAnsiTheme="minorAscii"/>
          <w:sz w:val="21"/>
        </w:rPr>
      </w:pPr>
    </w:p>
    <w:p>
      <w:pPr>
        <w:spacing w:line="253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180" w:lineRule="auto"/>
        <w:ind w:left="596"/>
        <w:rPr>
          <w:rFonts w:hint="default" w:asciiTheme="minorAscii" w:hAnsiTheme="minorAscii"/>
        </w:rPr>
      </w:pPr>
      <w:r>
        <w:rPr>
          <w:rFonts w:hint="default" w:asciiTheme="minorAscii" w:hAnsiTheme="minorAscii"/>
          <w:b/>
          <w:bCs/>
          <w:u w:val="single" w:color="auto"/>
        </w:rPr>
        <w:t>TECHNIQUE</w:t>
      </w:r>
    </w:p>
    <w:p>
      <w:pPr>
        <w:pStyle w:val="2"/>
        <w:spacing w:before="179" w:line="214" w:lineRule="auto"/>
        <w:ind w:left="611" w:right="770" w:hanging="1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We</w:t>
      </w:r>
      <w:r>
        <w:rPr>
          <w:rFonts w:hint="default" w:asciiTheme="minorAscii" w:hAnsiTheme="minorAscii"/>
          <w:spacing w:val="40"/>
        </w:rPr>
        <w:t xml:space="preserve"> </w:t>
      </w:r>
      <w:r>
        <w:rPr>
          <w:rFonts w:hint="default" w:asciiTheme="minorAscii" w:hAnsiTheme="minorAscii"/>
          <w:spacing w:val="-2"/>
        </w:rPr>
        <w:t>recommend</w:t>
      </w:r>
      <w:r>
        <w:rPr>
          <w:rFonts w:hint="default" w:asciiTheme="minorAscii" w:hAnsiTheme="minorAscii"/>
          <w:spacing w:val="3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using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‘</w:t>
      </w:r>
      <w:r>
        <w:rPr>
          <w:rFonts w:hint="default" w:asciiTheme="minorAscii" w:hAnsiTheme="minorAscii"/>
          <w:spacing w:val="-31"/>
        </w:rPr>
        <w:t xml:space="preserve"> </w:t>
      </w:r>
      <w:r>
        <w:rPr>
          <w:rFonts w:hint="default" w:asciiTheme="minorAscii" w:hAnsiTheme="minorAscii"/>
          <w:spacing w:val="-2"/>
        </w:rPr>
        <w:t>IALA</w:t>
      </w:r>
      <w:r>
        <w:rPr>
          <w:rFonts w:hint="default" w:asciiTheme="minorAscii" w:hAnsiTheme="minorAscii"/>
          <w:spacing w:val="40"/>
        </w:rPr>
        <w:t xml:space="preserve"> </w:t>
      </w:r>
      <w:r>
        <w:rPr>
          <w:rFonts w:hint="default" w:asciiTheme="minorAscii" w:hAnsiTheme="minorAscii"/>
          <w:spacing w:val="-2"/>
        </w:rPr>
        <w:t>Lighthouse</w:t>
      </w:r>
      <w:r>
        <w:rPr>
          <w:rFonts w:hint="default" w:asciiTheme="minorAscii" w:hAnsiTheme="minorAscii"/>
          <w:spacing w:val="4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Preservation</w:t>
      </w:r>
      <w:r>
        <w:rPr>
          <w:rFonts w:hint="default" w:asciiTheme="minorAscii" w:hAnsiTheme="minorAscii"/>
          <w:spacing w:val="40"/>
        </w:rPr>
        <w:t xml:space="preserve"> </w:t>
      </w:r>
      <w:r>
        <w:rPr>
          <w:rFonts w:hint="default" w:asciiTheme="minorAscii" w:hAnsiTheme="minorAscii"/>
          <w:spacing w:val="-2"/>
        </w:rPr>
        <w:t>Manual’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2"/>
        </w:rPr>
        <w:t>as</w:t>
      </w:r>
      <w:r>
        <w:rPr>
          <w:rFonts w:hint="default" w:asciiTheme="minorAscii" w:hAnsiTheme="minorAscii"/>
          <w:spacing w:val="3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guide</w:t>
      </w:r>
      <w:r>
        <w:rPr>
          <w:rFonts w:hint="default" w:asciiTheme="minorAscii" w:hAnsiTheme="minorAscii"/>
          <w:spacing w:val="26"/>
          <w:w w:val="102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complementary</w:t>
      </w:r>
      <w:r>
        <w:rPr>
          <w:rFonts w:hint="default" w:asciiTheme="minorAscii" w:hAnsiTheme="minorAscii"/>
          <w:spacing w:val="3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us</w:t>
      </w:r>
      <w:r>
        <w:rPr>
          <w:rFonts w:hint="default" w:asciiTheme="minorAscii" w:hAnsiTheme="minorAscii"/>
          <w:spacing w:val="-3"/>
        </w:rPr>
        <w:t>es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projects.</w:t>
      </w:r>
    </w:p>
    <w:p>
      <w:pPr>
        <w:spacing w:line="251" w:lineRule="auto"/>
        <w:rPr>
          <w:rFonts w:hint="default" w:asciiTheme="minorAscii" w:hAnsiTheme="minorAscii"/>
          <w:sz w:val="21"/>
        </w:rPr>
      </w:pPr>
    </w:p>
    <w:p>
      <w:pPr>
        <w:spacing w:line="252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180" w:lineRule="auto"/>
        <w:ind w:left="610"/>
        <w:rPr>
          <w:rFonts w:hint="default" w:asciiTheme="minorAscii" w:hAnsiTheme="minorAscii"/>
        </w:rPr>
      </w:pPr>
      <w:r>
        <w:rPr>
          <w:rFonts w:hint="default" w:asciiTheme="minorAscii" w:hAnsiTheme="minorAscii"/>
          <w:b/>
          <w:bCs/>
          <w:spacing w:val="-2"/>
          <w:u w:val="single" w:color="auto"/>
        </w:rPr>
        <w:t>REQUIREMENTS</w:t>
      </w:r>
    </w:p>
    <w:p>
      <w:pPr>
        <w:spacing w:line="252" w:lineRule="auto"/>
        <w:rPr>
          <w:rFonts w:hint="default" w:asciiTheme="minorAscii" w:hAnsiTheme="minorAscii"/>
          <w:sz w:val="21"/>
        </w:rPr>
      </w:pPr>
    </w:p>
    <w:p>
      <w:pPr>
        <w:spacing w:line="253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180" w:lineRule="auto"/>
        <w:ind w:left="603"/>
        <w:rPr>
          <w:rFonts w:hint="default" w:asciiTheme="minorAscii" w:hAnsiTheme="minorAscii"/>
        </w:rPr>
      </w:pPr>
      <w:r>
        <w:rPr>
          <w:rFonts w:hint="default" w:asciiTheme="minorAscii" w:hAnsiTheme="minorAscii"/>
          <w:b/>
          <w:bCs/>
          <w:spacing w:val="-2"/>
          <w:u w:val="single" w:color="auto"/>
        </w:rPr>
        <w:t>GENERAL</w:t>
      </w:r>
      <w:r>
        <w:rPr>
          <w:rFonts w:hint="default" w:asciiTheme="minorAscii" w:hAnsiTheme="minorAscii"/>
          <w:b/>
          <w:bCs/>
          <w:spacing w:val="31"/>
          <w:u w:val="single" w:color="auto"/>
        </w:rPr>
        <w:t xml:space="preserve"> </w:t>
      </w:r>
      <w:r>
        <w:rPr>
          <w:rFonts w:hint="default" w:asciiTheme="minorAscii" w:hAnsiTheme="minorAscii"/>
          <w:b/>
          <w:bCs/>
          <w:spacing w:val="-2"/>
          <w:u w:val="single" w:color="auto"/>
        </w:rPr>
        <w:t>REQUIREMENTS</w:t>
      </w:r>
    </w:p>
    <w:p>
      <w:pPr>
        <w:spacing w:line="248" w:lineRule="auto"/>
        <w:rPr>
          <w:rFonts w:hint="default" w:asciiTheme="minorAscii" w:hAnsiTheme="minorAscii"/>
          <w:sz w:val="21"/>
        </w:rPr>
      </w:pP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88" w:lineRule="auto"/>
        <w:ind w:left="604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G-1.         To</w:t>
      </w:r>
      <w:r>
        <w:rPr>
          <w:rFonts w:hint="default" w:asciiTheme="minorAscii" w:hAnsiTheme="minorAscii"/>
          <w:spacing w:val="7"/>
        </w:rPr>
        <w:t xml:space="preserve">  </w:t>
      </w:r>
      <w:r>
        <w:rPr>
          <w:rFonts w:hint="default" w:asciiTheme="minorAscii" w:hAnsiTheme="minorAscii"/>
          <w:spacing w:val="-1"/>
        </w:rPr>
        <w:t>defend  the</w:t>
      </w:r>
      <w:r>
        <w:rPr>
          <w:rFonts w:hint="default" w:asciiTheme="minorAscii" w:hAnsiTheme="minorAscii"/>
          <w:spacing w:val="5"/>
        </w:rPr>
        <w:t xml:space="preserve">  </w:t>
      </w:r>
      <w:r>
        <w:rPr>
          <w:rFonts w:hint="default" w:asciiTheme="minorAscii" w:hAnsiTheme="minorAscii"/>
          <w:spacing w:val="-1"/>
        </w:rPr>
        <w:t>aid</w:t>
      </w:r>
      <w:r>
        <w:rPr>
          <w:rFonts w:hint="default" w:asciiTheme="minorAscii" w:hAnsiTheme="minorAscii"/>
          <w:spacing w:val="3"/>
        </w:rPr>
        <w:t xml:space="preserve">  </w:t>
      </w:r>
      <w:r>
        <w:rPr>
          <w:rFonts w:hint="default" w:asciiTheme="minorAscii" w:hAnsiTheme="minorAscii"/>
          <w:spacing w:val="-1"/>
        </w:rPr>
        <w:t>to</w:t>
      </w:r>
      <w:r>
        <w:rPr>
          <w:rFonts w:hint="default" w:asciiTheme="minorAscii" w:hAnsiTheme="minorAscii"/>
          <w:spacing w:val="9"/>
        </w:rPr>
        <w:t xml:space="preserve">  </w:t>
      </w:r>
      <w:r>
        <w:rPr>
          <w:rFonts w:hint="default" w:asciiTheme="minorAscii" w:hAnsiTheme="minorAscii"/>
          <w:spacing w:val="-1"/>
        </w:rPr>
        <w:t>navigation</w:t>
      </w:r>
      <w:r>
        <w:rPr>
          <w:rFonts w:hint="default" w:asciiTheme="minorAscii" w:hAnsiTheme="minorAscii"/>
          <w:spacing w:val="5"/>
        </w:rPr>
        <w:t xml:space="preserve"> 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9"/>
        </w:rPr>
        <w:t xml:space="preserve">  </w:t>
      </w:r>
      <w:r>
        <w:rPr>
          <w:rFonts w:hint="default" w:asciiTheme="minorAscii" w:hAnsiTheme="minorAscii"/>
          <w:spacing w:val="-1"/>
        </w:rPr>
        <w:t>protection</w:t>
      </w:r>
      <w:r>
        <w:rPr>
          <w:rFonts w:hint="default" w:asciiTheme="minorAscii" w:hAnsiTheme="minorAscii"/>
          <w:spacing w:val="5"/>
        </w:rPr>
        <w:t xml:space="preserve">  </w:t>
      </w:r>
      <w:r>
        <w:rPr>
          <w:rFonts w:hint="default" w:asciiTheme="minorAscii" w:hAnsiTheme="minorAscii"/>
          <w:spacing w:val="-1"/>
        </w:rPr>
        <w:t>of  the</w:t>
      </w:r>
      <w:r>
        <w:rPr>
          <w:rFonts w:hint="default" w:asciiTheme="minorAscii" w:hAnsiTheme="minorAscii"/>
          <w:spacing w:val="5"/>
        </w:rPr>
        <w:t xml:space="preserve">  </w:t>
      </w:r>
      <w:r>
        <w:rPr>
          <w:rFonts w:hint="default" w:asciiTheme="minorAscii" w:hAnsiTheme="minorAscii"/>
          <w:spacing w:val="-1"/>
        </w:rPr>
        <w:t>service</w:t>
      </w:r>
      <w:r>
        <w:rPr>
          <w:rFonts w:hint="default" w:asciiTheme="minorAscii" w:hAnsiTheme="minorAscii"/>
          <w:spacing w:val="3"/>
        </w:rPr>
        <w:t xml:space="preserve">  </w:t>
      </w:r>
      <w:r>
        <w:rPr>
          <w:rFonts w:hint="default" w:asciiTheme="minorAscii" w:hAnsiTheme="minorAscii"/>
          <w:spacing w:val="-1"/>
        </w:rPr>
        <w:t>that</w:t>
      </w:r>
      <w:r>
        <w:rPr>
          <w:rFonts w:hint="default" w:asciiTheme="minorAscii" w:hAnsiTheme="minorAscii"/>
          <w:spacing w:val="1"/>
        </w:rPr>
        <w:t xml:space="preserve"> 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6"/>
        </w:rPr>
        <w:t xml:space="preserve">  </w:t>
      </w:r>
      <w:r>
        <w:rPr>
          <w:rFonts w:hint="default" w:asciiTheme="minorAscii" w:hAnsiTheme="minorAscii"/>
          <w:spacing w:val="-1"/>
        </w:rPr>
        <w:t>above</w:t>
      </w:r>
      <w:r>
        <w:rPr>
          <w:rFonts w:hint="default" w:asciiTheme="minorAscii" w:hAnsiTheme="minorAscii"/>
          <w:spacing w:val="9"/>
        </w:rPr>
        <w:t xml:space="preserve">  </w:t>
      </w:r>
      <w:r>
        <w:rPr>
          <w:rFonts w:hint="default" w:asciiTheme="minorAscii" w:hAnsiTheme="minorAscii"/>
          <w:spacing w:val="-1"/>
        </w:rPr>
        <w:t>provides,</w:t>
      </w:r>
      <w:r>
        <w:rPr>
          <w:rFonts w:hint="default" w:asciiTheme="minorAscii" w:hAnsiTheme="minorAscii"/>
          <w:spacing w:val="2"/>
        </w:rPr>
        <w:t xml:space="preserve">  </w:t>
      </w:r>
      <w:r>
        <w:rPr>
          <w:rFonts w:hint="default" w:asciiTheme="minorAscii" w:hAnsiTheme="minorAscii"/>
          <w:spacing w:val="-1"/>
        </w:rPr>
        <w:t>the</w:t>
      </w:r>
    </w:p>
    <w:p>
      <w:pPr>
        <w:pStyle w:val="2"/>
        <w:spacing w:before="59" w:line="227" w:lineRule="auto"/>
        <w:ind w:left="1455" w:right="768" w:firstLine="1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complementary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2"/>
        </w:rPr>
        <w:t>uses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lighthouse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should</w:t>
      </w:r>
      <w:r>
        <w:rPr>
          <w:rFonts w:hint="default" w:asciiTheme="minorAscii" w:hAnsiTheme="minorAscii"/>
          <w:spacing w:val="31"/>
        </w:rPr>
        <w:t xml:space="preserve"> </w:t>
      </w:r>
      <w:r>
        <w:rPr>
          <w:rFonts w:hint="default" w:asciiTheme="minorAscii" w:hAnsiTheme="minorAscii"/>
          <w:spacing w:val="-2"/>
        </w:rPr>
        <w:t>respect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both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1"/>
          <w:w w:val="102"/>
        </w:rPr>
        <w:t xml:space="preserve"> </w:t>
      </w:r>
      <w:r>
        <w:rPr>
          <w:rFonts w:hint="default" w:asciiTheme="minorAscii" w:hAnsiTheme="minorAscii"/>
          <w:spacing w:val="-2"/>
        </w:rPr>
        <w:t>rights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way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that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lighthouse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has  established  and  those  that  (</w:t>
      </w:r>
      <w:r>
        <w:rPr>
          <w:rFonts w:hint="default" w:asciiTheme="minorAscii" w:hAnsiTheme="minorAscii"/>
          <w:i/>
          <w:iCs/>
          <w:spacing w:val="-1"/>
        </w:rPr>
        <w:t>the  Ministry  of</w:t>
      </w:r>
      <w:r>
        <w:rPr>
          <w:rFonts w:hint="default" w:asciiTheme="minorAscii" w:hAnsiTheme="minorAscii"/>
          <w:i/>
          <w:iCs/>
          <w:spacing w:val="32"/>
        </w:rPr>
        <w:t xml:space="preserve"> </w:t>
      </w:r>
      <w:r>
        <w:rPr>
          <w:rFonts w:hint="default" w:asciiTheme="minorAscii" w:hAnsiTheme="minorAscii"/>
          <w:i/>
          <w:iCs/>
          <w:spacing w:val="-1"/>
        </w:rPr>
        <w:t>Public  Works</w:t>
      </w:r>
      <w:r>
        <w:rPr>
          <w:rFonts w:hint="default" w:asciiTheme="minorAscii" w:hAnsiTheme="minorAscii"/>
          <w:spacing w:val="-1"/>
        </w:rPr>
        <w:t>)</w:t>
      </w:r>
      <w:r>
        <w:rPr>
          <w:rFonts w:hint="default" w:asciiTheme="minorAscii" w:hAnsiTheme="minorAscii"/>
          <w:spacing w:val="4"/>
        </w:rPr>
        <w:t xml:space="preserve">  </w:t>
      </w:r>
      <w:r>
        <w:rPr>
          <w:rFonts w:hint="default" w:asciiTheme="minorAscii" w:hAnsiTheme="minorAscii"/>
          <w:spacing w:val="-1"/>
        </w:rPr>
        <w:t>may  establish</w:t>
      </w:r>
      <w:r>
        <w:rPr>
          <w:rFonts w:hint="default" w:asciiTheme="minorAscii" w:hAnsiTheme="minorAscii"/>
          <w:spacing w:val="4"/>
        </w:rPr>
        <w:t xml:space="preserve">  </w:t>
      </w:r>
      <w:r>
        <w:rPr>
          <w:rFonts w:hint="default" w:asciiTheme="minorAscii" w:hAnsiTheme="minorAscii"/>
          <w:spacing w:val="-1"/>
        </w:rPr>
        <w:t>in  the  f</w:t>
      </w:r>
      <w:r>
        <w:rPr>
          <w:rFonts w:hint="default" w:asciiTheme="minorAscii" w:hAnsiTheme="minorAscii"/>
          <w:spacing w:val="-2"/>
        </w:rPr>
        <w:t>uture,</w:t>
      </w:r>
      <w:r>
        <w:rPr>
          <w:rFonts w:hint="default" w:asciiTheme="minorAscii" w:hAnsiTheme="minorAscii"/>
          <w:spacing w:val="3"/>
        </w:rPr>
        <w:t xml:space="preserve"> 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</w:rPr>
        <w:t xml:space="preserve"> accordance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</w:rPr>
        <w:t>with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</w:rPr>
        <w:t>(</w:t>
      </w:r>
      <w:r>
        <w:rPr>
          <w:rFonts w:hint="default" w:asciiTheme="minorAscii" w:hAnsiTheme="minorAscii"/>
          <w:i/>
          <w:iCs/>
        </w:rPr>
        <w:t>Article</w:t>
      </w:r>
      <w:r>
        <w:rPr>
          <w:rFonts w:hint="default" w:asciiTheme="minorAscii" w:hAnsiTheme="minorAscii"/>
          <w:i/>
          <w:iCs/>
          <w:spacing w:val="12"/>
          <w:w w:val="101"/>
        </w:rPr>
        <w:t xml:space="preserve"> </w:t>
      </w:r>
      <w:r>
        <w:rPr>
          <w:rFonts w:hint="default" w:asciiTheme="minorAscii" w:hAnsiTheme="minorAscii"/>
          <w:i/>
          <w:iCs/>
        </w:rPr>
        <w:t>91.6</w:t>
      </w:r>
      <w:r>
        <w:rPr>
          <w:rFonts w:hint="default" w:asciiTheme="minorAscii" w:hAnsiTheme="minorAscii"/>
          <w:i/>
          <w:iCs/>
          <w:spacing w:val="16"/>
          <w:w w:val="101"/>
        </w:rPr>
        <w:t xml:space="preserve"> </w:t>
      </w:r>
      <w:r>
        <w:rPr>
          <w:rFonts w:hint="default" w:asciiTheme="minorAscii" w:hAnsiTheme="minorAscii"/>
          <w:i/>
          <w:iCs/>
        </w:rPr>
        <w:t>of Law 48/2003</w:t>
      </w:r>
      <w:r>
        <w:rPr>
          <w:rFonts w:hint="default" w:asciiTheme="minorAscii" w:hAnsiTheme="minorAscii"/>
          <w:i/>
          <w:iCs/>
          <w:spacing w:val="17"/>
        </w:rPr>
        <w:t xml:space="preserve"> </w:t>
      </w:r>
      <w:r>
        <w:rPr>
          <w:rFonts w:hint="default" w:asciiTheme="minorAscii" w:hAnsiTheme="minorAscii"/>
          <w:i/>
          <w:iCs/>
          <w:spacing w:val="-1"/>
        </w:rPr>
        <w:t>on</w:t>
      </w:r>
      <w:r>
        <w:rPr>
          <w:rFonts w:hint="default" w:asciiTheme="minorAscii" w:hAnsiTheme="minorAscii"/>
          <w:i/>
          <w:iCs/>
          <w:spacing w:val="17"/>
        </w:rPr>
        <w:t xml:space="preserve"> </w:t>
      </w:r>
      <w:r>
        <w:rPr>
          <w:rFonts w:hint="default" w:asciiTheme="minorAscii" w:hAnsiTheme="minorAscii"/>
          <w:i/>
          <w:iCs/>
          <w:spacing w:val="-1"/>
        </w:rPr>
        <w:t>the</w:t>
      </w:r>
      <w:r>
        <w:rPr>
          <w:rFonts w:hint="default" w:asciiTheme="minorAscii" w:hAnsiTheme="minorAscii"/>
          <w:i/>
          <w:iCs/>
          <w:spacing w:val="17"/>
        </w:rPr>
        <w:t xml:space="preserve"> </w:t>
      </w:r>
      <w:r>
        <w:rPr>
          <w:rFonts w:hint="default" w:asciiTheme="minorAscii" w:hAnsiTheme="minorAscii"/>
          <w:i/>
          <w:iCs/>
          <w:spacing w:val="-1"/>
        </w:rPr>
        <w:t>Financial System</w:t>
      </w:r>
      <w:r>
        <w:rPr>
          <w:rFonts w:hint="default" w:asciiTheme="minorAscii" w:hAnsiTheme="minorAscii"/>
          <w:i/>
          <w:iCs/>
          <w:spacing w:val="17"/>
        </w:rPr>
        <w:t xml:space="preserve"> </w:t>
      </w:r>
      <w:r>
        <w:rPr>
          <w:rFonts w:hint="default" w:asciiTheme="minorAscii" w:hAnsiTheme="minorAscii"/>
          <w:i/>
          <w:iCs/>
          <w:spacing w:val="-1"/>
        </w:rPr>
        <w:t>and Provision</w:t>
      </w:r>
      <w:r>
        <w:rPr>
          <w:rFonts w:hint="default" w:asciiTheme="minorAscii" w:hAnsiTheme="minorAscii"/>
          <w:i/>
          <w:iCs/>
          <w:spacing w:val="16"/>
        </w:rPr>
        <w:t xml:space="preserve"> </w:t>
      </w:r>
      <w:r>
        <w:rPr>
          <w:rFonts w:hint="default" w:asciiTheme="minorAscii" w:hAnsiTheme="minorAscii"/>
          <w:i/>
          <w:iCs/>
          <w:spacing w:val="-1"/>
        </w:rPr>
        <w:t>of</w:t>
      </w:r>
      <w:r>
        <w:rPr>
          <w:rFonts w:hint="default" w:asciiTheme="minorAscii" w:hAnsiTheme="minorAscii"/>
          <w:i/>
          <w:iCs/>
          <w:spacing w:val="-13"/>
        </w:rPr>
        <w:t xml:space="preserve"> </w:t>
      </w:r>
      <w:r>
        <w:rPr>
          <w:rFonts w:hint="default" w:asciiTheme="minorAscii" w:hAnsiTheme="minorAscii"/>
          <w:i/>
          <w:iCs/>
          <w:spacing w:val="-1"/>
        </w:rPr>
        <w:t>Services</w:t>
      </w:r>
      <w:r>
        <w:rPr>
          <w:rFonts w:hint="default" w:asciiTheme="minorAscii" w:hAnsiTheme="minorAscii"/>
          <w:i/>
          <w:iCs/>
          <w:spacing w:val="17"/>
          <w:w w:val="101"/>
        </w:rPr>
        <w:t xml:space="preserve"> </w:t>
      </w:r>
      <w:r>
        <w:rPr>
          <w:rFonts w:hint="default" w:asciiTheme="minorAscii" w:hAnsiTheme="minorAscii"/>
          <w:i/>
          <w:iCs/>
          <w:spacing w:val="-1"/>
        </w:rPr>
        <w:t>at</w:t>
      </w:r>
      <w:r>
        <w:rPr>
          <w:rFonts w:hint="default" w:asciiTheme="minorAscii" w:hAnsiTheme="minorAscii"/>
          <w:i/>
          <w:iCs/>
        </w:rPr>
        <w:t xml:space="preserve"> Ports</w:t>
      </w:r>
      <w:r>
        <w:rPr>
          <w:rFonts w:hint="default" w:asciiTheme="minorAscii" w:hAnsiTheme="minorAscii"/>
          <w:i/>
          <w:iCs/>
          <w:spacing w:val="4"/>
        </w:rPr>
        <w:t xml:space="preserve"> </w:t>
      </w:r>
      <w:r>
        <w:rPr>
          <w:rFonts w:hint="default" w:asciiTheme="minorAscii" w:hAnsiTheme="minorAscii"/>
          <w:i/>
          <w:iCs/>
        </w:rPr>
        <w:t>of</w:t>
      </w:r>
      <w:r>
        <w:rPr>
          <w:rFonts w:hint="default" w:asciiTheme="minorAscii" w:hAnsiTheme="minorAscii"/>
          <w:i/>
          <w:iCs/>
          <w:spacing w:val="-7"/>
        </w:rPr>
        <w:t xml:space="preserve"> </w:t>
      </w:r>
      <w:r>
        <w:rPr>
          <w:rFonts w:hint="default" w:asciiTheme="minorAscii" w:hAnsiTheme="minorAscii"/>
          <w:i/>
          <w:iCs/>
        </w:rPr>
        <w:t>General</w:t>
      </w:r>
      <w:r>
        <w:rPr>
          <w:rFonts w:hint="default" w:asciiTheme="minorAscii" w:hAnsiTheme="minorAscii"/>
          <w:i/>
          <w:iCs/>
          <w:spacing w:val="4"/>
        </w:rPr>
        <w:t xml:space="preserve"> </w:t>
      </w:r>
      <w:r>
        <w:rPr>
          <w:rFonts w:hint="default" w:asciiTheme="minorAscii" w:hAnsiTheme="minorAscii"/>
          <w:i/>
          <w:iCs/>
        </w:rPr>
        <w:t>Interest</w:t>
      </w:r>
      <w:r>
        <w:rPr>
          <w:rFonts w:hint="default" w:asciiTheme="minorAscii" w:hAnsiTheme="minorAscii"/>
          <w:spacing w:val="4"/>
        </w:rPr>
        <w:t>).</w:t>
      </w:r>
    </w:p>
    <w:p>
      <w:pPr>
        <w:pStyle w:val="2"/>
        <w:spacing w:before="177" w:line="187" w:lineRule="auto"/>
        <w:ind w:left="604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G-2.         To preserve the architectural heritage that lighthouses constitute,</w:t>
      </w:r>
      <w:r>
        <w:rPr>
          <w:rFonts w:hint="default" w:asciiTheme="minorAscii" w:hAnsiTheme="minorAscii"/>
          <w:spacing w:val="-3"/>
        </w:rPr>
        <w:t xml:space="preserve"> </w:t>
      </w:r>
      <w:r>
        <w:rPr>
          <w:rFonts w:hint="default" w:asciiTheme="minorAscii" w:hAnsiTheme="minorAscii"/>
          <w:spacing w:val="-1"/>
        </w:rPr>
        <w:t>the uses and activities authorised</w:t>
      </w:r>
    </w:p>
    <w:p>
      <w:pPr>
        <w:pStyle w:val="2"/>
        <w:spacing w:before="52" w:line="217" w:lineRule="auto"/>
        <w:ind w:left="1446" w:right="753" w:firstLine="3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to them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must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line with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(</w:t>
      </w:r>
      <w:r>
        <w:rPr>
          <w:rFonts w:hint="default" w:asciiTheme="minorAscii" w:hAnsiTheme="minorAscii"/>
          <w:i/>
          <w:iCs/>
          <w:spacing w:val="-1"/>
        </w:rPr>
        <w:t>Article 94.1 of Law 48/2003</w:t>
      </w:r>
      <w:r>
        <w:rPr>
          <w:rFonts w:hint="default" w:asciiTheme="minorAscii" w:hAnsiTheme="minorAscii"/>
          <w:i/>
          <w:iCs/>
          <w:spacing w:val="12"/>
        </w:rPr>
        <w:t xml:space="preserve"> </w:t>
      </w:r>
      <w:r>
        <w:rPr>
          <w:rFonts w:hint="default" w:asciiTheme="minorAscii" w:hAnsiTheme="minorAscii"/>
          <w:i/>
          <w:iCs/>
          <w:spacing w:val="-1"/>
        </w:rPr>
        <w:t>on</w:t>
      </w:r>
      <w:r>
        <w:rPr>
          <w:rFonts w:hint="default" w:asciiTheme="minorAscii" w:hAnsiTheme="minorAscii"/>
          <w:i/>
          <w:iCs/>
          <w:spacing w:val="14"/>
          <w:w w:val="101"/>
        </w:rPr>
        <w:t xml:space="preserve"> </w:t>
      </w:r>
      <w:r>
        <w:rPr>
          <w:rFonts w:hint="default" w:asciiTheme="minorAscii" w:hAnsiTheme="minorAscii"/>
          <w:i/>
          <w:iCs/>
          <w:spacing w:val="-1"/>
        </w:rPr>
        <w:t>the</w:t>
      </w:r>
      <w:r>
        <w:rPr>
          <w:rFonts w:hint="default" w:asciiTheme="minorAscii" w:hAnsiTheme="minorAscii"/>
          <w:i/>
          <w:iCs/>
          <w:spacing w:val="12"/>
        </w:rPr>
        <w:t xml:space="preserve"> </w:t>
      </w:r>
      <w:r>
        <w:rPr>
          <w:rFonts w:hint="default" w:asciiTheme="minorAscii" w:hAnsiTheme="minorAscii"/>
          <w:i/>
          <w:iCs/>
          <w:spacing w:val="-1"/>
        </w:rPr>
        <w:t>Financial System</w:t>
      </w:r>
      <w:r>
        <w:rPr>
          <w:rFonts w:hint="default" w:asciiTheme="minorAscii" w:hAnsiTheme="minorAscii"/>
          <w:i/>
          <w:iCs/>
          <w:spacing w:val="12"/>
          <w:w w:val="101"/>
        </w:rPr>
        <w:t xml:space="preserve"> </w:t>
      </w:r>
      <w:r>
        <w:rPr>
          <w:rFonts w:hint="default" w:asciiTheme="minorAscii" w:hAnsiTheme="minorAscii"/>
          <w:i/>
          <w:iCs/>
          <w:spacing w:val="-1"/>
        </w:rPr>
        <w:t>and Provision</w:t>
      </w:r>
      <w:r>
        <w:rPr>
          <w:rFonts w:hint="default" w:asciiTheme="minorAscii" w:hAnsiTheme="minorAscii"/>
          <w:i/>
          <w:iCs/>
          <w:spacing w:val="10"/>
        </w:rPr>
        <w:t xml:space="preserve"> </w:t>
      </w:r>
      <w:r>
        <w:rPr>
          <w:rFonts w:hint="default" w:asciiTheme="minorAscii" w:hAnsiTheme="minorAscii"/>
          <w:i/>
          <w:iCs/>
          <w:spacing w:val="-1"/>
        </w:rPr>
        <w:t>of</w:t>
      </w:r>
      <w:r>
        <w:rPr>
          <w:rFonts w:hint="default" w:asciiTheme="minorAscii" w:hAnsiTheme="minorAscii"/>
          <w:i/>
          <w:iCs/>
        </w:rPr>
        <w:t xml:space="preserve"> Services</w:t>
      </w:r>
      <w:r>
        <w:rPr>
          <w:rFonts w:hint="default" w:asciiTheme="minorAscii" w:hAnsiTheme="minorAscii"/>
          <w:i/>
          <w:iCs/>
          <w:spacing w:val="4"/>
        </w:rPr>
        <w:t xml:space="preserve"> </w:t>
      </w:r>
      <w:r>
        <w:rPr>
          <w:rFonts w:hint="default" w:asciiTheme="minorAscii" w:hAnsiTheme="minorAscii"/>
          <w:i/>
          <w:iCs/>
        </w:rPr>
        <w:t>in</w:t>
      </w:r>
      <w:r>
        <w:rPr>
          <w:rFonts w:hint="default" w:asciiTheme="minorAscii" w:hAnsiTheme="minorAscii"/>
          <w:i/>
          <w:iCs/>
          <w:spacing w:val="4"/>
        </w:rPr>
        <w:t xml:space="preserve"> </w:t>
      </w:r>
      <w:r>
        <w:rPr>
          <w:rFonts w:hint="default" w:asciiTheme="minorAscii" w:hAnsiTheme="minorAscii"/>
          <w:i/>
          <w:iCs/>
        </w:rPr>
        <w:t>Ports</w:t>
      </w:r>
      <w:r>
        <w:rPr>
          <w:rFonts w:hint="default" w:asciiTheme="minorAscii" w:hAnsiTheme="minorAscii"/>
          <w:i/>
          <w:iCs/>
          <w:spacing w:val="4"/>
        </w:rPr>
        <w:t xml:space="preserve"> </w:t>
      </w:r>
      <w:r>
        <w:rPr>
          <w:rFonts w:hint="default" w:asciiTheme="minorAscii" w:hAnsiTheme="minorAscii"/>
          <w:i/>
          <w:iCs/>
        </w:rPr>
        <w:t>of</w:t>
      </w:r>
      <w:r>
        <w:rPr>
          <w:rFonts w:hint="default" w:asciiTheme="minorAscii" w:hAnsiTheme="minorAscii"/>
          <w:i/>
          <w:iCs/>
          <w:spacing w:val="-8"/>
        </w:rPr>
        <w:t xml:space="preserve"> </w:t>
      </w:r>
      <w:r>
        <w:rPr>
          <w:rFonts w:hint="default" w:asciiTheme="minorAscii" w:hAnsiTheme="minorAscii"/>
          <w:i/>
          <w:iCs/>
        </w:rPr>
        <w:t>General</w:t>
      </w:r>
      <w:r>
        <w:rPr>
          <w:rFonts w:hint="default" w:asciiTheme="minorAscii" w:hAnsiTheme="minorAscii"/>
          <w:i/>
          <w:iCs/>
          <w:spacing w:val="6"/>
        </w:rPr>
        <w:t xml:space="preserve"> </w:t>
      </w:r>
      <w:r>
        <w:rPr>
          <w:rFonts w:hint="default" w:asciiTheme="minorAscii" w:hAnsiTheme="minorAscii"/>
          <w:i/>
          <w:iCs/>
        </w:rPr>
        <w:t>Interest</w:t>
      </w:r>
      <w:r>
        <w:rPr>
          <w:rFonts w:hint="default" w:asciiTheme="minorAscii" w:hAnsiTheme="minorAscii"/>
          <w:spacing w:val="4"/>
        </w:rPr>
        <w:t>).</w:t>
      </w:r>
    </w:p>
    <w:p>
      <w:pPr>
        <w:pStyle w:val="2"/>
        <w:spacing w:before="178" w:line="188" w:lineRule="auto"/>
        <w:ind w:left="603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G-3.          Irrespective of the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authorised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use,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if due to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service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or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need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1"/>
        </w:rPr>
        <w:t>for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technological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adaptation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it</w:t>
      </w:r>
    </w:p>
    <w:p>
      <w:pPr>
        <w:pStyle w:val="2"/>
        <w:spacing w:before="58" w:line="223" w:lineRule="auto"/>
        <w:ind w:left="1455" w:right="769" w:firstLine="4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is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necessary to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 xml:space="preserve">modify the eventually </w:t>
      </w:r>
      <w:r>
        <w:rPr>
          <w:rFonts w:hint="default" w:asciiTheme="minorAscii" w:hAnsiTheme="minorAscii"/>
          <w:spacing w:val="-2"/>
        </w:rPr>
        <w:t>authorised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use, this will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met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by the developer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manager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35"/>
        </w:rPr>
        <w:t xml:space="preserve"> </w:t>
      </w:r>
      <w:r>
        <w:rPr>
          <w:rFonts w:hint="default" w:asciiTheme="minorAscii" w:hAnsiTheme="minorAscii"/>
          <w:spacing w:val="-1"/>
        </w:rPr>
        <w:t>complementary</w:t>
      </w:r>
      <w:r>
        <w:rPr>
          <w:rFonts w:hint="default" w:asciiTheme="minorAscii" w:hAnsiTheme="minorAscii"/>
          <w:spacing w:val="41"/>
        </w:rPr>
        <w:t xml:space="preserve"> </w:t>
      </w:r>
      <w:r>
        <w:rPr>
          <w:rFonts w:hint="default" w:asciiTheme="minorAscii" w:hAnsiTheme="minorAscii"/>
          <w:spacing w:val="-1"/>
        </w:rPr>
        <w:t>use,</w:t>
      </w:r>
      <w:r>
        <w:rPr>
          <w:rFonts w:hint="default" w:asciiTheme="minorAscii" w:hAnsiTheme="minorAscii"/>
          <w:spacing w:val="35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3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under</w:t>
      </w:r>
      <w:r>
        <w:rPr>
          <w:rFonts w:hint="default" w:asciiTheme="minorAscii" w:hAnsiTheme="minorAscii"/>
          <w:spacing w:val="41"/>
        </w:rPr>
        <w:t xml:space="preserve"> </w:t>
      </w:r>
      <w:r>
        <w:rPr>
          <w:rFonts w:hint="default" w:asciiTheme="minorAscii" w:hAnsiTheme="minorAscii"/>
          <w:spacing w:val="-1"/>
        </w:rPr>
        <w:t>n</w:t>
      </w:r>
      <w:r>
        <w:rPr>
          <w:rFonts w:hint="default" w:asciiTheme="minorAscii" w:hAnsiTheme="minorAscii"/>
          <w:spacing w:val="-2"/>
        </w:rPr>
        <w:t>o</w:t>
      </w:r>
      <w:r>
        <w:rPr>
          <w:rFonts w:hint="default" w:asciiTheme="minorAscii" w:hAnsiTheme="minorAscii"/>
          <w:spacing w:val="36"/>
        </w:rPr>
        <w:t xml:space="preserve"> </w:t>
      </w:r>
      <w:r>
        <w:rPr>
          <w:rFonts w:hint="default" w:asciiTheme="minorAscii" w:hAnsiTheme="minorAscii"/>
          <w:spacing w:val="-2"/>
        </w:rPr>
        <w:t>circumstances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will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2"/>
        </w:rPr>
        <w:t>modifications</w:t>
      </w:r>
      <w:r>
        <w:rPr>
          <w:rFonts w:hint="default" w:asciiTheme="minorAscii" w:hAnsiTheme="minorAscii"/>
          <w:spacing w:val="3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imposed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this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reason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be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liable to co</w:t>
      </w:r>
      <w:r>
        <w:rPr>
          <w:rFonts w:hint="default" w:asciiTheme="minorAscii" w:hAnsiTheme="minorAscii"/>
          <w:spacing w:val="-2"/>
        </w:rPr>
        <w:t>mpensation.</w:t>
      </w:r>
    </w:p>
    <w:p>
      <w:pPr>
        <w:pStyle w:val="2"/>
        <w:spacing w:before="178" w:line="188" w:lineRule="auto"/>
        <w:ind w:left="603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G-4.          In  terms</w:t>
      </w:r>
      <w:r>
        <w:rPr>
          <w:rFonts w:hint="default" w:asciiTheme="minorAscii" w:hAnsiTheme="minorAscii"/>
          <w:spacing w:val="6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3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  lighthouse  tower  and  building,  no  types  of  posters  or</w:t>
      </w:r>
      <w:r>
        <w:rPr>
          <w:rFonts w:hint="default" w:asciiTheme="minorAscii" w:hAnsiTheme="minorAscii"/>
          <w:spacing w:val="4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signs  may  be  attached,</w:t>
      </w:r>
    </w:p>
    <w:p>
      <w:pPr>
        <w:pStyle w:val="2"/>
        <w:spacing w:before="60" w:line="187" w:lineRule="auto"/>
        <w:ind w:left="1455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t>especially those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</w:rPr>
        <w:t xml:space="preserve">relating to </w:t>
      </w:r>
      <w:r>
        <w:rPr>
          <w:rFonts w:hint="default" w:asciiTheme="minorAscii" w:hAnsiTheme="minorAscii"/>
          <w:spacing w:val="-1"/>
        </w:rPr>
        <w:t>advertising or trademarks.</w:t>
      </w:r>
    </w:p>
    <w:p>
      <w:pPr>
        <w:pStyle w:val="2"/>
        <w:spacing w:before="176" w:line="188" w:lineRule="auto"/>
        <w:ind w:left="603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G-5.         Any type of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poster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1"/>
        </w:rPr>
        <w:t>or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1"/>
        </w:rPr>
        <w:t>sign that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refers to the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1"/>
        </w:rPr>
        <w:t>c</w:t>
      </w:r>
      <w:r>
        <w:rPr>
          <w:rFonts w:hint="default" w:asciiTheme="minorAscii" w:hAnsiTheme="minorAscii"/>
          <w:spacing w:val="-2"/>
        </w:rPr>
        <w:t>omplementary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use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of the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lighthouse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must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installed</w:t>
      </w:r>
    </w:p>
    <w:p>
      <w:pPr>
        <w:pStyle w:val="2"/>
        <w:spacing w:before="59" w:line="187" w:lineRule="auto"/>
        <w:ind w:left="145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on a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portable structure and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may only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be visi</w:t>
      </w:r>
      <w:r>
        <w:rPr>
          <w:rFonts w:hint="default" w:asciiTheme="minorAscii" w:hAnsiTheme="minorAscii"/>
          <w:spacing w:val="-2"/>
        </w:rPr>
        <w:t>ble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during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public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opening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times.</w:t>
      </w:r>
    </w:p>
    <w:p>
      <w:pPr>
        <w:pStyle w:val="2"/>
        <w:spacing w:before="179" w:line="188" w:lineRule="auto"/>
        <w:ind w:left="603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G-6.          External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renovation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both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lighthouse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building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tower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must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carried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out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2"/>
        </w:rPr>
        <w:t>preser</w:t>
      </w:r>
      <w:r>
        <w:rPr>
          <w:rFonts w:hint="default" w:asciiTheme="minorAscii" w:hAnsiTheme="minorAscii"/>
          <w:spacing w:val="-3"/>
        </w:rPr>
        <w:t>ving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its</w:t>
      </w:r>
    </w:p>
    <w:p>
      <w:pPr>
        <w:pStyle w:val="2"/>
        <w:spacing w:before="59" w:line="205" w:lineRule="auto"/>
        <w:ind w:left="1460" w:right="774" w:hanging="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original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appearance,</w:t>
      </w:r>
      <w:r>
        <w:rPr>
          <w:rFonts w:hint="default" w:asciiTheme="minorAscii" w:hAnsiTheme="minorAscii"/>
          <w:spacing w:val="3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primarily</w:t>
      </w:r>
      <w:r>
        <w:rPr>
          <w:rFonts w:hint="default" w:asciiTheme="minorAscii" w:hAnsiTheme="minorAscii"/>
          <w:spacing w:val="35"/>
        </w:rPr>
        <w:t xml:space="preserve"> </w:t>
      </w:r>
      <w:r>
        <w:rPr>
          <w:rFonts w:hint="default" w:asciiTheme="minorAscii" w:hAnsiTheme="minorAscii"/>
          <w:spacing w:val="-2"/>
        </w:rPr>
        <w:t>if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it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classified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as</w:t>
      </w:r>
      <w:r>
        <w:rPr>
          <w:rFonts w:hint="default" w:asciiTheme="minorAscii" w:hAnsiTheme="minorAscii"/>
          <w:spacing w:val="36"/>
        </w:rPr>
        <w:t xml:space="preserve"> </w:t>
      </w:r>
      <w:r>
        <w:rPr>
          <w:rFonts w:hint="default" w:asciiTheme="minorAscii" w:hAnsiTheme="minorAscii"/>
          <w:spacing w:val="-2"/>
        </w:rPr>
        <w:t>being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cultural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inter</w:t>
      </w:r>
      <w:r>
        <w:rPr>
          <w:rFonts w:hint="default" w:asciiTheme="minorAscii" w:hAnsiTheme="minorAscii"/>
          <w:spacing w:val="-3"/>
        </w:rPr>
        <w:t>est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or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3"/>
        </w:rPr>
        <w:t>is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3"/>
        </w:rPr>
        <w:t>located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3"/>
        </w:rPr>
        <w:t>within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a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protected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monument site.</w:t>
      </w:r>
    </w:p>
    <w:p>
      <w:pPr>
        <w:spacing w:line="205" w:lineRule="auto"/>
        <w:rPr>
          <w:rFonts w:hint="default" w:asciiTheme="minorAscii" w:hAnsiTheme="minorAscii"/>
        </w:rPr>
        <w:sectPr>
          <w:type w:val="continuous"/>
          <w:pgSz w:w="11907" w:h="16839"/>
          <w:pgMar w:top="1139" w:right="21" w:bottom="1495" w:left="878" w:header="6" w:footer="850" w:gutter="0"/>
          <w:cols w:equalWidth="0" w:num="1">
            <w:col w:w="11007"/>
          </w:cols>
        </w:sectPr>
      </w:pPr>
    </w:p>
    <w:p>
      <w:pPr>
        <w:pStyle w:val="2"/>
        <w:spacing w:before="7" w:line="188" w:lineRule="auto"/>
        <w:ind w:left="604"/>
        <w:rPr>
          <w:rFonts w:hint="default" w:asciiTheme="minorAscii" w:hAnsiTheme="minorAscii"/>
        </w:rPr>
      </w:pPr>
      <w:bookmarkStart w:id="40" w:name="bookmark102"/>
      <w:bookmarkEnd w:id="40"/>
      <w:r>
        <w:rPr>
          <w:rFonts w:hint="default" w:asciiTheme="minorAscii" w:hAnsiTheme="minorAscii"/>
          <w:spacing w:val="-1"/>
        </w:rPr>
        <w:t>G-7.         The</w:t>
      </w:r>
      <w:r>
        <w:rPr>
          <w:rFonts w:hint="default" w:asciiTheme="minorAscii" w:hAnsiTheme="minorAscii"/>
          <w:spacing w:val="3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project</w:t>
      </w:r>
      <w:r>
        <w:rPr>
          <w:rFonts w:hint="default" w:asciiTheme="minorAscii" w:hAnsiTheme="minorAscii"/>
          <w:spacing w:val="24"/>
          <w:w w:val="102"/>
        </w:rPr>
        <w:t xml:space="preserve"> </w:t>
      </w:r>
      <w:r>
        <w:rPr>
          <w:rFonts w:hint="default" w:asciiTheme="minorAscii" w:hAnsiTheme="minorAscii"/>
          <w:spacing w:val="-1"/>
        </w:rPr>
        <w:t>must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contemplate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1"/>
        </w:rPr>
        <w:t>an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assessment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of the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risks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derived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from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visitor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traffic,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which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takes</w:t>
      </w:r>
    </w:p>
    <w:p>
      <w:pPr>
        <w:pStyle w:val="2"/>
        <w:spacing w:before="57" w:line="223" w:lineRule="auto"/>
        <w:ind w:left="1456" w:right="768" w:firstLine="4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into  account  possible  liabilities  and  ensures  th</w:t>
      </w:r>
      <w:r>
        <w:rPr>
          <w:rFonts w:hint="default" w:asciiTheme="minorAscii" w:hAnsiTheme="minorAscii"/>
          <w:spacing w:val="-2"/>
        </w:rPr>
        <w:t>e  availability  of  suitable  resources  to  control  it.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Particular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care will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be taken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1"/>
        </w:rPr>
        <w:t>in terms of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protection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due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to the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existence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slopes,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voids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natural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accidents that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may constitu</w:t>
      </w:r>
      <w:r>
        <w:rPr>
          <w:rFonts w:hint="default" w:asciiTheme="minorAscii" w:hAnsiTheme="minorAscii"/>
          <w:spacing w:val="-2"/>
        </w:rPr>
        <w:t>te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potential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risks to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persons.</w:t>
      </w:r>
    </w:p>
    <w:p>
      <w:pPr>
        <w:pStyle w:val="2"/>
        <w:spacing w:before="178" w:line="188" w:lineRule="auto"/>
        <w:ind w:left="604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G-8.         The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project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must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comply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with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all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current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regulations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in terms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electrical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ins</w:t>
      </w:r>
      <w:r>
        <w:rPr>
          <w:rFonts w:hint="default" w:asciiTheme="minorAscii" w:hAnsiTheme="minorAscii"/>
          <w:spacing w:val="-2"/>
        </w:rPr>
        <w:t>tallations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health</w:t>
      </w:r>
    </w:p>
    <w:p>
      <w:pPr>
        <w:pStyle w:val="2"/>
        <w:spacing w:before="58" w:line="188" w:lineRule="auto"/>
        <w:ind w:left="145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and safety and any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others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t</w:t>
      </w:r>
      <w:r>
        <w:rPr>
          <w:rFonts w:hint="default" w:asciiTheme="minorAscii" w:hAnsiTheme="minorAscii"/>
          <w:spacing w:val="-2"/>
        </w:rPr>
        <w:t>hat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may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apply.</w:t>
      </w:r>
    </w:p>
    <w:p>
      <w:pPr>
        <w:spacing w:line="251" w:lineRule="auto"/>
        <w:rPr>
          <w:rFonts w:hint="default" w:asciiTheme="minorAscii" w:hAnsiTheme="minorAscii"/>
          <w:sz w:val="21"/>
        </w:rPr>
      </w:pPr>
    </w:p>
    <w:p>
      <w:pPr>
        <w:spacing w:line="252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180" w:lineRule="auto"/>
        <w:ind w:left="596"/>
        <w:rPr>
          <w:rFonts w:hint="default" w:asciiTheme="minorAscii" w:hAnsiTheme="minorAscii"/>
        </w:rPr>
      </w:pPr>
      <w:r>
        <w:rPr>
          <w:rFonts w:hint="default" w:asciiTheme="minorAscii" w:hAnsiTheme="minorAscii"/>
          <w:b/>
          <w:bCs/>
          <w:spacing w:val="-1"/>
          <w:u w:val="single" w:color="auto"/>
        </w:rPr>
        <w:t>TECHNICAL</w:t>
      </w:r>
      <w:r>
        <w:rPr>
          <w:rFonts w:hint="default" w:asciiTheme="minorAscii" w:hAnsiTheme="minorAscii"/>
          <w:b/>
          <w:bCs/>
          <w:spacing w:val="19"/>
          <w:u w:val="single" w:color="auto"/>
        </w:rPr>
        <w:t xml:space="preserve"> </w:t>
      </w:r>
      <w:r>
        <w:rPr>
          <w:rFonts w:hint="default" w:asciiTheme="minorAscii" w:hAnsiTheme="minorAscii"/>
          <w:b/>
          <w:bCs/>
          <w:spacing w:val="-1"/>
          <w:u w:val="single" w:color="auto"/>
        </w:rPr>
        <w:t>REQUIREMENTS</w:t>
      </w:r>
    </w:p>
    <w:p>
      <w:pPr>
        <w:spacing w:line="248" w:lineRule="auto"/>
        <w:rPr>
          <w:rFonts w:hint="default" w:asciiTheme="minorAscii" w:hAnsiTheme="minorAscii"/>
          <w:sz w:val="21"/>
        </w:rPr>
      </w:pP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88" w:lineRule="auto"/>
        <w:ind w:left="59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T-1.          The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night-mark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1"/>
        </w:rPr>
        <w:t>si</w:t>
      </w:r>
      <w:r>
        <w:rPr>
          <w:rFonts w:hint="default" w:asciiTheme="minorAscii" w:hAnsiTheme="minorAscii"/>
          <w:spacing w:val="-2"/>
        </w:rPr>
        <w:t>gnal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must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affected.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Possible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lighting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building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its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surroundings</w:t>
      </w:r>
    </w:p>
    <w:p>
      <w:pPr>
        <w:pStyle w:val="2"/>
        <w:spacing w:before="58" w:line="188" w:lineRule="auto"/>
        <w:ind w:left="1463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must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 carried out so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as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not to obscure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lighthouse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light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interfere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with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it.</w:t>
      </w:r>
    </w:p>
    <w:p>
      <w:pPr>
        <w:pStyle w:val="2"/>
        <w:spacing w:before="179" w:line="188" w:lineRule="auto"/>
        <w:ind w:left="59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T-2.          The day-mark signal must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not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be affected. The app</w:t>
      </w:r>
      <w:r>
        <w:rPr>
          <w:rFonts w:hint="default" w:asciiTheme="minorAscii" w:hAnsiTheme="minorAscii"/>
          <w:spacing w:val="-2"/>
        </w:rPr>
        <w:t>earance, colour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2"/>
        </w:rPr>
        <w:t>shape of the tower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must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</w:p>
    <w:p>
      <w:pPr>
        <w:pStyle w:val="2"/>
        <w:spacing w:before="58" w:line="188" w:lineRule="auto"/>
        <w:ind w:left="1456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t>change, as this constitutes the da</w:t>
      </w:r>
      <w:r>
        <w:rPr>
          <w:rFonts w:hint="default" w:asciiTheme="minorAscii" w:hAnsiTheme="minorAscii"/>
          <w:spacing w:val="-1"/>
        </w:rPr>
        <w:t>y-mark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recognition signal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for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seafarers.</w:t>
      </w:r>
    </w:p>
    <w:p>
      <w:pPr>
        <w:pStyle w:val="2"/>
        <w:spacing w:before="179" w:line="188" w:lineRule="auto"/>
        <w:ind w:left="59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T-3.          Should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any form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landscaping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1"/>
        </w:rPr>
        <w:t>be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contemplated, this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must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be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carri</w:t>
      </w:r>
      <w:r>
        <w:rPr>
          <w:rFonts w:hint="default" w:asciiTheme="minorAscii" w:hAnsiTheme="minorAscii"/>
          <w:spacing w:val="-2"/>
        </w:rPr>
        <w:t>ed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out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taking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into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account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</w:p>
    <w:p>
      <w:pPr>
        <w:pStyle w:val="2"/>
        <w:spacing w:before="58" w:line="188" w:lineRule="auto"/>
        <w:ind w:left="145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above T-1 and T-2 technical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requirements,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bearing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mind the growth o</w:t>
      </w:r>
      <w:r>
        <w:rPr>
          <w:rFonts w:hint="default" w:asciiTheme="minorAscii" w:hAnsiTheme="minorAscii"/>
          <w:spacing w:val="-2"/>
        </w:rPr>
        <w:t>f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plant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species.</w:t>
      </w:r>
    </w:p>
    <w:p>
      <w:pPr>
        <w:pStyle w:val="2"/>
        <w:spacing w:before="178" w:line="188" w:lineRule="auto"/>
        <w:ind w:left="59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T-4.          If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there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illuminated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sign,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it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will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visible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form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sea,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it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must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below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focal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pla</w:t>
      </w:r>
      <w:r>
        <w:rPr>
          <w:rFonts w:hint="default" w:asciiTheme="minorAscii" w:hAnsiTheme="minorAscii"/>
          <w:spacing w:val="-3"/>
        </w:rPr>
        <w:t>ne</w:t>
      </w:r>
    </w:p>
    <w:p>
      <w:pPr>
        <w:pStyle w:val="2"/>
        <w:spacing w:before="57" w:line="214" w:lineRule="auto"/>
        <w:ind w:left="1456" w:right="77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of the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lighthouse and the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light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must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be established in a colour other than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red, green,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blue, white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amber.</w:t>
      </w:r>
    </w:p>
    <w:p>
      <w:pPr>
        <w:pStyle w:val="2"/>
        <w:spacing w:before="178" w:line="188" w:lineRule="auto"/>
        <w:ind w:left="59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T-5.          For the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maritime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signal,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project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must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reserve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not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o</w:t>
      </w:r>
      <w:r>
        <w:rPr>
          <w:rFonts w:hint="default" w:asciiTheme="minorAscii" w:hAnsiTheme="minorAscii"/>
          <w:spacing w:val="-2"/>
        </w:rPr>
        <w:t>nly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lighthouse tower,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but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also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sufficient</w:t>
      </w:r>
    </w:p>
    <w:p>
      <w:pPr>
        <w:pStyle w:val="2"/>
        <w:spacing w:before="59" w:line="188" w:lineRule="auto"/>
        <w:ind w:left="1454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t xml:space="preserve">space for auxiliary </w:t>
      </w:r>
      <w:r>
        <w:rPr>
          <w:rFonts w:hint="default" w:asciiTheme="minorAscii" w:hAnsiTheme="minorAscii"/>
          <w:spacing w:val="-1"/>
        </w:rPr>
        <w:t>equipment and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control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maintenance technical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services.</w:t>
      </w:r>
    </w:p>
    <w:p>
      <w:pPr>
        <w:pStyle w:val="2"/>
        <w:spacing w:before="178" w:line="188" w:lineRule="auto"/>
        <w:ind w:left="59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T-6.          Access to the lighthouse enclosure and the lighthouse itself will be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1"/>
        </w:rPr>
        <w:t>allowed, without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any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restriction,</w:t>
      </w:r>
    </w:p>
    <w:p>
      <w:pPr>
        <w:pStyle w:val="2"/>
        <w:spacing w:before="59" w:line="214" w:lineRule="auto"/>
        <w:ind w:left="1455" w:right="772" w:hanging="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4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Port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Authority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personnel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other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personnel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authorised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2"/>
        </w:rPr>
        <w:t>carry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out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control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31"/>
        </w:rPr>
        <w:t xml:space="preserve"> </w:t>
      </w:r>
      <w:r>
        <w:rPr>
          <w:rFonts w:hint="default" w:asciiTheme="minorAscii" w:hAnsiTheme="minorAscii"/>
          <w:spacing w:val="-2"/>
        </w:rPr>
        <w:t>maintenance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operations.</w:t>
      </w:r>
    </w:p>
    <w:p>
      <w:pPr>
        <w:pStyle w:val="2"/>
        <w:spacing w:before="178" w:line="188" w:lineRule="auto"/>
        <w:ind w:left="59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T-7.          Access,</w:t>
      </w:r>
      <w:r>
        <w:rPr>
          <w:rFonts w:hint="default" w:asciiTheme="minorAscii" w:hAnsiTheme="minorAscii"/>
          <w:spacing w:val="12"/>
        </w:rPr>
        <w:t xml:space="preserve">  </w:t>
      </w:r>
      <w:r>
        <w:rPr>
          <w:rFonts w:hint="default" w:asciiTheme="minorAscii" w:hAnsiTheme="minorAscii"/>
          <w:spacing w:val="-1"/>
        </w:rPr>
        <w:t>from</w:t>
      </w:r>
      <w:r>
        <w:rPr>
          <w:rFonts w:hint="default" w:asciiTheme="minorAscii" w:hAnsiTheme="minorAscii"/>
          <w:spacing w:val="13"/>
        </w:rPr>
        <w:t xml:space="preserve">  </w:t>
      </w:r>
      <w:r>
        <w:rPr>
          <w:rFonts w:hint="default" w:asciiTheme="minorAscii" w:hAnsiTheme="minorAscii"/>
          <w:spacing w:val="-1"/>
        </w:rPr>
        <w:t>the   outside,</w:t>
      </w:r>
      <w:r>
        <w:rPr>
          <w:rFonts w:hint="default" w:asciiTheme="minorAscii" w:hAnsiTheme="minorAscii"/>
          <w:spacing w:val="13"/>
        </w:rPr>
        <w:t xml:space="preserve">  </w:t>
      </w:r>
      <w:r>
        <w:rPr>
          <w:rFonts w:hint="default" w:asciiTheme="minorAscii" w:hAnsiTheme="minorAscii"/>
          <w:spacing w:val="-1"/>
        </w:rPr>
        <w:t>to</w:t>
      </w:r>
      <w:r>
        <w:rPr>
          <w:rFonts w:hint="default" w:asciiTheme="minorAscii" w:hAnsiTheme="minorAscii"/>
          <w:spacing w:val="14"/>
        </w:rPr>
        <w:t xml:space="preserve"> 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2"/>
        </w:rPr>
        <w:t xml:space="preserve">  </w:t>
      </w:r>
      <w:r>
        <w:rPr>
          <w:rFonts w:hint="default" w:asciiTheme="minorAscii" w:hAnsiTheme="minorAscii"/>
          <w:spacing w:val="-1"/>
        </w:rPr>
        <w:t>technical</w:t>
      </w:r>
      <w:r>
        <w:rPr>
          <w:rFonts w:hint="default" w:asciiTheme="minorAscii" w:hAnsiTheme="minorAscii"/>
          <w:spacing w:val="16"/>
          <w:w w:val="101"/>
        </w:rPr>
        <w:t xml:space="preserve">  </w:t>
      </w:r>
      <w:r>
        <w:rPr>
          <w:rFonts w:hint="default" w:asciiTheme="minorAscii" w:hAnsiTheme="minorAscii"/>
          <w:spacing w:val="-1"/>
        </w:rPr>
        <w:t>areas</w:t>
      </w:r>
      <w:r>
        <w:rPr>
          <w:rFonts w:hint="default" w:asciiTheme="minorAscii" w:hAnsiTheme="minorAscii"/>
          <w:spacing w:val="18"/>
          <w:w w:val="101"/>
        </w:rPr>
        <w:t xml:space="preserve">  </w:t>
      </w:r>
      <w:r>
        <w:rPr>
          <w:rFonts w:hint="default" w:asciiTheme="minorAscii" w:hAnsiTheme="minorAscii"/>
          <w:spacing w:val="-1"/>
        </w:rPr>
        <w:t>reserved</w:t>
      </w:r>
      <w:r>
        <w:rPr>
          <w:rFonts w:hint="default" w:asciiTheme="minorAscii" w:hAnsiTheme="minorAscii"/>
          <w:spacing w:val="13"/>
        </w:rPr>
        <w:t xml:space="preserve">  </w:t>
      </w:r>
      <w:r>
        <w:rPr>
          <w:rFonts w:hint="default" w:asciiTheme="minorAscii" w:hAnsiTheme="minorAscii"/>
          <w:spacing w:val="-1"/>
        </w:rPr>
        <w:t>for</w:t>
      </w:r>
      <w:r>
        <w:rPr>
          <w:rFonts w:hint="default" w:asciiTheme="minorAscii" w:hAnsiTheme="minorAscii"/>
          <w:spacing w:val="12"/>
        </w:rPr>
        <w:t xml:space="preserve">  </w:t>
      </w:r>
      <w:r>
        <w:rPr>
          <w:rFonts w:hint="default" w:asciiTheme="minorAscii" w:hAnsiTheme="minorAscii"/>
          <w:spacing w:val="-1"/>
        </w:rPr>
        <w:t>t</w:t>
      </w:r>
      <w:r>
        <w:rPr>
          <w:rFonts w:hint="default" w:asciiTheme="minorAscii" w:hAnsiTheme="minorAscii"/>
          <w:spacing w:val="-2"/>
        </w:rPr>
        <w:t>he</w:t>
      </w:r>
      <w:r>
        <w:rPr>
          <w:rFonts w:hint="default" w:asciiTheme="minorAscii" w:hAnsiTheme="minorAscii"/>
          <w:spacing w:val="18"/>
          <w:w w:val="101"/>
        </w:rPr>
        <w:t xml:space="preserve">  </w:t>
      </w:r>
      <w:r>
        <w:rPr>
          <w:rFonts w:hint="default" w:asciiTheme="minorAscii" w:hAnsiTheme="minorAscii"/>
          <w:spacing w:val="-2"/>
        </w:rPr>
        <w:t>maritime</w:t>
      </w:r>
      <w:r>
        <w:rPr>
          <w:rFonts w:hint="default" w:asciiTheme="minorAscii" w:hAnsiTheme="minorAscii"/>
          <w:spacing w:val="16"/>
        </w:rPr>
        <w:t xml:space="preserve">  </w:t>
      </w:r>
      <w:r>
        <w:rPr>
          <w:rFonts w:hint="default" w:asciiTheme="minorAscii" w:hAnsiTheme="minorAscii"/>
          <w:spacing w:val="-2"/>
        </w:rPr>
        <w:t>signal</w:t>
      </w:r>
      <w:r>
        <w:rPr>
          <w:rFonts w:hint="default" w:asciiTheme="minorAscii" w:hAnsiTheme="minorAscii"/>
          <w:spacing w:val="13"/>
          <w:w w:val="101"/>
        </w:rPr>
        <w:t xml:space="preserve">  </w:t>
      </w:r>
      <w:r>
        <w:rPr>
          <w:rFonts w:hint="default" w:asciiTheme="minorAscii" w:hAnsiTheme="minorAscii"/>
          <w:spacing w:val="-2"/>
        </w:rPr>
        <w:t>will</w:t>
      </w:r>
      <w:r>
        <w:rPr>
          <w:rFonts w:hint="default" w:asciiTheme="minorAscii" w:hAnsiTheme="minorAscii"/>
          <w:spacing w:val="19"/>
          <w:w w:val="101"/>
        </w:rPr>
        <w:t xml:space="preserve">  </w:t>
      </w:r>
      <w:r>
        <w:rPr>
          <w:rFonts w:hint="default" w:asciiTheme="minorAscii" w:hAnsiTheme="minorAscii"/>
          <w:spacing w:val="-2"/>
        </w:rPr>
        <w:t>be</w:t>
      </w:r>
    </w:p>
    <w:p>
      <w:pPr>
        <w:pStyle w:val="2"/>
        <w:spacing w:before="58" w:line="214" w:lineRule="auto"/>
        <w:ind w:left="1462" w:right="770" w:hanging="2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independent from the one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provided for any other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type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acti</w:t>
      </w:r>
      <w:r>
        <w:rPr>
          <w:rFonts w:hint="default" w:asciiTheme="minorAscii" w:hAnsiTheme="minorAscii"/>
          <w:spacing w:val="-2"/>
        </w:rPr>
        <w:t>vity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intended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carried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out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lighthouse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building. Should this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possible,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it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must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duly justified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</w:t>
      </w:r>
      <w:r>
        <w:rPr>
          <w:rFonts w:hint="default" w:asciiTheme="minorAscii" w:hAnsiTheme="minorAscii"/>
          <w:spacing w:val="-3"/>
        </w:rPr>
        <w:t>n 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3"/>
        </w:rPr>
        <w:t>project.</w:t>
      </w:r>
    </w:p>
    <w:p>
      <w:pPr>
        <w:pStyle w:val="2"/>
        <w:spacing w:before="177" w:line="188" w:lineRule="auto"/>
        <w:ind w:left="59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T-8.          The areas reserved specifically for the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use, control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maintenance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1"/>
        </w:rPr>
        <w:t>of t</w:t>
      </w:r>
      <w:r>
        <w:rPr>
          <w:rFonts w:hint="default" w:asciiTheme="minorAscii" w:hAnsiTheme="minorAscii"/>
          <w:spacing w:val="-2"/>
        </w:rPr>
        <w:t>he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maritime signal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must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</w:p>
    <w:p>
      <w:pPr>
        <w:pStyle w:val="2"/>
        <w:spacing w:before="59" w:line="187" w:lineRule="auto"/>
        <w:ind w:left="145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appropriately signed with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pictograms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prohibiting access.</w:t>
      </w:r>
    </w:p>
    <w:p>
      <w:pPr>
        <w:pStyle w:val="2"/>
        <w:spacing w:before="178" w:line="188" w:lineRule="auto"/>
        <w:ind w:left="59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T-9.          Electricity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water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supplies,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1"/>
        </w:rPr>
        <w:t>etc.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1"/>
        </w:rPr>
        <w:t>for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the  mariti</w:t>
      </w:r>
      <w:r>
        <w:rPr>
          <w:rFonts w:hint="default" w:asciiTheme="minorAscii" w:hAnsiTheme="minorAscii"/>
          <w:spacing w:val="-2"/>
        </w:rPr>
        <w:t>me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signal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area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will  be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totally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independent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from</w:t>
      </w:r>
    </w:p>
    <w:p>
      <w:pPr>
        <w:pStyle w:val="2"/>
        <w:spacing w:before="58" w:line="223" w:lineRule="auto"/>
        <w:ind w:left="1441" w:right="770" w:firstLine="7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those</w:t>
      </w:r>
      <w:r>
        <w:rPr>
          <w:rFonts w:hint="default" w:asciiTheme="minorAscii" w:hAnsiTheme="minorAscii"/>
          <w:spacing w:val="34"/>
          <w:w w:val="102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area</w:t>
      </w:r>
      <w:r>
        <w:rPr>
          <w:rFonts w:hint="default" w:asciiTheme="minorAscii" w:hAnsiTheme="minorAscii"/>
          <w:spacing w:val="36"/>
        </w:rPr>
        <w:t xml:space="preserve"> </w:t>
      </w:r>
      <w:r>
        <w:rPr>
          <w:rFonts w:hint="default" w:asciiTheme="minorAscii" w:hAnsiTheme="minorAscii"/>
          <w:spacing w:val="-2"/>
        </w:rPr>
        <w:t>set</w:t>
      </w:r>
      <w:r>
        <w:rPr>
          <w:rFonts w:hint="default" w:asciiTheme="minorAscii" w:hAnsiTheme="minorAscii"/>
          <w:spacing w:val="3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aside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other</w:t>
      </w:r>
      <w:r>
        <w:rPr>
          <w:rFonts w:hint="default" w:asciiTheme="minorAscii" w:hAnsiTheme="minorAscii"/>
          <w:spacing w:val="42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uses.</w:t>
      </w:r>
      <w:r>
        <w:rPr>
          <w:rFonts w:hint="default" w:asciiTheme="minorAscii" w:hAnsiTheme="minorAscii"/>
          <w:spacing w:val="45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In</w:t>
      </w:r>
      <w:r>
        <w:rPr>
          <w:rFonts w:hint="default" w:asciiTheme="minorAscii" w:hAnsiTheme="minorAscii"/>
          <w:spacing w:val="36"/>
        </w:rPr>
        <w:t xml:space="preserve"> </w:t>
      </w:r>
      <w:r>
        <w:rPr>
          <w:rFonts w:hint="default" w:asciiTheme="minorAscii" w:hAnsiTheme="minorAscii"/>
          <w:spacing w:val="-3"/>
        </w:rPr>
        <w:t>cases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where</w:t>
      </w:r>
      <w:r>
        <w:rPr>
          <w:rFonts w:hint="default" w:asciiTheme="minorAscii" w:hAnsiTheme="minorAscii"/>
          <w:spacing w:val="31"/>
        </w:rPr>
        <w:t xml:space="preserve"> </w:t>
      </w:r>
      <w:r>
        <w:rPr>
          <w:rFonts w:hint="default" w:asciiTheme="minorAscii" w:hAnsiTheme="minorAscii"/>
          <w:spacing w:val="-3"/>
        </w:rPr>
        <w:t>this</w:t>
      </w:r>
      <w:r>
        <w:rPr>
          <w:rFonts w:hint="default" w:asciiTheme="minorAscii" w:hAnsiTheme="minorAscii"/>
          <w:spacing w:val="37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does</w:t>
      </w:r>
      <w:r>
        <w:rPr>
          <w:rFonts w:hint="default" w:asciiTheme="minorAscii" w:hAnsiTheme="minorAscii"/>
          <w:spacing w:val="44"/>
        </w:rPr>
        <w:t xml:space="preserve"> </w:t>
      </w:r>
      <w:r>
        <w:rPr>
          <w:rFonts w:hint="default" w:asciiTheme="minorAscii" w:hAnsiTheme="minorAscii"/>
          <w:spacing w:val="-3"/>
        </w:rPr>
        <w:t>not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occur,</w:t>
      </w:r>
      <w:r>
        <w:rPr>
          <w:rFonts w:hint="default" w:asciiTheme="minorAscii" w:hAnsiTheme="minorAscii"/>
          <w:spacing w:val="41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it</w:t>
      </w:r>
      <w:r>
        <w:rPr>
          <w:rFonts w:hint="default" w:asciiTheme="minorAscii" w:hAnsiTheme="minorAscii"/>
          <w:spacing w:val="44"/>
        </w:rPr>
        <w:t xml:space="preserve"> </w:t>
      </w:r>
      <w:r>
        <w:rPr>
          <w:rFonts w:hint="default" w:asciiTheme="minorAscii" w:hAnsiTheme="minorAscii"/>
          <w:spacing w:val="-3"/>
        </w:rPr>
        <w:t>must</w:t>
      </w:r>
      <w:r>
        <w:rPr>
          <w:rFonts w:hint="default" w:asciiTheme="minorAscii" w:hAnsiTheme="minorAscii"/>
          <w:spacing w:val="44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be</w:t>
      </w:r>
      <w:r>
        <w:rPr>
          <w:rFonts w:hint="default" w:asciiTheme="minorAscii" w:hAnsiTheme="minorAscii"/>
          <w:spacing w:val="37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duly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justified.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However, the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lighthouse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1"/>
        </w:rPr>
        <w:t>light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electricity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supply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1"/>
        </w:rPr>
        <w:t>(maritime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sign</w:t>
      </w:r>
      <w:r>
        <w:rPr>
          <w:rFonts w:hint="default" w:asciiTheme="minorAscii" w:hAnsiTheme="minorAscii"/>
          <w:spacing w:val="-2"/>
        </w:rPr>
        <w:t>al),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both the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main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and 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reserve ones, will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independent from any other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use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in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</w:t>
      </w:r>
      <w:r>
        <w:rPr>
          <w:rFonts w:hint="default" w:asciiTheme="minorAscii" w:hAnsiTheme="minorAscii"/>
          <w:spacing w:val="-2"/>
        </w:rPr>
        <w:t>ghthouse.</w:t>
      </w:r>
    </w:p>
    <w:p>
      <w:pPr>
        <w:pStyle w:val="2"/>
        <w:spacing w:before="178" w:line="188" w:lineRule="auto"/>
        <w:ind w:left="595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t>T-10.         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</w:rPr>
        <w:t>project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</w:rPr>
        <w:t>must guaran</w:t>
      </w:r>
      <w:r>
        <w:rPr>
          <w:rFonts w:hint="default" w:asciiTheme="minorAscii" w:hAnsiTheme="minorAscii"/>
          <w:spacing w:val="-1"/>
        </w:rPr>
        <w:t>tee the electromagnetic compatibility of the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electric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or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1"/>
        </w:rPr>
        <w:t>electronic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devices</w:t>
      </w:r>
    </w:p>
    <w:p>
      <w:pPr>
        <w:pStyle w:val="2"/>
        <w:spacing w:before="58" w:line="223" w:lineRule="auto"/>
        <w:ind w:left="1449" w:right="773" w:firstLine="12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planned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for</w:t>
      </w:r>
      <w:r>
        <w:rPr>
          <w:rFonts w:hint="default" w:asciiTheme="minorAscii" w:hAnsiTheme="minorAscii"/>
          <w:spacing w:val="46"/>
        </w:rPr>
        <w:t xml:space="preserve"> </w:t>
      </w:r>
      <w:r>
        <w:rPr>
          <w:rFonts w:hint="default" w:asciiTheme="minorAscii" w:hAnsiTheme="minorAscii"/>
          <w:spacing w:val="-1"/>
        </w:rPr>
        <w:t>installation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1"/>
        </w:rPr>
        <w:t>w</w:t>
      </w:r>
      <w:r>
        <w:rPr>
          <w:rFonts w:hint="default" w:asciiTheme="minorAscii" w:hAnsiTheme="minorAscii"/>
          <w:spacing w:val="-2"/>
        </w:rPr>
        <w:t>ith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those</w:t>
      </w:r>
      <w:r>
        <w:rPr>
          <w:rFonts w:hint="default" w:asciiTheme="minorAscii" w:hAnsiTheme="minorAscii"/>
          <w:spacing w:val="4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already</w:t>
      </w:r>
      <w:r>
        <w:rPr>
          <w:rFonts w:hint="default" w:asciiTheme="minorAscii" w:hAnsiTheme="minorAscii"/>
          <w:spacing w:val="4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35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4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maritime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2"/>
        </w:rPr>
        <w:t>signal.</w:t>
      </w:r>
      <w:r>
        <w:rPr>
          <w:rFonts w:hint="default" w:asciiTheme="minorAscii" w:hAnsiTheme="minorAscii"/>
          <w:spacing w:val="33"/>
        </w:rPr>
        <w:t xml:space="preserve"> </w:t>
      </w:r>
      <w:r>
        <w:rPr>
          <w:rFonts w:hint="default" w:asciiTheme="minorAscii" w:hAnsiTheme="minorAscii"/>
          <w:spacing w:val="-2"/>
        </w:rPr>
        <w:t>The  Port</w:t>
      </w:r>
      <w:r>
        <w:rPr>
          <w:rFonts w:hint="default" w:asciiTheme="minorAscii" w:hAnsiTheme="minorAscii"/>
          <w:spacing w:val="36"/>
        </w:rPr>
        <w:t xml:space="preserve"> </w:t>
      </w:r>
      <w:r>
        <w:rPr>
          <w:rFonts w:hint="default" w:asciiTheme="minorAscii" w:hAnsiTheme="minorAscii"/>
          <w:spacing w:val="-2"/>
        </w:rPr>
        <w:t>Authority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takes  no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responsibility for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possible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interferences caused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by existing or future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maritime signal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equipment, or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2"/>
        </w:rPr>
        <w:t>its effect on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people’s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health.</w:t>
      </w:r>
    </w:p>
    <w:p>
      <w:pPr>
        <w:pStyle w:val="2"/>
        <w:spacing w:before="177" w:line="187" w:lineRule="auto"/>
        <w:ind w:left="594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T-11.         In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event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1"/>
        </w:rPr>
        <w:t>that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1"/>
        </w:rPr>
        <w:t>the  planned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1"/>
        </w:rPr>
        <w:t>co</w:t>
      </w:r>
      <w:r>
        <w:rPr>
          <w:rFonts w:hint="default" w:asciiTheme="minorAscii" w:hAnsiTheme="minorAscii"/>
          <w:spacing w:val="-2"/>
        </w:rPr>
        <w:t>mplementary  uses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entail</w:t>
      </w:r>
      <w:r>
        <w:rPr>
          <w:rFonts w:hint="default" w:asciiTheme="minorAscii" w:hAnsiTheme="minorAscii"/>
          <w:spacing w:val="36"/>
        </w:rPr>
        <w:t xml:space="preserve"> </w:t>
      </w:r>
      <w:r>
        <w:rPr>
          <w:rFonts w:hint="default" w:asciiTheme="minorAscii" w:hAnsiTheme="minorAscii"/>
          <w:spacing w:val="-2"/>
        </w:rPr>
        <w:t>renovation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work,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smoke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outlets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must</w:t>
      </w:r>
    </w:p>
    <w:p>
      <w:pPr>
        <w:pStyle w:val="2"/>
        <w:spacing w:before="60" w:line="187" w:lineRule="auto"/>
        <w:ind w:left="1461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project so that they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do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not steam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up the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lighthouse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lantern.</w:t>
      </w:r>
    </w:p>
    <w:p>
      <w:pPr>
        <w:pStyle w:val="2"/>
        <w:spacing w:before="178" w:line="188" w:lineRule="auto"/>
        <w:ind w:left="594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T-12.         There will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no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1"/>
        </w:rPr>
        <w:t>parking facilities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1"/>
        </w:rPr>
        <w:t>near the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lighthouse tower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and vehicles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will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be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controlle</w:t>
      </w:r>
      <w:r>
        <w:rPr>
          <w:rFonts w:hint="default" w:asciiTheme="minorAscii" w:hAnsiTheme="minorAscii"/>
          <w:spacing w:val="-2"/>
        </w:rPr>
        <w:t>d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within</w:t>
      </w:r>
    </w:p>
    <w:p>
      <w:pPr>
        <w:pStyle w:val="2"/>
        <w:spacing w:before="59" w:line="214" w:lineRule="auto"/>
        <w:ind w:left="1454" w:right="775" w:hanging="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47"/>
        </w:rPr>
        <w:t xml:space="preserve"> </w:t>
      </w:r>
      <w:r>
        <w:rPr>
          <w:rFonts w:hint="default" w:asciiTheme="minorAscii" w:hAnsiTheme="minorAscii"/>
          <w:spacing w:val="-1"/>
        </w:rPr>
        <w:t>enclosure</w:t>
      </w:r>
      <w:r>
        <w:rPr>
          <w:rFonts w:hint="default" w:asciiTheme="minorAscii" w:hAnsiTheme="minorAscii"/>
          <w:spacing w:val="4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to  prevent</w:t>
      </w:r>
      <w:r>
        <w:rPr>
          <w:rFonts w:hint="default" w:asciiTheme="minorAscii" w:hAnsiTheme="minorAscii"/>
          <w:spacing w:val="3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vibrations  and  possible  confusion</w:t>
      </w:r>
      <w:r>
        <w:rPr>
          <w:rFonts w:hint="default" w:asciiTheme="minorAscii" w:hAnsiTheme="minorAscii"/>
          <w:spacing w:val="3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to  seafarers</w:t>
      </w:r>
      <w:r>
        <w:rPr>
          <w:rFonts w:hint="default" w:asciiTheme="minorAscii" w:hAnsiTheme="minorAscii"/>
          <w:spacing w:val="4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from</w:t>
      </w:r>
      <w:r>
        <w:rPr>
          <w:rFonts w:hint="default" w:asciiTheme="minorAscii" w:hAnsiTheme="minorAscii"/>
          <w:spacing w:val="40"/>
        </w:rPr>
        <w:t xml:space="preserve"> </w:t>
      </w:r>
      <w:r>
        <w:rPr>
          <w:rFonts w:hint="default" w:asciiTheme="minorAscii" w:hAnsiTheme="minorAscii"/>
          <w:spacing w:val="-1"/>
        </w:rPr>
        <w:t xml:space="preserve">their </w:t>
      </w:r>
      <w:r>
        <w:rPr>
          <w:rFonts w:hint="default" w:asciiTheme="minorAscii" w:hAnsiTheme="minorAscii"/>
          <w:spacing w:val="-2"/>
        </w:rPr>
        <w:t xml:space="preserve"> headlights,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among other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effects.</w:t>
      </w:r>
    </w:p>
    <w:p>
      <w:pPr>
        <w:spacing w:line="214" w:lineRule="auto"/>
        <w:rPr>
          <w:rFonts w:hint="default" w:asciiTheme="minorAscii" w:hAnsiTheme="minorAscii"/>
        </w:rPr>
        <w:sectPr>
          <w:footerReference r:id="rId50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pStyle w:val="2"/>
        <w:spacing w:before="39" w:line="179" w:lineRule="auto"/>
        <w:ind w:left="31"/>
        <w:rPr>
          <w:rFonts w:hint="default" w:asciiTheme="minorAscii" w:hAnsiTheme="minorAscii"/>
          <w:sz w:val="28"/>
          <w:szCs w:val="28"/>
        </w:rPr>
      </w:pPr>
      <w:bookmarkStart w:id="41" w:name="bookmark103"/>
      <w:bookmarkEnd w:id="41"/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ANNEX</w:t>
      </w:r>
      <w:r>
        <w:rPr>
          <w:rFonts w:hint="default" w:asciiTheme="minorAscii" w:hAnsiTheme="minorAscii"/>
          <w:b/>
          <w:bCs/>
          <w:color w:val="00558C"/>
          <w:spacing w:val="18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F    AGREEMENT</w:t>
      </w:r>
      <w:r>
        <w:rPr>
          <w:rFonts w:hint="default" w:asciiTheme="minorAscii" w:hAnsiTheme="minorAscii"/>
          <w:b/>
          <w:bCs/>
          <w:color w:val="00558C"/>
          <w:spacing w:val="18"/>
          <w:w w:val="101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FOR SITING THIRD</w:t>
      </w:r>
      <w:r>
        <w:rPr>
          <w:rFonts w:hint="default" w:asciiTheme="minorAscii" w:hAnsiTheme="minorAscii"/>
          <w:b/>
          <w:bCs/>
          <w:color w:val="00558C"/>
          <w:spacing w:val="19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PARTY</w:t>
      </w:r>
      <w:r>
        <w:rPr>
          <w:rFonts w:hint="default" w:asciiTheme="minorAscii" w:hAnsiTheme="minorAscii"/>
          <w:b/>
          <w:bCs/>
          <w:color w:val="00558C"/>
          <w:spacing w:val="19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EQUIPMENT AT A</w:t>
      </w:r>
      <w:r>
        <w:rPr>
          <w:rFonts w:hint="default" w:asciiTheme="minorAscii" w:hAnsiTheme="minorAscii"/>
          <w:b/>
          <w:bCs/>
          <w:color w:val="00558C"/>
          <w:spacing w:val="18"/>
          <w:w w:val="101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LIGHTHOUSE –</w:t>
      </w:r>
    </w:p>
    <w:p>
      <w:pPr>
        <w:pStyle w:val="2"/>
        <w:spacing w:before="138" w:line="179" w:lineRule="auto"/>
        <w:ind w:left="1307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THLS</w:t>
      </w:r>
      <w:r>
        <w:rPr>
          <w:rFonts w:hint="default" w:asciiTheme="minorAscii" w:hAnsiTheme="minorAscii"/>
          <w:b/>
          <w:bCs/>
          <w:color w:val="00558C"/>
          <w:spacing w:val="21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2"/>
          <w:sz w:val="28"/>
          <w:szCs w:val="28"/>
        </w:rPr>
        <w:t>ENGLAND</w:t>
      </w:r>
    </w:p>
    <w:p>
      <w:pPr>
        <w:spacing w:line="406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80" w:lineRule="auto"/>
        <w:ind w:left="1210"/>
        <w:rPr>
          <w:rFonts w:hint="default" w:asciiTheme="minorAscii" w:hAnsiTheme="minorAscii"/>
        </w:rPr>
      </w:pPr>
      <w:r>
        <w:rPr>
          <w:rFonts w:hint="default" w:asciiTheme="minorAscii" w:hAnsiTheme="minorAscii"/>
          <w:b/>
          <w:bCs/>
          <w:spacing w:val="-1"/>
          <w:u w:val="single" w:color="auto"/>
        </w:rPr>
        <w:t>TERMS OF AGREEMENT</w:t>
      </w:r>
      <w:r>
        <w:rPr>
          <w:rFonts w:hint="default" w:asciiTheme="minorAscii" w:hAnsiTheme="minorAscii"/>
          <w:b/>
          <w:bCs/>
          <w:spacing w:val="22"/>
          <w:w w:val="101"/>
          <w:u w:val="single" w:color="auto"/>
        </w:rPr>
        <w:t xml:space="preserve"> </w:t>
      </w:r>
      <w:r>
        <w:rPr>
          <w:rFonts w:hint="default" w:asciiTheme="minorAscii" w:hAnsiTheme="minorAscii"/>
          <w:b/>
          <w:bCs/>
          <w:spacing w:val="-1"/>
          <w:u w:val="single" w:color="auto"/>
        </w:rPr>
        <w:t>FOR THE SITING OF</w:t>
      </w:r>
      <w:r>
        <w:rPr>
          <w:rFonts w:hint="default" w:asciiTheme="minorAscii" w:hAnsiTheme="minorAscii"/>
          <w:b/>
          <w:bCs/>
          <w:spacing w:val="15"/>
          <w:w w:val="101"/>
          <w:u w:val="single" w:color="auto"/>
        </w:rPr>
        <w:t xml:space="preserve"> </w:t>
      </w:r>
      <w:r>
        <w:rPr>
          <w:rFonts w:hint="default" w:asciiTheme="minorAscii" w:hAnsiTheme="minorAscii"/>
          <w:b/>
          <w:bCs/>
          <w:spacing w:val="-1"/>
          <w:u w:val="single" w:color="auto"/>
        </w:rPr>
        <w:t>EQUIPMENT AT TRINITY</w:t>
      </w:r>
      <w:r>
        <w:rPr>
          <w:rFonts w:hint="default" w:asciiTheme="minorAscii" w:hAnsiTheme="minorAscii"/>
          <w:b/>
          <w:bCs/>
          <w:spacing w:val="16"/>
          <w:u w:val="single" w:color="auto"/>
        </w:rPr>
        <w:t xml:space="preserve"> </w:t>
      </w:r>
      <w:r>
        <w:rPr>
          <w:rFonts w:hint="default" w:asciiTheme="minorAscii" w:hAnsiTheme="minorAscii"/>
          <w:b/>
          <w:bCs/>
          <w:spacing w:val="-1"/>
          <w:u w:val="single" w:color="auto"/>
        </w:rPr>
        <w:t>HOUSE</w:t>
      </w:r>
      <w:r>
        <w:rPr>
          <w:rFonts w:hint="default" w:asciiTheme="minorAscii" w:hAnsiTheme="minorAscii"/>
          <w:b/>
          <w:bCs/>
          <w:spacing w:val="14"/>
          <w:u w:val="single" w:color="auto"/>
        </w:rPr>
        <w:t xml:space="preserve"> </w:t>
      </w:r>
      <w:r>
        <w:rPr>
          <w:rFonts w:hint="default" w:asciiTheme="minorAscii" w:hAnsiTheme="minorAscii"/>
          <w:b/>
          <w:bCs/>
          <w:spacing w:val="-1"/>
          <w:u w:val="single" w:color="auto"/>
        </w:rPr>
        <w:t>PREMISES</w:t>
      </w:r>
    </w:p>
    <w:p>
      <w:pPr>
        <w:spacing w:line="247" w:lineRule="auto"/>
        <w:rPr>
          <w:rFonts w:hint="default" w:asciiTheme="minorAscii" w:hAnsiTheme="minorAscii"/>
          <w:sz w:val="21"/>
        </w:rPr>
      </w:pPr>
    </w:p>
    <w:p>
      <w:pPr>
        <w:spacing w:line="247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214" w:lineRule="auto"/>
        <w:ind w:left="32" w:right="771" w:hanging="2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These Terms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of Agreement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shall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be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read together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conjunction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with 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attached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Conditions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Agreement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for the Siting of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Equipment at Trinity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House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</w:t>
      </w:r>
      <w:r>
        <w:rPr>
          <w:rFonts w:hint="default" w:asciiTheme="minorAscii" w:hAnsiTheme="minorAscii"/>
          <w:spacing w:val="-2"/>
        </w:rPr>
        <w:t>emises.</w:t>
      </w:r>
    </w:p>
    <w:p>
      <w:pPr>
        <w:spacing w:line="121" w:lineRule="exact"/>
        <w:rPr>
          <w:rFonts w:hint="default" w:asciiTheme="minorAscii" w:hAnsiTheme="minorAscii"/>
        </w:rPr>
      </w:pPr>
    </w:p>
    <w:tbl>
      <w:tblPr>
        <w:tblStyle w:val="7"/>
        <w:tblW w:w="9085" w:type="dxa"/>
        <w:tblInd w:w="58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2"/>
        <w:gridCol w:w="3650"/>
        <w:gridCol w:w="4471"/>
        <w:gridCol w:w="7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739" w:hRule="atLeast"/>
        </w:trPr>
        <w:tc>
          <w:tcPr>
            <w:tcW w:w="4542" w:type="dxa"/>
            <w:gridSpan w:val="2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>
            <w:pPr>
              <w:spacing w:line="3" w:lineRule="exact"/>
              <w:rPr>
                <w:rFonts w:hint="default" w:asciiTheme="minorAscii" w:hAnsiTheme="minorAscii"/>
              </w:rPr>
            </w:pPr>
            <w:r>
              <w:rPr>
                <w:rFonts w:hint="default" w:asciiTheme="minorAscii" w:hAnsiTheme="minorAscii"/>
              </w:rPr>
              <w:drawing>
                <wp:inline distT="0" distB="0" distL="0" distR="0">
                  <wp:extent cx="38735" cy="1905"/>
                  <wp:effectExtent l="0" t="0" r="0" b="0"/>
                  <wp:docPr id="100" name="IM 1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 100"/>
                          <pic:cNvPicPr/>
                        </pic:nvPicPr>
                        <pic:blipFill>
                          <a:blip r:embed="rId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88" cy="24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58" w:lineRule="auto"/>
              <w:rPr>
                <w:rFonts w:hint="default" w:asciiTheme="minorAscii" w:hAnsiTheme="minorAscii"/>
                <w:sz w:val="21"/>
              </w:rPr>
            </w:pPr>
          </w:p>
          <w:p>
            <w:pPr>
              <w:pStyle w:val="8"/>
              <w:spacing w:before="55" w:line="195" w:lineRule="auto"/>
              <w:ind w:left="173"/>
              <w:rPr>
                <w:rFonts w:hint="default" w:asciiTheme="minorAscii" w:hAnsiTheme="minorAscii"/>
                <w:sz w:val="18"/>
                <w:szCs w:val="18"/>
              </w:rPr>
            </w:pPr>
            <w:r>
              <w:rPr>
                <w:rFonts w:hint="default" w:asciiTheme="minorAscii" w:hAnsiTheme="minorAscii"/>
                <w:b/>
                <w:bCs/>
                <w:spacing w:val="4"/>
                <w:sz w:val="18"/>
                <w:szCs w:val="18"/>
              </w:rPr>
              <w:t>Agreement</w:t>
            </w:r>
            <w:r>
              <w:rPr>
                <w:rFonts w:hint="default" w:asciiTheme="minorAscii" w:hAnsiTheme="minorAscii"/>
                <w:b/>
                <w:bCs/>
                <w:spacing w:val="17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b/>
                <w:bCs/>
                <w:spacing w:val="4"/>
                <w:sz w:val="18"/>
                <w:szCs w:val="18"/>
              </w:rPr>
              <w:t>Number</w:t>
            </w:r>
          </w:p>
        </w:tc>
        <w:tc>
          <w:tcPr>
            <w:tcW w:w="4543" w:type="dxa"/>
            <w:gridSpan w:val="2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  <w:r>
              <w:rPr>
                <w:rFonts w:hint="default" w:asciiTheme="minorAscii" w:hAnsiTheme="minorAscii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rightMargin">
                        <wp:posOffset>-38100</wp:posOffset>
                      </wp:positionH>
                      <wp:positionV relativeFrom="topMargin">
                        <wp:posOffset>41910</wp:posOffset>
                      </wp:positionV>
                      <wp:extent cx="18415" cy="422275"/>
                      <wp:effectExtent l="0" t="0" r="12065" b="4445"/>
                      <wp:wrapNone/>
                      <wp:docPr id="59" name="矩形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" cy="422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23.55pt;margin-top:4.55pt;height:33.25pt;width:1.45pt;mso-position-horizontal-relative:page;mso-position-vertical-relative:page;z-index:251703296;mso-width-relative:page;mso-height-relative:page;" fillcolor="#000000" filled="t" stroked="f" coordsize="21600,21600" o:gfxdata="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BYAAABkcnMv&#10;UEsBAhQAFAAAAAgAh07iQMQ1bxPWAAAABgEAAA8AAAAAAAAAAQAgAAAAOAAAAGRycy9kb3ducmV2&#10;LnhtbFBLAQIUABQAAAAIAIdO4kCFh03LrwEAAF8DAAAOAAAAAAAAAAEAIAAAADsBAABkcnMvZTJv&#10;RG9jLnhtbFBLBQYAAAAABgAGAFkBAABcBQAA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1324" w:hRule="atLeast"/>
        </w:trPr>
        <w:tc>
          <w:tcPr>
            <w:tcW w:w="892" w:type="dxa"/>
            <w:tcBorders>
              <w:left w:val="single" w:color="000000" w:sz="10" w:space="0"/>
              <w:right w:val="nil"/>
            </w:tcBorders>
            <w:vAlign w:val="top"/>
          </w:tcPr>
          <w:p>
            <w:pPr>
              <w:pStyle w:val="8"/>
              <w:spacing w:before="216" w:line="190" w:lineRule="auto"/>
              <w:ind w:left="184"/>
              <w:rPr>
                <w:rFonts w:hint="default" w:asciiTheme="minorAscii" w:hAnsiTheme="minorAscii"/>
                <w:sz w:val="18"/>
                <w:szCs w:val="18"/>
              </w:rPr>
            </w:pPr>
            <w:r>
              <w:rPr>
                <w:rFonts w:hint="default" w:asciiTheme="minorAscii" w:hAnsiTheme="minorAscii"/>
                <w:b/>
                <w:bCs/>
                <w:spacing w:val="1"/>
                <w:sz w:val="18"/>
                <w:szCs w:val="18"/>
              </w:rPr>
              <w:t>Parties</w:t>
            </w:r>
          </w:p>
        </w:tc>
        <w:tc>
          <w:tcPr>
            <w:tcW w:w="8121" w:type="dxa"/>
            <w:gridSpan w:val="2"/>
            <w:tcBorders>
              <w:left w:val="nil"/>
              <w:right w:val="single" w:color="000000" w:sz="8" w:space="0"/>
            </w:tcBorders>
            <w:vAlign w:val="top"/>
          </w:tcPr>
          <w:p>
            <w:pPr>
              <w:pStyle w:val="8"/>
              <w:spacing w:before="209" w:line="225" w:lineRule="auto"/>
              <w:ind w:left="760" w:right="142" w:hanging="616"/>
              <w:rPr>
                <w:rFonts w:hint="default" w:asciiTheme="minorAscii" w:hAnsiTheme="minorAscii"/>
                <w:sz w:val="18"/>
                <w:szCs w:val="18"/>
              </w:rPr>
            </w:pP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(1)         The</w:t>
            </w:r>
            <w:r>
              <w:rPr>
                <w:rFonts w:hint="default" w:asciiTheme="minorAscii" w:hAnsiTheme="minorAscii"/>
                <w:spacing w:val="10"/>
                <w:w w:val="101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Corporation</w:t>
            </w:r>
            <w:r>
              <w:rPr>
                <w:rFonts w:hint="default" w:asciiTheme="minorAscii" w:hAnsiTheme="minorAscii"/>
                <w:spacing w:val="12"/>
                <w:w w:val="101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of Trinity</w:t>
            </w:r>
            <w:r>
              <w:rPr>
                <w:rFonts w:hint="default" w:asciiTheme="minorAscii" w:hAnsiTheme="minorAscii"/>
                <w:spacing w:val="19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House</w:t>
            </w:r>
            <w:r>
              <w:rPr>
                <w:rFonts w:hint="default" w:asciiTheme="minorAscii" w:hAnsiTheme="minorAscii"/>
                <w:spacing w:val="10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of</w:t>
            </w:r>
            <w:r>
              <w:rPr>
                <w:rFonts w:hint="default" w:asciiTheme="minorAscii" w:hAnsiTheme="minorAscii"/>
                <w:spacing w:val="16"/>
                <w:w w:val="101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Deptford</w:t>
            </w:r>
            <w:r>
              <w:rPr>
                <w:rFonts w:hint="default" w:asciiTheme="minorAscii" w:hAnsiTheme="minorAscii"/>
                <w:spacing w:val="10"/>
                <w:w w:val="101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Strond of</w:t>
            </w:r>
            <w:r>
              <w:rPr>
                <w:rFonts w:hint="default" w:asciiTheme="minorAscii" w:hAnsiTheme="minorAscii"/>
                <w:spacing w:val="1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Trinity</w:t>
            </w:r>
            <w:r>
              <w:rPr>
                <w:rFonts w:hint="default" w:asciiTheme="minorAscii" w:hAnsiTheme="minorAscii"/>
                <w:spacing w:val="17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House Tower</w:t>
            </w:r>
            <w:r>
              <w:rPr>
                <w:rFonts w:hint="default" w:asciiTheme="minorAscii" w:hAnsiTheme="minorAscii"/>
                <w:spacing w:val="19"/>
                <w:w w:val="102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Hill</w:t>
            </w:r>
            <w:r>
              <w:rPr>
                <w:rFonts w:hint="default" w:asciiTheme="minorAscii" w:hAnsiTheme="minorAscii"/>
                <w:spacing w:val="18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London</w:t>
            </w:r>
            <w:r>
              <w:rPr>
                <w:rFonts w:hint="default" w:asciiTheme="minorAscii" w:hAnsiTheme="minorAscii"/>
                <w:spacing w:val="20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E</w:t>
            </w:r>
            <w:r>
              <w:rPr>
                <w:rFonts w:hint="default" w:asciiTheme="minorAscii" w:hAnsiTheme="minorAscii"/>
                <w:spacing w:val="2"/>
                <w:sz w:val="18"/>
                <w:szCs w:val="18"/>
              </w:rPr>
              <w:t>C3N</w:t>
            </w:r>
            <w:r>
              <w:rPr>
                <w:rFonts w:hint="default" w:asciiTheme="minorAscii" w:hAnsiTheme="minorAscii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4DH</w:t>
            </w:r>
            <w:r>
              <w:rPr>
                <w:rFonts w:hint="default" w:asciiTheme="minorAscii" w:hAnsiTheme="minorAscii"/>
                <w:spacing w:val="22"/>
                <w:w w:val="101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(hereinafter called ‘the</w:t>
            </w:r>
            <w:r>
              <w:rPr>
                <w:rFonts w:hint="default" w:asciiTheme="minorAscii" w:hAnsiTheme="minorAscii"/>
                <w:spacing w:val="17"/>
                <w:w w:val="102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Licensor’)</w:t>
            </w:r>
          </w:p>
          <w:p>
            <w:pPr>
              <w:pStyle w:val="8"/>
              <w:spacing w:before="284" w:line="198" w:lineRule="auto"/>
              <w:ind w:left="144"/>
              <w:rPr>
                <w:rFonts w:hint="default" w:asciiTheme="minorAscii" w:hAnsiTheme="minorAscii"/>
                <w:sz w:val="18"/>
                <w:szCs w:val="18"/>
              </w:rPr>
            </w:pPr>
            <w:r>
              <w:rPr>
                <w:rFonts w:hint="default" w:asciiTheme="minorAscii" w:hAnsiTheme="minorAscii"/>
                <w:spacing w:val="4"/>
                <w:sz w:val="18"/>
                <w:szCs w:val="18"/>
              </w:rPr>
              <w:t xml:space="preserve">(2)         </w:t>
            </w:r>
            <w:r>
              <w:rPr>
                <w:rFonts w:hint="default" w:asciiTheme="minorAscii" w:hAnsiTheme="minorAscii"/>
                <w:b/>
                <w:bCs/>
                <w:spacing w:val="4"/>
                <w:sz w:val="18"/>
                <w:szCs w:val="18"/>
              </w:rPr>
              <w:t xml:space="preserve">XXXXXXXXXXXXXXXXXXXXXXXXXXXXXXXXXXXXXXXXX       </w:t>
            </w:r>
            <w:r>
              <w:rPr>
                <w:rFonts w:hint="default" w:asciiTheme="minorAscii" w:hAnsiTheme="minorAscii"/>
                <w:spacing w:val="4"/>
                <w:sz w:val="18"/>
                <w:szCs w:val="18"/>
              </w:rPr>
              <w:t>(hereinafter call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ed ‘the</w:t>
            </w:r>
            <w:r>
              <w:rPr>
                <w:rFonts w:hint="default" w:asciiTheme="minorAscii" w:hAnsiTheme="minorAscii"/>
                <w:spacing w:val="18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Licensee’)</w:t>
            </w:r>
          </w:p>
        </w:tc>
        <w:tc>
          <w:tcPr>
            <w:tcW w:w="72" w:type="dxa"/>
            <w:tcBorders>
              <w:left w:val="single" w:color="000000" w:sz="8" w:space="0"/>
              <w:right w:val="single" w:color="000000" w:sz="10" w:space="0"/>
            </w:tcBorders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31" w:hRule="atLeast"/>
        </w:trPr>
        <w:tc>
          <w:tcPr>
            <w:tcW w:w="4542" w:type="dxa"/>
            <w:gridSpan w:val="2"/>
            <w:tcBorders>
              <w:left w:val="single" w:color="000000" w:sz="10" w:space="0"/>
            </w:tcBorders>
            <w:vAlign w:val="top"/>
          </w:tcPr>
          <w:p>
            <w:pPr>
              <w:pStyle w:val="8"/>
              <w:spacing w:before="212" w:line="198" w:lineRule="auto"/>
              <w:ind w:left="184"/>
              <w:rPr>
                <w:rFonts w:hint="default" w:asciiTheme="minorAscii" w:hAnsiTheme="minorAscii"/>
                <w:sz w:val="18"/>
                <w:szCs w:val="18"/>
              </w:rPr>
            </w:pPr>
            <w:r>
              <w:rPr>
                <w:rFonts w:hint="default" w:asciiTheme="minorAscii" w:hAnsiTheme="minorAscii"/>
                <w:b/>
                <w:bCs/>
                <w:spacing w:val="3"/>
                <w:sz w:val="18"/>
                <w:szCs w:val="18"/>
              </w:rPr>
              <w:t>Premises</w:t>
            </w:r>
            <w:r>
              <w:rPr>
                <w:rFonts w:hint="default" w:asciiTheme="minorAscii" w:hAnsiTheme="minorAscii"/>
                <w:b/>
                <w:bCs/>
                <w:spacing w:val="18"/>
                <w:w w:val="102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(hereinafter called ‘the</w:t>
            </w:r>
            <w:r>
              <w:rPr>
                <w:rFonts w:hint="default" w:asciiTheme="minorAscii" w:hAnsiTheme="minorAscii"/>
                <w:spacing w:val="17"/>
                <w:w w:val="102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Premises’)</w:t>
            </w:r>
          </w:p>
        </w:tc>
        <w:tc>
          <w:tcPr>
            <w:tcW w:w="4471" w:type="dxa"/>
            <w:tcBorders>
              <w:right w:val="single" w:color="000000" w:sz="8" w:space="0"/>
            </w:tcBorders>
            <w:vAlign w:val="top"/>
          </w:tcPr>
          <w:p>
            <w:pPr>
              <w:pStyle w:val="8"/>
              <w:spacing w:before="224" w:line="184" w:lineRule="auto"/>
              <w:ind w:left="149"/>
              <w:rPr>
                <w:rFonts w:hint="default" w:asciiTheme="minorAscii" w:hAnsiTheme="minorAscii"/>
                <w:sz w:val="18"/>
                <w:szCs w:val="18"/>
              </w:rPr>
            </w:pPr>
            <w:r>
              <w:rPr>
                <w:rFonts w:hint="default" w:asciiTheme="minorAscii" w:hAnsiTheme="minorAscii"/>
                <w:b/>
                <w:bCs/>
                <w:spacing w:val="5"/>
                <w:sz w:val="18"/>
                <w:szCs w:val="18"/>
              </w:rPr>
              <w:t>XXXXXXXXXXXXXXXXXXXXXX</w:t>
            </w:r>
          </w:p>
        </w:tc>
        <w:tc>
          <w:tcPr>
            <w:tcW w:w="72" w:type="dxa"/>
            <w:tcBorders>
              <w:left w:val="single" w:color="000000" w:sz="8" w:space="0"/>
              <w:right w:val="single" w:color="000000" w:sz="10" w:space="0"/>
            </w:tcBorders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1094" w:hRule="atLeast"/>
        </w:trPr>
        <w:tc>
          <w:tcPr>
            <w:tcW w:w="4542" w:type="dxa"/>
            <w:gridSpan w:val="2"/>
            <w:tcBorders>
              <w:left w:val="single" w:color="000000" w:sz="10" w:space="0"/>
            </w:tcBorders>
            <w:vAlign w:val="top"/>
          </w:tcPr>
          <w:p>
            <w:pPr>
              <w:pStyle w:val="8"/>
              <w:spacing w:before="214" w:line="225" w:lineRule="auto"/>
              <w:ind w:left="186" w:right="516" w:hanging="2"/>
              <w:rPr>
                <w:rFonts w:hint="default" w:asciiTheme="minorAscii" w:hAnsiTheme="minorAscii"/>
                <w:sz w:val="18"/>
                <w:szCs w:val="18"/>
              </w:rPr>
            </w:pPr>
            <w:r>
              <w:rPr>
                <w:rFonts w:hint="default" w:asciiTheme="minorAscii" w:hAnsiTheme="minorAscii"/>
                <w:b/>
                <w:bCs/>
                <w:spacing w:val="4"/>
                <w:sz w:val="18"/>
                <w:szCs w:val="18"/>
              </w:rPr>
              <w:t>Description of</w:t>
            </w:r>
            <w:r>
              <w:rPr>
                <w:rFonts w:hint="default" w:asciiTheme="minorAscii" w:hAnsiTheme="minorAscii"/>
                <w:b/>
                <w:bCs/>
                <w:spacing w:val="14"/>
                <w:w w:val="102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b/>
                <w:bCs/>
                <w:spacing w:val="4"/>
                <w:sz w:val="18"/>
                <w:szCs w:val="18"/>
              </w:rPr>
              <w:t>Equipm</w:t>
            </w:r>
            <w:r>
              <w:rPr>
                <w:rFonts w:hint="default" w:asciiTheme="minorAscii" w:hAnsiTheme="minorAscii"/>
                <w:b/>
                <w:bCs/>
                <w:spacing w:val="3"/>
                <w:sz w:val="18"/>
                <w:szCs w:val="18"/>
              </w:rPr>
              <w:t>ent</w:t>
            </w:r>
            <w:r>
              <w:rPr>
                <w:rFonts w:hint="default" w:asciiTheme="minorAscii" w:hAnsiTheme="minorAscii"/>
                <w:b/>
                <w:bCs/>
                <w:spacing w:val="13"/>
                <w:w w:val="101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(hereinafter called ‘the</w:t>
            </w:r>
            <w:r>
              <w:rPr>
                <w:rFonts w:hint="default" w:asciiTheme="minorAscii" w:hAnsiTheme="minorAscii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Equipment’)</w:t>
            </w:r>
          </w:p>
        </w:tc>
        <w:tc>
          <w:tcPr>
            <w:tcW w:w="4471" w:type="dxa"/>
            <w:tcBorders>
              <w:right w:val="single" w:color="000000" w:sz="8" w:space="0"/>
            </w:tcBorders>
            <w:vAlign w:val="top"/>
          </w:tcPr>
          <w:p>
            <w:pPr>
              <w:pStyle w:val="8"/>
              <w:spacing w:before="225" w:line="218" w:lineRule="auto"/>
              <w:ind w:left="149" w:right="119"/>
              <w:rPr>
                <w:rFonts w:hint="default" w:asciiTheme="minorAscii" w:hAnsiTheme="minorAscii"/>
                <w:sz w:val="18"/>
                <w:szCs w:val="18"/>
              </w:rPr>
            </w:pPr>
            <w:r>
              <w:rPr>
                <w:rFonts w:hint="default" w:asciiTheme="minorAscii" w:hAnsiTheme="minorAscii"/>
                <w:b/>
                <w:bCs/>
                <w:spacing w:val="5"/>
                <w:sz w:val="18"/>
                <w:szCs w:val="18"/>
              </w:rPr>
              <w:t>XXXXXXXXXXXXXXXXXXXXXXXXXXXXXXXXXXXXXXXX</w:t>
            </w:r>
            <w:r>
              <w:rPr>
                <w:rFonts w:hint="default" w:asciiTheme="minorAscii" w:hAnsiTheme="minorAscii"/>
                <w:b/>
                <w:bCs/>
                <w:spacing w:val="17"/>
                <w:w w:val="101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b/>
                <w:bCs/>
                <w:spacing w:val="5"/>
                <w:sz w:val="18"/>
                <w:szCs w:val="18"/>
              </w:rPr>
              <w:t>XXX</w:t>
            </w:r>
          </w:p>
        </w:tc>
        <w:tc>
          <w:tcPr>
            <w:tcW w:w="72" w:type="dxa"/>
            <w:tcBorders>
              <w:left w:val="single" w:color="000000" w:sz="8" w:space="0"/>
              <w:right w:val="single" w:color="000000" w:sz="10" w:space="0"/>
            </w:tcBorders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61" w:hRule="atLeast"/>
        </w:trPr>
        <w:tc>
          <w:tcPr>
            <w:tcW w:w="4542" w:type="dxa"/>
            <w:gridSpan w:val="2"/>
            <w:tcBorders>
              <w:left w:val="single" w:color="000000" w:sz="10" w:space="0"/>
            </w:tcBorders>
            <w:vAlign w:val="top"/>
          </w:tcPr>
          <w:p>
            <w:pPr>
              <w:pStyle w:val="8"/>
              <w:spacing w:before="216" w:line="225" w:lineRule="auto"/>
              <w:ind w:left="178" w:right="301" w:firstLine="6"/>
              <w:rPr>
                <w:rFonts w:hint="default" w:asciiTheme="minorAscii" w:hAnsiTheme="minorAscii"/>
                <w:sz w:val="18"/>
                <w:szCs w:val="18"/>
              </w:rPr>
            </w:pPr>
            <w:r>
              <w:rPr>
                <w:rFonts w:hint="default" w:asciiTheme="minorAscii" w:hAnsiTheme="minorAscii"/>
                <w:b/>
                <w:bCs/>
                <w:spacing w:val="4"/>
                <w:sz w:val="18"/>
                <w:szCs w:val="18"/>
              </w:rPr>
              <w:t>Date of Commencement of Agreement (hereinafter</w:t>
            </w:r>
            <w:r>
              <w:rPr>
                <w:rFonts w:hint="default" w:asciiTheme="minorAscii" w:hAnsiTheme="minorAscii"/>
                <w:b/>
                <w:bCs/>
                <w:spacing w:val="12"/>
                <w:w w:val="102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b/>
                <w:bCs/>
                <w:spacing w:val="4"/>
                <w:sz w:val="18"/>
                <w:szCs w:val="18"/>
              </w:rPr>
              <w:t>called the ‘Commencement</w:t>
            </w:r>
            <w:r>
              <w:rPr>
                <w:rFonts w:hint="default" w:asciiTheme="minorAscii" w:hAnsiTheme="minorAscii"/>
                <w:b/>
                <w:bCs/>
                <w:spacing w:val="15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b/>
                <w:bCs/>
                <w:spacing w:val="4"/>
                <w:sz w:val="18"/>
                <w:szCs w:val="18"/>
              </w:rPr>
              <w:t>Dat</w:t>
            </w:r>
            <w:r>
              <w:rPr>
                <w:rFonts w:hint="default" w:asciiTheme="minorAscii" w:hAnsiTheme="minorAscii"/>
                <w:b/>
                <w:bCs/>
                <w:spacing w:val="3"/>
                <w:sz w:val="18"/>
                <w:szCs w:val="18"/>
              </w:rPr>
              <w:t>e’)</w:t>
            </w:r>
          </w:p>
        </w:tc>
        <w:tc>
          <w:tcPr>
            <w:tcW w:w="4471" w:type="dxa"/>
            <w:tcBorders>
              <w:right w:val="single" w:color="000000" w:sz="8" w:space="0"/>
            </w:tcBorders>
            <w:vAlign w:val="top"/>
          </w:tcPr>
          <w:p>
            <w:pPr>
              <w:pStyle w:val="8"/>
              <w:spacing w:before="228" w:line="184" w:lineRule="auto"/>
              <w:ind w:left="149"/>
              <w:rPr>
                <w:rFonts w:hint="default" w:asciiTheme="minorAscii" w:hAnsiTheme="minorAscii"/>
                <w:sz w:val="18"/>
                <w:szCs w:val="18"/>
              </w:rPr>
            </w:pPr>
            <w:r>
              <w:rPr>
                <w:rFonts w:hint="default" w:asciiTheme="minorAscii" w:hAnsiTheme="minorAscii"/>
                <w:b/>
                <w:bCs/>
                <w:spacing w:val="5"/>
                <w:sz w:val="18"/>
                <w:szCs w:val="18"/>
              </w:rPr>
              <w:t>XXXXXXXXXXXXXXX</w:t>
            </w:r>
          </w:p>
        </w:tc>
        <w:tc>
          <w:tcPr>
            <w:tcW w:w="72" w:type="dxa"/>
            <w:tcBorders>
              <w:left w:val="single" w:color="000000" w:sz="8" w:space="0"/>
              <w:right w:val="single" w:color="000000" w:sz="10" w:space="0"/>
            </w:tcBorders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29" w:hRule="atLeast"/>
        </w:trPr>
        <w:tc>
          <w:tcPr>
            <w:tcW w:w="4542" w:type="dxa"/>
            <w:gridSpan w:val="2"/>
            <w:tcBorders>
              <w:left w:val="single" w:color="000000" w:sz="10" w:space="0"/>
            </w:tcBorders>
            <w:vAlign w:val="top"/>
          </w:tcPr>
          <w:p>
            <w:pPr>
              <w:pStyle w:val="8"/>
              <w:spacing w:before="230" w:line="184" w:lineRule="auto"/>
              <w:ind w:left="172"/>
              <w:rPr>
                <w:rFonts w:hint="default" w:asciiTheme="minorAscii" w:hAnsiTheme="minorAscii"/>
                <w:sz w:val="18"/>
                <w:szCs w:val="18"/>
              </w:rPr>
            </w:pPr>
            <w:r>
              <w:rPr>
                <w:rFonts w:hint="default" w:asciiTheme="minorAscii" w:hAnsiTheme="minorAscii"/>
                <w:b/>
                <w:bCs/>
                <w:spacing w:val="4"/>
                <w:sz w:val="18"/>
                <w:szCs w:val="18"/>
              </w:rPr>
              <w:t>Term</w:t>
            </w:r>
          </w:p>
        </w:tc>
        <w:tc>
          <w:tcPr>
            <w:tcW w:w="4471" w:type="dxa"/>
            <w:tcBorders>
              <w:right w:val="single" w:color="000000" w:sz="8" w:space="0"/>
            </w:tcBorders>
            <w:vAlign w:val="top"/>
          </w:tcPr>
          <w:p>
            <w:pPr>
              <w:pStyle w:val="8"/>
              <w:spacing w:before="230" w:line="184" w:lineRule="auto"/>
              <w:ind w:left="149"/>
              <w:rPr>
                <w:rFonts w:hint="default" w:asciiTheme="minorAscii" w:hAnsiTheme="minorAscii"/>
                <w:sz w:val="18"/>
                <w:szCs w:val="18"/>
              </w:rPr>
            </w:pPr>
            <w:r>
              <w:rPr>
                <w:rFonts w:hint="default" w:asciiTheme="minorAscii" w:hAnsiTheme="minorAscii"/>
                <w:b/>
                <w:bCs/>
                <w:spacing w:val="5"/>
                <w:sz w:val="18"/>
                <w:szCs w:val="18"/>
              </w:rPr>
              <w:t>XXXXXXXXXXXXXXXX</w:t>
            </w:r>
          </w:p>
        </w:tc>
        <w:tc>
          <w:tcPr>
            <w:tcW w:w="72" w:type="dxa"/>
            <w:tcBorders>
              <w:left w:val="single" w:color="000000" w:sz="8" w:space="0"/>
              <w:right w:val="single" w:color="000000" w:sz="10" w:space="0"/>
            </w:tcBorders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31" w:hRule="atLeast"/>
        </w:trPr>
        <w:tc>
          <w:tcPr>
            <w:tcW w:w="4542" w:type="dxa"/>
            <w:gridSpan w:val="2"/>
            <w:tcBorders>
              <w:left w:val="single" w:color="000000" w:sz="10" w:space="0"/>
            </w:tcBorders>
            <w:vAlign w:val="top"/>
          </w:tcPr>
          <w:p>
            <w:pPr>
              <w:pStyle w:val="8"/>
              <w:spacing w:before="222" w:line="196" w:lineRule="auto"/>
              <w:ind w:left="184"/>
              <w:rPr>
                <w:rFonts w:hint="default" w:asciiTheme="minorAscii" w:hAnsiTheme="minorAscii"/>
                <w:sz w:val="18"/>
                <w:szCs w:val="18"/>
              </w:rPr>
            </w:pPr>
            <w:r>
              <w:rPr>
                <w:rFonts w:hint="default" w:asciiTheme="minorAscii" w:hAnsiTheme="minorAscii"/>
                <w:b/>
                <w:bCs/>
                <w:spacing w:val="3"/>
                <w:sz w:val="18"/>
                <w:szCs w:val="18"/>
              </w:rPr>
              <w:t>Period of</w:t>
            </w:r>
            <w:r>
              <w:rPr>
                <w:rFonts w:hint="default" w:asciiTheme="minorAscii" w:hAnsiTheme="minorAscii"/>
                <w:b/>
                <w:bCs/>
                <w:spacing w:val="25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b/>
                <w:bCs/>
                <w:spacing w:val="3"/>
                <w:sz w:val="18"/>
                <w:szCs w:val="18"/>
              </w:rPr>
              <w:t>Notice</w:t>
            </w:r>
            <w:r>
              <w:rPr>
                <w:rFonts w:hint="default" w:asciiTheme="minorAscii" w:hAnsiTheme="minorAscii"/>
                <w:b/>
                <w:bCs/>
                <w:spacing w:val="14"/>
                <w:w w:val="102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b/>
                <w:bCs/>
                <w:spacing w:val="3"/>
                <w:sz w:val="18"/>
                <w:szCs w:val="18"/>
              </w:rPr>
              <w:t>required for Termination</w:t>
            </w:r>
          </w:p>
        </w:tc>
        <w:tc>
          <w:tcPr>
            <w:tcW w:w="4471" w:type="dxa"/>
            <w:tcBorders>
              <w:right w:val="single" w:color="000000" w:sz="8" w:space="0"/>
            </w:tcBorders>
            <w:vAlign w:val="top"/>
          </w:tcPr>
          <w:p>
            <w:pPr>
              <w:pStyle w:val="8"/>
              <w:spacing w:before="232" w:line="184" w:lineRule="auto"/>
              <w:ind w:left="149"/>
              <w:rPr>
                <w:rFonts w:hint="default" w:asciiTheme="minorAscii" w:hAnsiTheme="minorAscii"/>
                <w:sz w:val="18"/>
                <w:szCs w:val="18"/>
              </w:rPr>
            </w:pPr>
            <w:r>
              <w:rPr>
                <w:rFonts w:hint="default" w:asciiTheme="minorAscii" w:hAnsiTheme="minorAscii"/>
                <w:b/>
                <w:bCs/>
                <w:spacing w:val="5"/>
                <w:sz w:val="18"/>
                <w:szCs w:val="18"/>
              </w:rPr>
              <w:t>XXXXXXXXXXXXXXXXXX</w:t>
            </w:r>
          </w:p>
        </w:tc>
        <w:tc>
          <w:tcPr>
            <w:tcW w:w="72" w:type="dxa"/>
            <w:tcBorders>
              <w:left w:val="single" w:color="000000" w:sz="8" w:space="0"/>
              <w:right w:val="single" w:color="000000" w:sz="10" w:space="0"/>
            </w:tcBorders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29" w:hRule="atLeast"/>
        </w:trPr>
        <w:tc>
          <w:tcPr>
            <w:tcW w:w="4542" w:type="dxa"/>
            <w:gridSpan w:val="2"/>
            <w:tcBorders>
              <w:left w:val="single" w:color="000000" w:sz="10" w:space="0"/>
            </w:tcBorders>
            <w:vAlign w:val="top"/>
          </w:tcPr>
          <w:p>
            <w:pPr>
              <w:pStyle w:val="8"/>
              <w:spacing w:before="234" w:line="184" w:lineRule="auto"/>
              <w:ind w:left="184"/>
              <w:rPr>
                <w:rFonts w:hint="default" w:asciiTheme="minorAscii" w:hAnsiTheme="minorAscii"/>
                <w:sz w:val="18"/>
                <w:szCs w:val="18"/>
              </w:rPr>
            </w:pPr>
            <w:r>
              <w:rPr>
                <w:rFonts w:hint="default" w:asciiTheme="minorAscii" w:hAnsiTheme="minorAscii"/>
                <w:b/>
                <w:bCs/>
                <w:sz w:val="18"/>
                <w:szCs w:val="18"/>
              </w:rPr>
              <w:t>Fee</w:t>
            </w:r>
          </w:p>
        </w:tc>
        <w:tc>
          <w:tcPr>
            <w:tcW w:w="4471" w:type="dxa"/>
            <w:tcBorders>
              <w:right w:val="single" w:color="000000" w:sz="8" w:space="0"/>
            </w:tcBorders>
            <w:vAlign w:val="top"/>
          </w:tcPr>
          <w:p>
            <w:pPr>
              <w:pStyle w:val="8"/>
              <w:spacing w:before="234" w:line="184" w:lineRule="auto"/>
              <w:ind w:left="149"/>
              <w:rPr>
                <w:rFonts w:hint="default" w:asciiTheme="minorAscii" w:hAnsiTheme="minorAscii"/>
                <w:sz w:val="18"/>
                <w:szCs w:val="18"/>
              </w:rPr>
            </w:pPr>
            <w:r>
              <w:rPr>
                <w:rFonts w:hint="default" w:asciiTheme="minorAscii" w:hAnsiTheme="minorAscii"/>
                <w:b/>
                <w:bCs/>
                <w:spacing w:val="5"/>
                <w:sz w:val="18"/>
                <w:szCs w:val="18"/>
              </w:rPr>
              <w:t>XXXXXXXXXXXXXXXXXXX</w:t>
            </w:r>
          </w:p>
        </w:tc>
        <w:tc>
          <w:tcPr>
            <w:tcW w:w="72" w:type="dxa"/>
            <w:tcBorders>
              <w:left w:val="single" w:color="000000" w:sz="8" w:space="0"/>
              <w:right w:val="single" w:color="000000" w:sz="10" w:space="0"/>
            </w:tcBorders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945" w:hRule="atLeast"/>
        </w:trPr>
        <w:tc>
          <w:tcPr>
            <w:tcW w:w="9013" w:type="dxa"/>
            <w:gridSpan w:val="3"/>
            <w:tcBorders>
              <w:left w:val="single" w:color="000000" w:sz="10" w:space="0"/>
              <w:right w:val="single" w:color="000000" w:sz="8" w:space="0"/>
            </w:tcBorders>
            <w:vAlign w:val="top"/>
          </w:tcPr>
          <w:p>
            <w:pPr>
              <w:pStyle w:val="8"/>
              <w:spacing w:before="226" w:line="225" w:lineRule="auto"/>
              <w:ind w:left="174" w:right="105" w:hanging="1"/>
              <w:rPr>
                <w:rFonts w:hint="default" w:asciiTheme="minorAscii" w:hAnsiTheme="minorAscii"/>
                <w:sz w:val="18"/>
                <w:szCs w:val="18"/>
              </w:rPr>
            </w:pP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The</w:t>
            </w:r>
            <w:r>
              <w:rPr>
                <w:rFonts w:hint="default" w:asciiTheme="minorAscii" w:hAnsiTheme="minorAscii"/>
                <w:spacing w:val="17"/>
                <w:w w:val="101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Licensor</w:t>
            </w:r>
            <w:r>
              <w:rPr>
                <w:rFonts w:hint="default" w:asciiTheme="minorAscii" w:hAnsiTheme="minorAscii"/>
                <w:spacing w:val="12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and the</w:t>
            </w:r>
            <w:r>
              <w:rPr>
                <w:rFonts w:hint="default" w:asciiTheme="minorAscii" w:hAnsiTheme="minorAscii"/>
                <w:spacing w:val="17"/>
                <w:w w:val="102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Licensee</w:t>
            </w:r>
            <w:r>
              <w:rPr>
                <w:rFonts w:hint="default" w:asciiTheme="minorAscii" w:hAnsiTheme="minorAscii"/>
                <w:spacing w:val="16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hereby agree that the</w:t>
            </w:r>
            <w:r>
              <w:rPr>
                <w:rFonts w:hint="default" w:asciiTheme="minorAscii" w:hAnsiTheme="minorAscii"/>
                <w:spacing w:val="17"/>
                <w:w w:val="101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Equipment shall</w:t>
            </w:r>
            <w:r>
              <w:rPr>
                <w:rFonts w:hint="default" w:asciiTheme="minorAscii" w:hAnsiTheme="minorAscii"/>
                <w:spacing w:val="16"/>
                <w:w w:val="102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be sited</w:t>
            </w:r>
            <w:r>
              <w:rPr>
                <w:rFonts w:hint="default" w:asciiTheme="minorAscii" w:hAnsiTheme="minorAscii"/>
                <w:spacing w:val="9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at the</w:t>
            </w:r>
            <w:r>
              <w:rPr>
                <w:rFonts w:hint="default" w:asciiTheme="minorAscii" w:hAnsiTheme="minorAscii"/>
                <w:spacing w:val="18"/>
                <w:w w:val="101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Premises</w:t>
            </w:r>
            <w:r>
              <w:rPr>
                <w:rFonts w:hint="default" w:asciiTheme="minorAscii" w:hAnsiTheme="minorAscii"/>
                <w:spacing w:val="15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in</w:t>
            </w:r>
            <w:r>
              <w:rPr>
                <w:rFonts w:hint="default" w:asciiTheme="minorAscii" w:hAnsiTheme="minorAscii"/>
                <w:spacing w:val="12"/>
                <w:w w:val="101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accordance</w:t>
            </w:r>
            <w:r>
              <w:rPr>
                <w:rFonts w:hint="default" w:asciiTheme="minorAscii" w:hAnsiTheme="minorAscii"/>
                <w:spacing w:val="6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with</w:t>
            </w:r>
            <w:r>
              <w:rPr>
                <w:rFonts w:hint="default" w:asciiTheme="minorAscii" w:hAnsiTheme="minorAscii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4"/>
                <w:sz w:val="18"/>
                <w:szCs w:val="18"/>
              </w:rPr>
              <w:t>these Terms of Agreement and the attached</w:t>
            </w:r>
            <w:r>
              <w:rPr>
                <w:rFonts w:hint="default" w:asciiTheme="minorAscii" w:hAnsiTheme="minorAscii"/>
                <w:spacing w:val="13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4"/>
                <w:sz w:val="18"/>
                <w:szCs w:val="18"/>
              </w:rPr>
              <w:t>Conditions of Agreement</w:t>
            </w:r>
            <w:r>
              <w:rPr>
                <w:rFonts w:hint="default" w:asciiTheme="minorAscii" w:hAnsiTheme="minorAscii"/>
                <w:spacing w:val="7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4"/>
                <w:sz w:val="18"/>
                <w:szCs w:val="18"/>
              </w:rPr>
              <w:t>f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or</w:t>
            </w:r>
            <w:r>
              <w:rPr>
                <w:rFonts w:hint="default" w:asciiTheme="minorAscii" w:hAnsiTheme="minorAscii"/>
                <w:spacing w:val="7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the</w:t>
            </w:r>
            <w:r>
              <w:rPr>
                <w:rFonts w:hint="default" w:asciiTheme="minorAscii" w:hAnsiTheme="minorAscii"/>
                <w:spacing w:val="8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Siting</w:t>
            </w:r>
            <w:r>
              <w:rPr>
                <w:rFonts w:hint="default" w:asciiTheme="minorAscii" w:hAnsiTheme="minorAscii"/>
                <w:spacing w:val="10"/>
                <w:w w:val="101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of</w:t>
            </w:r>
            <w:r>
              <w:rPr>
                <w:rFonts w:hint="default" w:asciiTheme="minorAscii" w:hAnsiTheme="minorAscii"/>
                <w:spacing w:val="16"/>
                <w:w w:val="101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Equipment</w:t>
            </w:r>
            <w:r>
              <w:rPr>
                <w:rFonts w:hint="default" w:asciiTheme="minorAscii" w:hAnsiTheme="minorAscii"/>
                <w:spacing w:val="12"/>
                <w:w w:val="101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at</w:t>
            </w:r>
            <w:r>
              <w:rPr>
                <w:rFonts w:hint="default" w:asciiTheme="minorAscii" w:hAnsiTheme="minorAscii"/>
                <w:spacing w:val="5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Trinity</w:t>
            </w:r>
          </w:p>
          <w:p>
            <w:pPr>
              <w:pStyle w:val="8"/>
              <w:spacing w:before="59" w:line="187" w:lineRule="auto"/>
              <w:ind w:left="187"/>
              <w:rPr>
                <w:rFonts w:hint="default" w:asciiTheme="minorAscii" w:hAnsiTheme="minorAscii"/>
                <w:sz w:val="18"/>
                <w:szCs w:val="18"/>
              </w:rPr>
            </w:pPr>
            <w:r>
              <w:rPr>
                <w:rFonts w:hint="default" w:asciiTheme="minorAscii" w:hAnsiTheme="minorAscii"/>
                <w:spacing w:val="2"/>
                <w:sz w:val="18"/>
                <w:szCs w:val="18"/>
              </w:rPr>
              <w:t>House</w:t>
            </w:r>
            <w:r>
              <w:rPr>
                <w:rFonts w:hint="default" w:asciiTheme="minorAscii" w:hAnsiTheme="minorAscii"/>
                <w:spacing w:val="20"/>
                <w:w w:val="102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2"/>
                <w:sz w:val="18"/>
                <w:szCs w:val="18"/>
              </w:rPr>
              <w:t>Premises.</w:t>
            </w:r>
          </w:p>
          <w:p>
            <w:pPr>
              <w:pStyle w:val="8"/>
              <w:spacing w:before="285" w:line="196" w:lineRule="auto"/>
              <w:ind w:left="178"/>
              <w:rPr>
                <w:rFonts w:hint="default" w:asciiTheme="minorAscii" w:hAnsiTheme="minorAscii"/>
                <w:sz w:val="18"/>
                <w:szCs w:val="18"/>
              </w:rPr>
            </w:pPr>
            <w:r>
              <w:rPr>
                <w:rFonts w:hint="default" w:asciiTheme="minorAscii" w:hAnsiTheme="minorAscii"/>
                <w:sz w:val="18"/>
                <w:szCs w:val="18"/>
              </w:rPr>
              <w:t>Signed</w:t>
            </w:r>
            <w:r>
              <w:rPr>
                <w:rFonts w:hint="default" w:asciiTheme="minorAscii" w:hAnsiTheme="minorAscii"/>
                <w:spacing w:val="4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z w:val="18"/>
                <w:szCs w:val="18"/>
              </w:rPr>
              <w:t>for</w:t>
            </w:r>
            <w:r>
              <w:rPr>
                <w:rFonts w:hint="default" w:asciiTheme="minorAscii" w:hAnsiTheme="minorAscii"/>
                <w:spacing w:val="4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z w:val="18"/>
                <w:szCs w:val="18"/>
              </w:rPr>
              <w:t>and</w:t>
            </w:r>
            <w:r>
              <w:rPr>
                <w:rFonts w:hint="default" w:asciiTheme="minorAscii" w:hAnsiTheme="minorAscii"/>
                <w:spacing w:val="4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z w:val="18"/>
                <w:szCs w:val="18"/>
              </w:rPr>
              <w:t>on</w:t>
            </w:r>
            <w:r>
              <w:rPr>
                <w:rFonts w:hint="default" w:asciiTheme="minorAscii" w:hAnsiTheme="minorAscii"/>
                <w:spacing w:val="25"/>
                <w:w w:val="101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z w:val="18"/>
                <w:szCs w:val="18"/>
              </w:rPr>
              <w:t>behalf</w:t>
            </w:r>
            <w:r>
              <w:rPr>
                <w:rFonts w:hint="default" w:asciiTheme="minorAscii" w:hAnsiTheme="minorAscii"/>
                <w:spacing w:val="4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z w:val="18"/>
                <w:szCs w:val="18"/>
              </w:rPr>
              <w:t>of</w:t>
            </w:r>
            <w:r>
              <w:rPr>
                <w:rFonts w:hint="default" w:asciiTheme="minorAscii" w:hAnsiTheme="minorAscii"/>
                <w:spacing w:val="4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z w:val="18"/>
                <w:szCs w:val="18"/>
              </w:rPr>
              <w:t>the</w:t>
            </w:r>
            <w:r>
              <w:rPr>
                <w:rFonts w:hint="default" w:asciiTheme="minorAscii" w:hAnsiTheme="minorAscii"/>
                <w:spacing w:val="15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z w:val="18"/>
                <w:szCs w:val="18"/>
              </w:rPr>
              <w:t>Licensor</w:t>
            </w:r>
            <w:r>
              <w:rPr>
                <w:rFonts w:hint="default" w:asciiTheme="minorAscii" w:hAnsiTheme="minorAscii"/>
                <w:spacing w:val="18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z w:val="18"/>
                <w:szCs w:val="18"/>
              </w:rPr>
              <w:t>by</w:t>
            </w:r>
            <w:r>
              <w:rPr>
                <w:rFonts w:hint="default" w:asciiTheme="minorAscii" w:hAnsiTheme="minorAscii"/>
                <w:spacing w:val="17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4"/>
                <w:sz w:val="18"/>
                <w:szCs w:val="18"/>
              </w:rPr>
              <w:t>.................................................</w:t>
            </w:r>
          </w:p>
          <w:p>
            <w:pPr>
              <w:pStyle w:val="8"/>
              <w:spacing w:before="284" w:line="196" w:lineRule="auto"/>
              <w:ind w:left="184"/>
              <w:rPr>
                <w:rFonts w:hint="default" w:asciiTheme="minorAscii" w:hAnsiTheme="minorAscii"/>
                <w:sz w:val="18"/>
                <w:szCs w:val="18"/>
              </w:rPr>
            </w:pPr>
            <w:r>
              <w:rPr>
                <w:rFonts w:hint="default" w:asciiTheme="minorAscii" w:hAnsiTheme="minorAscii"/>
                <w:spacing w:val="2"/>
                <w:sz w:val="18"/>
                <w:szCs w:val="18"/>
              </w:rPr>
              <w:t>in the</w:t>
            </w:r>
            <w:r>
              <w:rPr>
                <w:rFonts w:hint="default" w:asciiTheme="minorAscii" w:hAnsiTheme="minorAscii"/>
                <w:spacing w:val="19"/>
                <w:w w:val="101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2"/>
                <w:sz w:val="18"/>
                <w:szCs w:val="18"/>
              </w:rPr>
              <w:t>presence</w:t>
            </w:r>
            <w:r>
              <w:rPr>
                <w:rFonts w:hint="default" w:asciiTheme="minorAscii" w:hAnsiTheme="minorAscii"/>
                <w:spacing w:val="10"/>
                <w:w w:val="101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2"/>
                <w:sz w:val="18"/>
                <w:szCs w:val="18"/>
              </w:rPr>
              <w:t>of</w:t>
            </w:r>
          </w:p>
          <w:p>
            <w:pPr>
              <w:pStyle w:val="8"/>
              <w:spacing w:before="293" w:line="184" w:lineRule="auto"/>
              <w:ind w:left="187"/>
              <w:rPr>
                <w:rFonts w:hint="default" w:asciiTheme="minorAscii" w:hAnsiTheme="minorAscii"/>
                <w:sz w:val="18"/>
                <w:szCs w:val="18"/>
              </w:rPr>
            </w:pPr>
            <w:r>
              <w:rPr>
                <w:rFonts w:hint="default" w:asciiTheme="minorAscii" w:hAnsiTheme="minorAscii"/>
                <w:sz w:val="18"/>
                <w:szCs w:val="18"/>
              </w:rPr>
              <w:t>Name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..................................................................................</w:t>
            </w:r>
            <w:r>
              <w:rPr>
                <w:rFonts w:hint="default" w:asciiTheme="minorAscii" w:hAnsiTheme="minorAscii"/>
                <w:spacing w:val="2"/>
                <w:sz w:val="18"/>
                <w:szCs w:val="18"/>
              </w:rPr>
              <w:t>..............................................</w:t>
            </w:r>
          </w:p>
          <w:p>
            <w:pPr>
              <w:pStyle w:val="8"/>
              <w:spacing w:before="56" w:line="193" w:lineRule="auto"/>
              <w:ind w:left="175"/>
              <w:rPr>
                <w:rFonts w:hint="default" w:asciiTheme="minorAscii" w:hAnsiTheme="minorAscii"/>
                <w:sz w:val="18"/>
                <w:szCs w:val="18"/>
              </w:rPr>
            </w:pPr>
            <w:r>
              <w:rPr>
                <w:rFonts w:hint="default" w:asciiTheme="minorAscii" w:hAnsiTheme="minorAscii"/>
                <w:sz w:val="18"/>
                <w:szCs w:val="18"/>
              </w:rPr>
              <w:t>Address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.....................................................................................................</w:t>
            </w:r>
            <w:r>
              <w:rPr>
                <w:rFonts w:hint="default" w:asciiTheme="minorAscii" w:hAnsiTheme="minorAscii"/>
                <w:spacing w:val="2"/>
                <w:sz w:val="18"/>
                <w:szCs w:val="18"/>
              </w:rPr>
              <w:t>........................</w:t>
            </w:r>
          </w:p>
          <w:p>
            <w:pPr>
              <w:spacing w:before="164" w:line="21" w:lineRule="exact"/>
              <w:ind w:firstLine="185"/>
              <w:rPr>
                <w:rFonts w:hint="default" w:asciiTheme="minorAscii" w:hAnsiTheme="minorAscii"/>
              </w:rPr>
            </w:pPr>
            <w:r>
              <w:rPr>
                <w:rFonts w:hint="default" w:asciiTheme="minorAscii" w:hAnsiTheme="minorAscii"/>
              </w:rPr>
              <w:drawing>
                <wp:inline distT="0" distB="0" distL="0" distR="0">
                  <wp:extent cx="4099560" cy="13335"/>
                  <wp:effectExtent l="0" t="0" r="0" b="0"/>
                  <wp:docPr id="102" name="IM 1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 102"/>
                          <pic:cNvPicPr/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0086" cy="13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" w:type="dxa"/>
            <w:tcBorders>
              <w:left w:val="single" w:color="000000" w:sz="8" w:space="0"/>
              <w:right w:val="single" w:color="000000" w:sz="10" w:space="0"/>
            </w:tcBorders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1707" w:hRule="atLeast"/>
        </w:trPr>
        <w:tc>
          <w:tcPr>
            <w:tcW w:w="9013" w:type="dxa"/>
            <w:gridSpan w:val="3"/>
            <w:tcBorders>
              <w:left w:val="single" w:color="000000" w:sz="10" w:space="0"/>
              <w:bottom w:val="single" w:color="000000" w:sz="10" w:space="0"/>
              <w:right w:val="nil"/>
            </w:tcBorders>
            <w:vAlign w:val="top"/>
          </w:tcPr>
          <w:p>
            <w:pPr>
              <w:spacing w:line="246" w:lineRule="auto"/>
              <w:rPr>
                <w:rFonts w:hint="default" w:asciiTheme="minorAscii" w:hAnsiTheme="minorAscii"/>
                <w:sz w:val="21"/>
              </w:rPr>
            </w:pPr>
            <w:r>
              <w:rPr>
                <w:rFonts w:hint="default" w:asciiTheme="minorAscii" w:hAnsiTheme="minorAscii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rightMargin">
                        <wp:posOffset>-5730875</wp:posOffset>
                      </wp:positionH>
                      <wp:positionV relativeFrom="topMargin">
                        <wp:posOffset>1082040</wp:posOffset>
                      </wp:positionV>
                      <wp:extent cx="55245" cy="18415"/>
                      <wp:effectExtent l="0" t="0" r="5715" b="4445"/>
                      <wp:wrapNone/>
                      <wp:docPr id="63" name="矩形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" cy="18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0.6pt;margin-top:85.95pt;height:1.45pt;width:4.35pt;mso-position-horizontal-relative:page;mso-position-vertical-relative:page;z-index:251702272;mso-width-relative:page;mso-height-relative:page;" fillcolor="#000000" filled="t" stroked="f" coordsize="21600,21600" o:gfxdata="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CwPFE/2wAAAA0BAAAPAAAAAAAAAAEAIAAAADgAAABkcnMvZG93&#10;bnJldi54bWxQSwECFAAUAAAACACHTuJA7PWG5q4BAABeAwAADgAAAAAAAAABACAAAABAAQAAZHJz&#10;L2Uyb0RvYy54bWxQSwUGAAAAAAYABgBZAQAAYAUA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p>
            <w:pPr>
              <w:pStyle w:val="8"/>
              <w:spacing w:before="55" w:line="196" w:lineRule="auto"/>
              <w:ind w:left="178"/>
              <w:rPr>
                <w:rFonts w:hint="default" w:asciiTheme="minorAscii" w:hAnsiTheme="minorAscii"/>
                <w:sz w:val="18"/>
                <w:szCs w:val="18"/>
              </w:rPr>
            </w:pPr>
            <w:r>
              <w:rPr>
                <w:rFonts w:hint="default" w:asciiTheme="minorAscii" w:hAnsiTheme="minorAscii"/>
                <w:sz w:val="18"/>
                <w:szCs w:val="18"/>
              </w:rPr>
              <w:t>Signed</w:t>
            </w:r>
            <w:r>
              <w:rPr>
                <w:rFonts w:hint="default" w:asciiTheme="minorAscii" w:hAnsiTheme="minorAscii"/>
                <w:spacing w:val="4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z w:val="18"/>
                <w:szCs w:val="18"/>
              </w:rPr>
              <w:t>on</w:t>
            </w:r>
            <w:r>
              <w:rPr>
                <w:rFonts w:hint="default" w:asciiTheme="minorAscii" w:hAnsiTheme="minorAscii"/>
                <w:spacing w:val="18"/>
                <w:w w:val="101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z w:val="18"/>
                <w:szCs w:val="18"/>
              </w:rPr>
              <w:t>behalf</w:t>
            </w:r>
            <w:r>
              <w:rPr>
                <w:rFonts w:hint="default" w:asciiTheme="minorAscii" w:hAnsiTheme="minorAscii"/>
                <w:spacing w:val="4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z w:val="18"/>
                <w:szCs w:val="18"/>
              </w:rPr>
              <w:t>of</w:t>
            </w:r>
            <w:r>
              <w:rPr>
                <w:rFonts w:hint="default" w:asciiTheme="minorAscii" w:hAnsiTheme="minorAscii"/>
                <w:spacing w:val="4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z w:val="18"/>
                <w:szCs w:val="18"/>
              </w:rPr>
              <w:t>the</w:t>
            </w:r>
            <w:r>
              <w:rPr>
                <w:rFonts w:hint="default" w:asciiTheme="minorAscii" w:hAnsiTheme="minorAscii"/>
                <w:spacing w:val="17"/>
                <w:w w:val="102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z w:val="18"/>
                <w:szCs w:val="18"/>
              </w:rPr>
              <w:t>Licensee</w:t>
            </w:r>
            <w:r>
              <w:rPr>
                <w:rFonts w:hint="default" w:asciiTheme="minorAscii" w:hAnsiTheme="minorAscii"/>
                <w:spacing w:val="15"/>
                <w:w w:val="102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z w:val="18"/>
                <w:szCs w:val="18"/>
              </w:rPr>
              <w:t>by</w:t>
            </w:r>
            <w:r>
              <w:rPr>
                <w:rFonts w:hint="default" w:asciiTheme="minorAscii" w:hAnsiTheme="minorAscii"/>
                <w:spacing w:val="17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4"/>
                <w:sz w:val="18"/>
                <w:szCs w:val="18"/>
              </w:rPr>
              <w:t>............................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...............................</w:t>
            </w:r>
          </w:p>
          <w:p>
            <w:pPr>
              <w:pStyle w:val="8"/>
              <w:spacing w:before="283" w:line="196" w:lineRule="auto"/>
              <w:ind w:left="184"/>
              <w:rPr>
                <w:rFonts w:hint="default" w:asciiTheme="minorAscii" w:hAnsiTheme="minorAscii"/>
                <w:sz w:val="18"/>
                <w:szCs w:val="18"/>
              </w:rPr>
            </w:pPr>
            <w:r>
              <w:rPr>
                <w:rFonts w:hint="default" w:asciiTheme="minorAscii" w:hAnsiTheme="minorAscii"/>
                <w:spacing w:val="2"/>
                <w:sz w:val="18"/>
                <w:szCs w:val="18"/>
              </w:rPr>
              <w:t>in the</w:t>
            </w:r>
            <w:r>
              <w:rPr>
                <w:rFonts w:hint="default" w:asciiTheme="minorAscii" w:hAnsiTheme="minorAscii"/>
                <w:spacing w:val="19"/>
                <w:w w:val="101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2"/>
                <w:sz w:val="18"/>
                <w:szCs w:val="18"/>
              </w:rPr>
              <w:t>presence</w:t>
            </w:r>
            <w:r>
              <w:rPr>
                <w:rFonts w:hint="default" w:asciiTheme="minorAscii" w:hAnsiTheme="minorAscii"/>
                <w:spacing w:val="10"/>
                <w:w w:val="101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2"/>
                <w:sz w:val="18"/>
                <w:szCs w:val="18"/>
              </w:rPr>
              <w:t>of</w:t>
            </w:r>
          </w:p>
          <w:p>
            <w:pPr>
              <w:pStyle w:val="8"/>
              <w:spacing w:before="293" w:line="184" w:lineRule="auto"/>
              <w:ind w:left="187"/>
              <w:rPr>
                <w:rFonts w:hint="default" w:asciiTheme="minorAscii" w:hAnsiTheme="minorAscii"/>
                <w:sz w:val="18"/>
                <w:szCs w:val="18"/>
              </w:rPr>
            </w:pPr>
            <w:r>
              <w:rPr>
                <w:rFonts w:hint="default" w:asciiTheme="minorAscii" w:hAnsiTheme="minorAscii"/>
                <w:sz w:val="18"/>
                <w:szCs w:val="18"/>
              </w:rPr>
              <w:t>Name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..................................................................................</w:t>
            </w:r>
            <w:r>
              <w:rPr>
                <w:rFonts w:hint="default" w:asciiTheme="minorAscii" w:hAnsiTheme="minorAscii"/>
                <w:spacing w:val="2"/>
                <w:sz w:val="18"/>
                <w:szCs w:val="18"/>
              </w:rPr>
              <w:t>..............................................</w:t>
            </w:r>
          </w:p>
          <w:p>
            <w:pPr>
              <w:pStyle w:val="8"/>
              <w:spacing w:before="56" w:line="193" w:lineRule="auto"/>
              <w:ind w:left="175"/>
              <w:rPr>
                <w:rFonts w:hint="default" w:asciiTheme="minorAscii" w:hAnsiTheme="minorAscii"/>
                <w:sz w:val="18"/>
                <w:szCs w:val="18"/>
              </w:rPr>
            </w:pPr>
            <w:r>
              <w:rPr>
                <w:rFonts w:hint="default" w:asciiTheme="minorAscii" w:hAnsiTheme="minorAscii"/>
                <w:sz w:val="18"/>
                <w:szCs w:val="18"/>
              </w:rPr>
              <w:t>Address</w:t>
            </w:r>
            <w:r>
              <w:rPr>
                <w:rFonts w:hint="default" w:asciiTheme="minorAscii" w:hAnsiTheme="minorAscii"/>
                <w:spacing w:val="3"/>
                <w:sz w:val="18"/>
                <w:szCs w:val="18"/>
              </w:rPr>
              <w:t>..........................................................................</w:t>
            </w:r>
            <w:r>
              <w:rPr>
                <w:rFonts w:hint="default" w:asciiTheme="minorAscii" w:hAnsiTheme="minorAscii"/>
                <w:spacing w:val="2"/>
                <w:sz w:val="18"/>
                <w:szCs w:val="18"/>
              </w:rPr>
              <w:t>............................................</w:t>
            </w:r>
            <w:r>
              <w:rPr>
                <w:rFonts w:hint="default" w:asciiTheme="minorAscii" w:hAnsiTheme="minorAscii"/>
                <w:spacing w:val="-22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2"/>
                <w:sz w:val="18"/>
                <w:szCs w:val="18"/>
              </w:rPr>
              <w:t>......</w:t>
            </w:r>
          </w:p>
          <w:p>
            <w:pPr>
              <w:spacing w:before="7" w:line="28" w:lineRule="exact"/>
              <w:ind w:firstLine="61"/>
              <w:rPr>
                <w:rFonts w:hint="default" w:asciiTheme="minorAscii" w:hAnsiTheme="minorAscii"/>
              </w:rPr>
            </w:pPr>
            <w:r>
              <w:rPr>
                <w:rFonts w:hint="default" w:asciiTheme="minorAscii" w:hAnsiTheme="minorAscii"/>
              </w:rPr>
              <mc:AlternateContent>
                <mc:Choice Requires="wps">
                  <w:drawing>
                    <wp:inline distT="0" distB="0" distL="114300" distR="114300">
                      <wp:extent cx="5675630" cy="18415"/>
                      <wp:effectExtent l="0" t="0" r="8890" b="4445"/>
                      <wp:docPr id="65" name="任意多边形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75630" cy="1841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8937" h="29">
                                    <a:moveTo>
                                      <a:pt x="0" y="28"/>
                                    </a:moveTo>
                                    <a:lnTo>
                                      <a:pt x="8937" y="28"/>
                                    </a:lnTo>
                                    <a:lnTo>
                                      <a:pt x="893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100" style="height:1.45pt;width:446.9pt;" fillcolor="#000000" filled="t" stroked="f" coordsize="8937,29" o:gfxdata="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6qtn81QAAAAMBAAAPAAAAAAAAAAEAIAAAADgAAABkcnMvZG93bnJldi54bWxQSwECFAAU&#10;AAAACACHTuJAeK7ZQxcCAAB/BAAADgAAAAAAAAABACAAAAA6AQAAZHJzL2Uyb0RvYy54bWxQSwUG&#10;AAAAAAYABgBZAQAAwwUAAAAA&#10;" path="m0,28l8937,28,8937,0,0,0,0,28xe">
                      <v:fill on="t" focussize="0,0"/>
                      <v:stroke on="f"/>
                      <v:imagedata o:title=""/>
                      <o:lock v:ext="edit" aspectratio="f"/>
                      <w10:wrap type="non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72" w:type="dxa"/>
            <w:tcBorders>
              <w:left w:val="nil"/>
              <w:bottom w:val="single" w:color="000000" w:sz="10" w:space="0"/>
              <w:right w:val="single" w:color="000000" w:sz="10" w:space="0"/>
            </w:tcBorders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</w:p>
        </w:tc>
      </w:tr>
    </w:tbl>
    <w:p>
      <w:pPr>
        <w:rPr>
          <w:rFonts w:hint="default" w:asciiTheme="minorAscii" w:hAnsiTheme="minorAscii"/>
          <w:sz w:val="21"/>
        </w:rPr>
      </w:pPr>
    </w:p>
    <w:tbl>
      <w:tblPr>
        <w:tblStyle w:val="7"/>
        <w:tblW w:w="9085" w:type="dxa"/>
        <w:tblInd w:w="588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single" w:color="000000" w:sz="10" w:space="0"/>
          <w:insideV w:val="single" w:color="000000" w:sz="1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13"/>
        <w:gridCol w:w="72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single" w:color="000000" w:sz="10" w:space="0"/>
            <w:insideV w:val="single" w:color="000000" w:sz="10" w:space="0"/>
          </w:tblBorders>
        </w:tblPrEx>
        <w:trPr>
          <w:trHeight w:val="501" w:hRule="atLeast"/>
        </w:trPr>
        <w:tc>
          <w:tcPr>
            <w:tcW w:w="9013" w:type="dxa"/>
            <w:tcBorders>
              <w:bottom w:val="single" w:color="000000" w:sz="6" w:space="0"/>
              <w:right w:val="single" w:color="000000" w:sz="8" w:space="0"/>
            </w:tcBorders>
            <w:vAlign w:val="top"/>
          </w:tcPr>
          <w:p>
            <w:pPr>
              <w:pStyle w:val="8"/>
              <w:spacing w:before="176" w:line="68" w:lineRule="exact"/>
              <w:ind w:left="185"/>
              <w:rPr>
                <w:rFonts w:hint="default" w:asciiTheme="minorAscii" w:hAnsiTheme="minorAscii"/>
                <w:sz w:val="18"/>
                <w:szCs w:val="18"/>
              </w:rPr>
            </w:pPr>
            <w:r>
              <w:rPr>
                <w:rFonts w:hint="default" w:asciiTheme="minorAscii" w:hAnsiTheme="minorAscii"/>
                <w:spacing w:val="3"/>
                <w:position w:val="1"/>
                <w:sz w:val="18"/>
                <w:szCs w:val="18"/>
              </w:rPr>
              <w:t>.....................................</w:t>
            </w:r>
            <w:r>
              <w:rPr>
                <w:rFonts w:hint="default" w:asciiTheme="minorAscii" w:hAnsiTheme="minorAscii"/>
                <w:spacing w:val="2"/>
                <w:position w:val="1"/>
                <w:sz w:val="18"/>
                <w:szCs w:val="18"/>
              </w:rPr>
              <w:t>.............................................................................</w:t>
            </w:r>
            <w:r>
              <w:rPr>
                <w:rFonts w:hint="default" w:asciiTheme="minorAscii" w:hAnsiTheme="minorAscii"/>
                <w:spacing w:val="-23"/>
                <w:position w:val="1"/>
                <w:sz w:val="18"/>
                <w:szCs w:val="18"/>
              </w:rPr>
              <w:t xml:space="preserve"> </w:t>
            </w:r>
            <w:r>
              <w:rPr>
                <w:rFonts w:hint="default" w:asciiTheme="minorAscii" w:hAnsiTheme="minorAscii"/>
                <w:spacing w:val="2"/>
                <w:position w:val="1"/>
                <w:sz w:val="18"/>
                <w:szCs w:val="18"/>
              </w:rPr>
              <w:t>.....................</w:t>
            </w:r>
          </w:p>
        </w:tc>
        <w:tc>
          <w:tcPr>
            <w:tcW w:w="72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</w:p>
        </w:tc>
      </w:tr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single" w:color="000000" w:sz="10" w:space="0"/>
            <w:insideV w:val="single" w:color="000000" w:sz="10" w:space="0"/>
          </w:tblBorders>
        </w:tblPrEx>
        <w:trPr>
          <w:trHeight w:val="433" w:hRule="atLeast"/>
        </w:trPr>
        <w:tc>
          <w:tcPr>
            <w:tcW w:w="9013" w:type="dxa"/>
            <w:tcBorders>
              <w:top w:val="single" w:color="000000" w:sz="6" w:space="0"/>
              <w:right w:val="single" w:color="000000" w:sz="8" w:space="0"/>
            </w:tcBorders>
            <w:vAlign w:val="top"/>
          </w:tcPr>
          <w:p>
            <w:pPr>
              <w:pStyle w:val="8"/>
              <w:spacing w:before="200" w:line="193" w:lineRule="auto"/>
              <w:ind w:left="187"/>
              <w:rPr>
                <w:rFonts w:hint="default" w:asciiTheme="minorAscii" w:hAnsiTheme="minorAscii"/>
                <w:sz w:val="18"/>
                <w:szCs w:val="18"/>
              </w:rPr>
            </w:pPr>
            <w:r>
              <w:rPr>
                <w:rFonts w:hint="default" w:asciiTheme="minorAscii" w:hAnsiTheme="minorAscii"/>
                <w:spacing w:val="1"/>
                <w:sz w:val="18"/>
                <w:szCs w:val="18"/>
              </w:rPr>
              <w:t>Dated</w:t>
            </w:r>
          </w:p>
        </w:tc>
        <w:tc>
          <w:tcPr>
            <w:tcW w:w="72" w:type="dxa"/>
            <w:tcBorders>
              <w:top w:val="single" w:color="000000" w:sz="6" w:space="0"/>
              <w:left w:val="single" w:color="000000" w:sz="8" w:space="0"/>
            </w:tcBorders>
            <w:vAlign w:val="top"/>
          </w:tcPr>
          <w:p>
            <w:pPr>
              <w:rPr>
                <w:rFonts w:hint="default" w:asciiTheme="minorAscii" w:hAnsiTheme="minorAscii"/>
                <w:sz w:val="21"/>
              </w:rPr>
            </w:pPr>
          </w:p>
        </w:tc>
      </w:tr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single" w:color="000000" w:sz="10" w:space="0"/>
            <w:insideV w:val="single" w:color="000000" w:sz="10" w:space="0"/>
          </w:tblBorders>
        </w:tblPrEx>
        <w:trPr>
          <w:trHeight w:val="42" w:hRule="atLeast"/>
        </w:trPr>
        <w:tc>
          <w:tcPr>
            <w:tcW w:w="9085" w:type="dxa"/>
            <w:gridSpan w:val="2"/>
            <w:vAlign w:val="top"/>
          </w:tcPr>
          <w:p>
            <w:pPr>
              <w:spacing w:line="31" w:lineRule="exact"/>
              <w:rPr>
                <w:rFonts w:hint="default" w:asciiTheme="minorAscii" w:hAnsiTheme="minorAscii"/>
                <w:sz w:val="2"/>
              </w:rPr>
            </w:pPr>
            <w:r>
              <w:rPr>
                <w:rFonts w:hint="default" w:asciiTheme="minorAscii" w:hAnsiTheme="minorAscii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rightMargin">
                        <wp:posOffset>-5768975</wp:posOffset>
                      </wp:positionH>
                      <wp:positionV relativeFrom="topMargin">
                        <wp:posOffset>24130</wp:posOffset>
                      </wp:positionV>
                      <wp:extent cx="55245" cy="18415"/>
                      <wp:effectExtent l="0" t="0" r="5715" b="4445"/>
                      <wp:wrapNone/>
                      <wp:docPr id="61" name="矩形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" cy="18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0.6pt;margin-top:3.15pt;height:1.45pt;width:4.35pt;mso-position-horizontal-relative:page;mso-position-vertical-relative:page;z-index:251704320;mso-width-relative:page;mso-height-relative:page;" fillcolor="#000000" filled="t" stroked="f" coordsize="21600,21600" o:gfxdata="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WAAAAZHJz&#10;L1BLAQIUABQAAAAIAIdO4kAB0i4t2QAAAAkBAAAPAAAAAAAAAAEAIAAAADgAAABkcnMvZG93bnJl&#10;di54bWxQSwECFAAUAAAACACHTuJAdE4qp60BAABeAwAADgAAAAAAAAABACAAAAA+AQAAZHJzL2Uy&#10;b0RvYy54bWxQSwUGAAAAAAYABgBZAQAAXQUA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</w:tbl>
    <w:p>
      <w:pPr>
        <w:spacing w:line="385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80" w:lineRule="auto"/>
        <w:ind w:left="949"/>
        <w:rPr>
          <w:rFonts w:hint="default" w:asciiTheme="minorAscii" w:hAnsiTheme="minorAscii"/>
        </w:rPr>
      </w:pPr>
      <w:bookmarkStart w:id="42" w:name="bookmark104"/>
      <w:bookmarkEnd w:id="42"/>
      <w:r>
        <w:rPr>
          <w:rFonts w:hint="default" w:asciiTheme="minorAscii" w:hAnsiTheme="minorAscii"/>
          <w:b/>
          <w:bCs/>
          <w:spacing w:val="-1"/>
          <w:u w:val="single" w:color="auto"/>
        </w:rPr>
        <w:t>CONDITIONS OF AGREEMENT</w:t>
      </w:r>
      <w:r>
        <w:rPr>
          <w:rFonts w:hint="default" w:asciiTheme="minorAscii" w:hAnsiTheme="minorAscii"/>
          <w:b/>
          <w:bCs/>
          <w:spacing w:val="22"/>
          <w:u w:val="single" w:color="auto"/>
        </w:rPr>
        <w:t xml:space="preserve"> </w:t>
      </w:r>
      <w:r>
        <w:rPr>
          <w:rFonts w:hint="default" w:asciiTheme="minorAscii" w:hAnsiTheme="minorAscii"/>
          <w:b/>
          <w:bCs/>
          <w:spacing w:val="-1"/>
          <w:u w:val="single" w:color="auto"/>
        </w:rPr>
        <w:t>FOR THE SITING OF</w:t>
      </w:r>
      <w:r>
        <w:rPr>
          <w:rFonts w:hint="default" w:asciiTheme="minorAscii" w:hAnsiTheme="minorAscii"/>
          <w:b/>
          <w:bCs/>
          <w:spacing w:val="12"/>
          <w:w w:val="101"/>
          <w:u w:val="single" w:color="auto"/>
        </w:rPr>
        <w:t xml:space="preserve"> </w:t>
      </w:r>
      <w:r>
        <w:rPr>
          <w:rFonts w:hint="default" w:asciiTheme="minorAscii" w:hAnsiTheme="minorAscii"/>
          <w:b/>
          <w:bCs/>
          <w:spacing w:val="-1"/>
          <w:u w:val="single" w:color="auto"/>
        </w:rPr>
        <w:t>EQUIPMENT AT TRINITY</w:t>
      </w:r>
      <w:r>
        <w:rPr>
          <w:rFonts w:hint="default" w:asciiTheme="minorAscii" w:hAnsiTheme="minorAscii"/>
          <w:b/>
          <w:bCs/>
          <w:spacing w:val="16"/>
          <w:w w:val="101"/>
          <w:u w:val="single" w:color="auto"/>
        </w:rPr>
        <w:t xml:space="preserve"> </w:t>
      </w:r>
      <w:r>
        <w:rPr>
          <w:rFonts w:hint="default" w:asciiTheme="minorAscii" w:hAnsiTheme="minorAscii"/>
          <w:b/>
          <w:bCs/>
          <w:spacing w:val="-1"/>
          <w:u w:val="single" w:color="auto"/>
        </w:rPr>
        <w:t>HOUSE</w:t>
      </w:r>
      <w:r>
        <w:rPr>
          <w:rFonts w:hint="default" w:asciiTheme="minorAscii" w:hAnsiTheme="minorAscii"/>
          <w:b/>
          <w:bCs/>
          <w:spacing w:val="16"/>
          <w:u w:val="single" w:color="auto"/>
        </w:rPr>
        <w:t xml:space="preserve"> </w:t>
      </w:r>
      <w:r>
        <w:rPr>
          <w:rFonts w:hint="default" w:asciiTheme="minorAscii" w:hAnsiTheme="minorAscii"/>
          <w:b/>
          <w:bCs/>
          <w:spacing w:val="-1"/>
          <w:u w:val="single" w:color="auto"/>
        </w:rPr>
        <w:t>PREMISES</w:t>
      </w:r>
    </w:p>
    <w:p>
      <w:pPr>
        <w:spacing w:line="254" w:lineRule="auto"/>
        <w:rPr>
          <w:rFonts w:hint="default" w:asciiTheme="minorAscii" w:hAnsiTheme="minorAscii"/>
          <w:sz w:val="21"/>
        </w:rPr>
      </w:pPr>
    </w:p>
    <w:p>
      <w:pPr>
        <w:spacing w:line="254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78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3"/>
        </w:rPr>
        <w:t>1.</w:t>
      </w:r>
      <w:r>
        <w:rPr>
          <w:rFonts w:hint="default" w:asciiTheme="minorAscii" w:hAnsiTheme="minorAscii"/>
        </w:rPr>
        <w:t xml:space="preserve">        </w:t>
      </w:r>
      <w:r>
        <w:rPr>
          <w:rFonts w:hint="default" w:asciiTheme="minorAscii" w:hAnsiTheme="minorAscii"/>
          <w:spacing w:val="-3"/>
        </w:rPr>
        <w:t>TERM</w:t>
      </w:r>
    </w:p>
    <w:p>
      <w:pPr>
        <w:pStyle w:val="2"/>
        <w:spacing w:before="177" w:line="223" w:lineRule="auto"/>
        <w:ind w:left="1170" w:right="770" w:hanging="557"/>
        <w:jc w:val="right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1.1     This Agreement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shall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be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1"/>
        </w:rPr>
        <w:t>for the Term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set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out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in the Terms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of Agreement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1"/>
        </w:rPr>
        <w:t>shall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1"/>
        </w:rPr>
        <w:t>continue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1"/>
        </w:rPr>
        <w:t>thereafter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on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same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terms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conditions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2"/>
        </w:rPr>
        <w:t>until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determined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either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party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giving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other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writing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period of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notice specified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in the Terms of Agreement expiring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at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any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time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as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hereinafter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provided.</w:t>
      </w:r>
    </w:p>
    <w:p>
      <w:pPr>
        <w:pStyle w:val="2"/>
        <w:spacing w:before="188" w:line="179" w:lineRule="auto"/>
        <w:ind w:left="4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5"/>
        </w:rPr>
        <w:t>2.</w:t>
      </w:r>
      <w:r>
        <w:rPr>
          <w:rFonts w:hint="default" w:asciiTheme="minorAscii" w:hAnsiTheme="minorAscii"/>
          <w:spacing w:val="2"/>
        </w:rPr>
        <w:t xml:space="preserve">        </w:t>
      </w:r>
      <w:r>
        <w:rPr>
          <w:rFonts w:hint="default" w:asciiTheme="minorAscii" w:hAnsiTheme="minorAscii"/>
          <w:spacing w:val="-5"/>
        </w:rPr>
        <w:t>FEES</w:t>
      </w:r>
    </w:p>
    <w:p>
      <w:pPr>
        <w:pStyle w:val="2"/>
        <w:spacing w:before="179" w:line="214" w:lineRule="auto"/>
        <w:ind w:left="1171" w:right="771" w:hanging="564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2.1     The   Fee  set</w:t>
      </w:r>
      <w:r>
        <w:rPr>
          <w:rFonts w:hint="default" w:asciiTheme="minorAscii" w:hAnsiTheme="minorAscii"/>
          <w:spacing w:val="7"/>
        </w:rPr>
        <w:t xml:space="preserve">  </w:t>
      </w:r>
      <w:r>
        <w:rPr>
          <w:rFonts w:hint="default" w:asciiTheme="minorAscii" w:hAnsiTheme="minorAscii"/>
          <w:spacing w:val="-1"/>
        </w:rPr>
        <w:t>out   in  the  Terms</w:t>
      </w:r>
      <w:r>
        <w:rPr>
          <w:rFonts w:hint="default" w:asciiTheme="minorAscii" w:hAnsiTheme="minorAscii"/>
          <w:spacing w:val="6"/>
        </w:rPr>
        <w:t xml:space="preserve">  </w:t>
      </w:r>
      <w:r>
        <w:rPr>
          <w:rFonts w:hint="default" w:asciiTheme="minorAscii" w:hAnsiTheme="minorAscii"/>
          <w:spacing w:val="-1"/>
        </w:rPr>
        <w:t>o</w:t>
      </w:r>
      <w:r>
        <w:rPr>
          <w:rFonts w:hint="default" w:asciiTheme="minorAscii" w:hAnsiTheme="minorAscii"/>
          <w:spacing w:val="-2"/>
        </w:rPr>
        <w:t>f</w:t>
      </w:r>
      <w:r>
        <w:rPr>
          <w:rFonts w:hint="default" w:asciiTheme="minorAscii" w:hAnsiTheme="minorAscii"/>
          <w:spacing w:val="4"/>
        </w:rPr>
        <w:t xml:space="preserve"> 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5"/>
        </w:rPr>
        <w:t xml:space="preserve">  </w:t>
      </w:r>
      <w:r>
        <w:rPr>
          <w:rFonts w:hint="default" w:asciiTheme="minorAscii" w:hAnsiTheme="minorAscii"/>
          <w:spacing w:val="-2"/>
        </w:rPr>
        <w:t>Agreement</w:t>
      </w:r>
      <w:r>
        <w:rPr>
          <w:rFonts w:hint="default" w:asciiTheme="minorAscii" w:hAnsiTheme="minorAscii"/>
          <w:spacing w:val="8"/>
        </w:rPr>
        <w:t xml:space="preserve">  </w:t>
      </w:r>
      <w:r>
        <w:rPr>
          <w:rFonts w:hint="default" w:asciiTheme="minorAscii" w:hAnsiTheme="minorAscii"/>
          <w:spacing w:val="-2"/>
        </w:rPr>
        <w:t>shall   be</w:t>
      </w:r>
      <w:r>
        <w:rPr>
          <w:rFonts w:hint="default" w:asciiTheme="minorAscii" w:hAnsiTheme="minorAscii"/>
          <w:spacing w:val="13"/>
        </w:rPr>
        <w:t xml:space="preserve">  </w:t>
      </w:r>
      <w:r>
        <w:rPr>
          <w:rFonts w:hint="default" w:asciiTheme="minorAscii" w:hAnsiTheme="minorAscii"/>
          <w:spacing w:val="-2"/>
        </w:rPr>
        <w:t>payable  annually</w:t>
      </w:r>
      <w:r>
        <w:rPr>
          <w:rFonts w:hint="default" w:asciiTheme="minorAscii" w:hAnsiTheme="minorAscii"/>
          <w:spacing w:val="9"/>
        </w:rPr>
        <w:t xml:space="preserve"> 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9"/>
        </w:rPr>
        <w:t xml:space="preserve">  </w:t>
      </w:r>
      <w:r>
        <w:rPr>
          <w:rFonts w:hint="default" w:asciiTheme="minorAscii" w:hAnsiTheme="minorAscii"/>
          <w:spacing w:val="-2"/>
        </w:rPr>
        <w:t>advance</w:t>
      </w:r>
      <w:r>
        <w:rPr>
          <w:rFonts w:hint="default" w:asciiTheme="minorAscii" w:hAnsiTheme="minorAscii"/>
          <w:spacing w:val="8"/>
        </w:rPr>
        <w:t xml:space="preserve">  </w:t>
      </w:r>
      <w:r>
        <w:rPr>
          <w:rFonts w:hint="default" w:asciiTheme="minorAscii" w:hAnsiTheme="minorAscii"/>
          <w:spacing w:val="-2"/>
        </w:rPr>
        <w:t>on</w:t>
      </w:r>
      <w:r>
        <w:rPr>
          <w:rFonts w:hint="default" w:asciiTheme="minorAscii" w:hAnsiTheme="minorAscii"/>
          <w:spacing w:val="4"/>
        </w:rPr>
        <w:t xml:space="preserve"> 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1"/>
        </w:rPr>
        <w:t>Commencement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Date and each anniversary of the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Commencement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Date.</w:t>
      </w:r>
    </w:p>
    <w:p>
      <w:pPr>
        <w:pStyle w:val="2"/>
        <w:spacing w:before="175" w:line="188" w:lineRule="auto"/>
        <w:ind w:left="60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2.2     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Fee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shall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be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subject to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review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after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one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1"/>
        </w:rPr>
        <w:t>year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each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successive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1"/>
        </w:rPr>
        <w:t>year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-2"/>
        </w:rPr>
        <w:t>reafter.</w:t>
      </w:r>
    </w:p>
    <w:p>
      <w:pPr>
        <w:pStyle w:val="2"/>
        <w:spacing w:before="179" w:line="214" w:lineRule="auto"/>
        <w:ind w:left="1170" w:right="770" w:hanging="563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2.3     The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Licensee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shall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be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responsible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1"/>
        </w:rPr>
        <w:t>fo</w:t>
      </w:r>
      <w:r>
        <w:rPr>
          <w:rFonts w:hint="default" w:asciiTheme="minorAscii" w:hAnsiTheme="minorAscii"/>
          <w:spacing w:val="-2"/>
        </w:rPr>
        <w:t>r the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cost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consents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permissions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required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or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Licensee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respect of th</w:t>
      </w:r>
      <w:r>
        <w:rPr>
          <w:rFonts w:hint="default" w:asciiTheme="minorAscii" w:hAnsiTheme="minorAscii"/>
          <w:spacing w:val="-2"/>
        </w:rPr>
        <w:t>e siting of 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Equipment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at 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Premises.</w:t>
      </w:r>
    </w:p>
    <w:p>
      <w:pPr>
        <w:pStyle w:val="2"/>
        <w:spacing w:before="179" w:line="389" w:lineRule="exact"/>
        <w:ind w:left="60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  <w:position w:val="16"/>
        </w:rPr>
        <w:t>2.4     The</w:t>
      </w:r>
      <w:r>
        <w:rPr>
          <w:rFonts w:hint="default" w:asciiTheme="minorAscii" w:hAnsiTheme="minorAscii"/>
          <w:spacing w:val="20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Licensee</w:t>
      </w:r>
      <w:r>
        <w:rPr>
          <w:rFonts w:hint="default" w:asciiTheme="minorAscii" w:hAnsiTheme="minorAscii"/>
          <w:spacing w:val="10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shall</w:t>
      </w:r>
      <w:r>
        <w:rPr>
          <w:rFonts w:hint="default" w:asciiTheme="minorAscii" w:hAnsiTheme="minorAscii"/>
          <w:spacing w:val="14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meet</w:t>
      </w:r>
      <w:r>
        <w:rPr>
          <w:rFonts w:hint="default" w:asciiTheme="minorAscii" w:hAnsiTheme="minorAscii"/>
          <w:spacing w:val="11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any</w:t>
      </w:r>
      <w:r>
        <w:rPr>
          <w:rFonts w:hint="default" w:asciiTheme="minorAscii" w:hAnsiTheme="minorAscii"/>
          <w:spacing w:val="11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costs</w:t>
      </w:r>
      <w:r>
        <w:rPr>
          <w:rFonts w:hint="default" w:asciiTheme="minorAscii" w:hAnsiTheme="minorAscii"/>
          <w:spacing w:val="8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arising</w:t>
      </w:r>
      <w:r>
        <w:rPr>
          <w:rFonts w:hint="default" w:asciiTheme="minorAscii" w:hAnsiTheme="minorAscii"/>
          <w:spacing w:val="14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in</w:t>
      </w:r>
      <w:r>
        <w:rPr>
          <w:rFonts w:hint="default" w:asciiTheme="minorAscii" w:hAnsiTheme="minorAscii"/>
          <w:spacing w:val="9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conne</w:t>
      </w:r>
      <w:r>
        <w:rPr>
          <w:rFonts w:hint="default" w:asciiTheme="minorAscii" w:hAnsiTheme="minorAscii"/>
          <w:spacing w:val="-2"/>
          <w:position w:val="16"/>
        </w:rPr>
        <w:t>ction</w:t>
      </w:r>
      <w:r>
        <w:rPr>
          <w:rFonts w:hint="default" w:asciiTheme="minorAscii" w:hAnsiTheme="minorAscii"/>
          <w:spacing w:val="6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with</w:t>
      </w:r>
      <w:r>
        <w:rPr>
          <w:rFonts w:hint="default" w:asciiTheme="minorAscii" w:hAnsiTheme="minorAscii"/>
          <w:spacing w:val="3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the</w:t>
      </w:r>
      <w:r>
        <w:rPr>
          <w:rFonts w:hint="default" w:asciiTheme="minorAscii" w:hAnsiTheme="minorAscii"/>
          <w:spacing w:val="16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provision</w:t>
      </w:r>
      <w:r>
        <w:rPr>
          <w:rFonts w:hint="default" w:asciiTheme="minorAscii" w:hAnsiTheme="minorAscii"/>
          <w:spacing w:val="9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of</w:t>
      </w:r>
      <w:r>
        <w:rPr>
          <w:rFonts w:hint="default" w:asciiTheme="minorAscii" w:hAnsiTheme="minorAscii"/>
          <w:spacing w:val="6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access</w:t>
      </w:r>
      <w:r>
        <w:rPr>
          <w:rFonts w:hint="default" w:asciiTheme="minorAscii" w:hAnsiTheme="minorAscii"/>
          <w:spacing w:val="4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to</w:t>
      </w:r>
      <w:r>
        <w:rPr>
          <w:rFonts w:hint="default" w:asciiTheme="minorAscii" w:hAnsiTheme="minorAscii"/>
          <w:spacing w:val="6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the</w:t>
      </w:r>
      <w:r>
        <w:rPr>
          <w:rFonts w:hint="default" w:asciiTheme="minorAscii" w:hAnsiTheme="minorAscii"/>
          <w:spacing w:val="17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Premises.</w:t>
      </w:r>
    </w:p>
    <w:p>
      <w:pPr>
        <w:pStyle w:val="2"/>
        <w:spacing w:line="187" w:lineRule="auto"/>
        <w:ind w:left="60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2.5     The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Licensee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shall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meet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all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1"/>
        </w:rPr>
        <w:t>costs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arising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connection with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preparation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1"/>
        </w:rPr>
        <w:t>this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Agr</w:t>
      </w:r>
      <w:r>
        <w:rPr>
          <w:rFonts w:hint="default" w:asciiTheme="minorAscii" w:hAnsiTheme="minorAscii"/>
          <w:spacing w:val="-2"/>
        </w:rPr>
        <w:t>eement.</w:t>
      </w:r>
    </w:p>
    <w:p>
      <w:pPr>
        <w:pStyle w:val="2"/>
        <w:spacing w:before="189" w:line="179" w:lineRule="auto"/>
        <w:ind w:left="3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3.</w:t>
      </w:r>
      <w:r>
        <w:rPr>
          <w:rFonts w:hint="default" w:asciiTheme="minorAscii" w:hAnsiTheme="minorAscii"/>
          <w:spacing w:val="1"/>
        </w:rPr>
        <w:t xml:space="preserve">        </w:t>
      </w:r>
      <w:r>
        <w:rPr>
          <w:rFonts w:hint="default" w:asciiTheme="minorAscii" w:hAnsiTheme="minorAscii"/>
          <w:spacing w:val="-2"/>
        </w:rPr>
        <w:t>GENERAL</w:t>
      </w:r>
    </w:p>
    <w:p>
      <w:pPr>
        <w:pStyle w:val="2"/>
        <w:spacing w:before="178" w:line="223" w:lineRule="auto"/>
        <w:ind w:left="1163" w:right="771" w:hanging="55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3.1      In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this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Agreement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1"/>
        </w:rPr>
        <w:t>words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impo</w:t>
      </w:r>
      <w:r>
        <w:rPr>
          <w:rFonts w:hint="default" w:asciiTheme="minorAscii" w:hAnsiTheme="minorAscii"/>
          <w:spacing w:val="-2"/>
        </w:rPr>
        <w:t>rting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neuter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gender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include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masculine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feminine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gender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(as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case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may</w:t>
      </w:r>
      <w:r>
        <w:rPr>
          <w:rFonts w:hint="default" w:asciiTheme="minorAscii" w:hAnsiTheme="minorAscii"/>
          <w:spacing w:val="3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be)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wor</w:t>
      </w:r>
      <w:r>
        <w:rPr>
          <w:rFonts w:hint="default" w:asciiTheme="minorAscii" w:hAnsiTheme="minorAscii"/>
          <w:spacing w:val="-2"/>
        </w:rPr>
        <w:t>ds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importing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masculine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2"/>
        </w:rPr>
        <w:t>gender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include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feminine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2"/>
        </w:rPr>
        <w:t>gender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vice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versa; words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1"/>
        </w:rPr>
        <w:t>in the singular shall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include the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plural and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1"/>
        </w:rPr>
        <w:t>vice versa.</w:t>
      </w:r>
    </w:p>
    <w:p>
      <w:pPr>
        <w:pStyle w:val="2"/>
        <w:spacing w:before="176" w:line="214" w:lineRule="auto"/>
        <w:ind w:left="1163" w:right="770" w:hanging="55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3.2      In the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event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any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conflict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between the Terms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Conditions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this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Agreement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its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Schedules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,</w:t>
      </w:r>
      <w:r>
        <w:rPr>
          <w:rFonts w:hint="default" w:asciiTheme="minorAscii" w:hAnsiTheme="minorAscii"/>
        </w:rPr>
        <w:t xml:space="preserve"> the Terms and Conditio</w:t>
      </w:r>
      <w:r>
        <w:rPr>
          <w:rFonts w:hint="default" w:asciiTheme="minorAscii" w:hAnsiTheme="minorAscii"/>
          <w:spacing w:val="-1"/>
        </w:rPr>
        <w:t>ns of Agreement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shall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prevail.</w:t>
      </w:r>
    </w:p>
    <w:p>
      <w:pPr>
        <w:pStyle w:val="2"/>
        <w:spacing w:before="181" w:line="231" w:lineRule="auto"/>
        <w:ind w:left="1170" w:right="770" w:hanging="56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3.3     The  Licensee  shall  at  all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t</w:t>
      </w:r>
      <w:r>
        <w:rPr>
          <w:rFonts w:hint="default" w:asciiTheme="minorAscii" w:hAnsiTheme="minorAscii"/>
          <w:spacing w:val="-2"/>
        </w:rPr>
        <w:t>imes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when</w:t>
      </w:r>
      <w:r>
        <w:rPr>
          <w:rFonts w:hint="default" w:asciiTheme="minorAscii" w:hAnsiTheme="minorAscii"/>
          <w:spacing w:val="36"/>
        </w:rPr>
        <w:t xml:space="preserve"> </w:t>
      </w:r>
      <w:r>
        <w:rPr>
          <w:rFonts w:hint="default" w:asciiTheme="minorAscii" w:hAnsiTheme="minorAscii"/>
          <w:spacing w:val="-2"/>
        </w:rPr>
        <w:t>carrying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out</w:t>
      </w:r>
      <w:r>
        <w:rPr>
          <w:rFonts w:hint="default" w:asciiTheme="minorAscii" w:hAnsiTheme="minorAscii"/>
          <w:spacing w:val="35"/>
        </w:rPr>
        <w:t xml:space="preserve"> </w:t>
      </w:r>
      <w:r>
        <w:rPr>
          <w:rFonts w:hint="default" w:asciiTheme="minorAscii" w:hAnsiTheme="minorAscii"/>
          <w:spacing w:val="-2"/>
        </w:rPr>
        <w:t>activities</w:t>
      </w:r>
      <w:r>
        <w:rPr>
          <w:rFonts w:hint="default" w:asciiTheme="minorAscii" w:hAnsiTheme="minorAscii"/>
          <w:spacing w:val="4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permitted</w:t>
      </w:r>
      <w:r>
        <w:rPr>
          <w:rFonts w:hint="default" w:asciiTheme="minorAscii" w:hAnsiTheme="minorAscii"/>
          <w:spacing w:val="40"/>
        </w:rPr>
        <w:t xml:space="preserve"> </w:t>
      </w:r>
      <w:r>
        <w:rPr>
          <w:rFonts w:hint="default" w:asciiTheme="minorAscii" w:hAnsiTheme="minorAscii"/>
          <w:spacing w:val="-2"/>
        </w:rPr>
        <w:t>under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this</w:t>
      </w:r>
      <w:r>
        <w:rPr>
          <w:rFonts w:hint="default" w:asciiTheme="minorAscii" w:hAnsiTheme="minorAscii"/>
          <w:spacing w:val="31"/>
        </w:rPr>
        <w:t xml:space="preserve"> </w:t>
      </w:r>
      <w:r>
        <w:rPr>
          <w:rFonts w:hint="default" w:asciiTheme="minorAscii" w:hAnsiTheme="minorAscii"/>
          <w:spacing w:val="-2"/>
        </w:rPr>
        <w:t>Agreement</w:t>
      </w:r>
      <w:r>
        <w:rPr>
          <w:rFonts w:hint="default" w:asciiTheme="minorAscii" w:hAnsiTheme="minorAscii"/>
          <w:spacing w:val="3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at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Premises</w:t>
      </w:r>
      <w:r>
        <w:rPr>
          <w:rFonts w:hint="default" w:asciiTheme="minorAscii" w:hAnsiTheme="minorAscii"/>
          <w:spacing w:val="3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comply</w:t>
      </w:r>
      <w:r>
        <w:rPr>
          <w:rFonts w:hint="default" w:asciiTheme="minorAscii" w:hAnsiTheme="minorAscii"/>
          <w:spacing w:val="36"/>
        </w:rPr>
        <w:t xml:space="preserve"> </w:t>
      </w:r>
      <w:r>
        <w:rPr>
          <w:rFonts w:hint="default" w:asciiTheme="minorAscii" w:hAnsiTheme="minorAscii"/>
          <w:spacing w:val="-1"/>
        </w:rPr>
        <w:t>with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1"/>
        </w:rPr>
        <w:t>all</w:t>
      </w:r>
      <w:r>
        <w:rPr>
          <w:rFonts w:hint="default" w:asciiTheme="minorAscii" w:hAnsiTheme="minorAscii"/>
          <w:spacing w:val="4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relevant  he</w:t>
      </w:r>
      <w:r>
        <w:rPr>
          <w:rFonts w:hint="default" w:asciiTheme="minorAscii" w:hAnsiTheme="minorAscii"/>
          <w:spacing w:val="-2"/>
        </w:rPr>
        <w:t>alth,</w:t>
      </w:r>
      <w:r>
        <w:rPr>
          <w:rFonts w:hint="default" w:asciiTheme="minorAscii" w:hAnsiTheme="minorAscii"/>
          <w:spacing w:val="41"/>
        </w:rPr>
        <w:t xml:space="preserve"> </w:t>
      </w:r>
      <w:r>
        <w:rPr>
          <w:rFonts w:hint="default" w:asciiTheme="minorAscii" w:hAnsiTheme="minorAscii"/>
          <w:spacing w:val="-2"/>
        </w:rPr>
        <w:t>safety</w:t>
      </w:r>
      <w:r>
        <w:rPr>
          <w:rFonts w:hint="default" w:asciiTheme="minorAscii" w:hAnsiTheme="minorAscii"/>
          <w:spacing w:val="4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4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environmental</w:t>
      </w:r>
      <w:r>
        <w:rPr>
          <w:rFonts w:hint="default" w:asciiTheme="minorAscii" w:hAnsiTheme="minorAscii"/>
          <w:spacing w:val="46"/>
        </w:rPr>
        <w:t xml:space="preserve"> </w:t>
      </w:r>
      <w:r>
        <w:rPr>
          <w:rFonts w:hint="default" w:asciiTheme="minorAscii" w:hAnsiTheme="minorAscii"/>
          <w:spacing w:val="-2"/>
        </w:rPr>
        <w:t>legislation</w:t>
      </w:r>
      <w:r>
        <w:rPr>
          <w:rFonts w:hint="default" w:asciiTheme="minorAscii" w:hAnsiTheme="minorAscii"/>
          <w:spacing w:val="4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2"/>
        </w:rPr>
        <w:t>guidelines</w:t>
      </w:r>
      <w:r>
        <w:rPr>
          <w:rFonts w:hint="default" w:asciiTheme="minorAscii" w:hAnsiTheme="minorAscii"/>
          <w:spacing w:val="3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adopt</w:t>
      </w:r>
      <w:r>
        <w:rPr>
          <w:rFonts w:hint="default" w:asciiTheme="minorAscii" w:hAnsiTheme="minorAscii"/>
          <w:spacing w:val="53"/>
        </w:rPr>
        <w:t xml:space="preserve"> </w:t>
      </w:r>
      <w:r>
        <w:rPr>
          <w:rFonts w:hint="default" w:asciiTheme="minorAscii" w:hAnsiTheme="minorAscii"/>
          <w:spacing w:val="-2"/>
        </w:rPr>
        <w:t>proper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working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practices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accordance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with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6"/>
        </w:rPr>
        <w:t xml:space="preserve"> </w:t>
      </w:r>
      <w:r>
        <w:rPr>
          <w:rFonts w:hint="default" w:asciiTheme="minorAscii" w:hAnsiTheme="minorAscii"/>
          <w:spacing w:val="-2"/>
        </w:rPr>
        <w:t>Licensor’s</w:t>
      </w:r>
      <w:r>
        <w:rPr>
          <w:rFonts w:hint="default" w:asciiTheme="minorAscii" w:hAnsiTheme="minorAscii"/>
          <w:spacing w:val="36"/>
        </w:rPr>
        <w:t xml:space="preserve"> </w:t>
      </w:r>
      <w:r>
        <w:rPr>
          <w:rFonts w:hint="default" w:asciiTheme="minorAscii" w:hAnsiTheme="minorAscii"/>
          <w:spacing w:val="-2"/>
        </w:rPr>
        <w:t>Health,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Safety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35"/>
        </w:rPr>
        <w:t xml:space="preserve"> </w:t>
      </w:r>
      <w:r>
        <w:rPr>
          <w:rFonts w:hint="default" w:asciiTheme="minorAscii" w:hAnsiTheme="minorAscii"/>
          <w:spacing w:val="-2"/>
        </w:rPr>
        <w:t>Environmental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Objectives</w:t>
      </w:r>
      <w:r>
        <w:rPr>
          <w:rFonts w:hint="default" w:asciiTheme="minorAscii" w:hAnsiTheme="minorAscii"/>
          <w:spacing w:val="4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Policy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(summary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given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Schedule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III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this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Agreement)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respective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rights,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duties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responsibilities of 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Licenso</w:t>
      </w:r>
      <w:r>
        <w:rPr>
          <w:rFonts w:hint="default" w:asciiTheme="minorAscii" w:hAnsiTheme="minorAscii"/>
          <w:spacing w:val="-2"/>
        </w:rPr>
        <w:t>r and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Licensee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respect of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health and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safety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as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set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out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Schedule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I to this Agreement.</w:t>
      </w:r>
    </w:p>
    <w:p>
      <w:pPr>
        <w:pStyle w:val="2"/>
        <w:spacing w:before="179" w:line="188" w:lineRule="auto"/>
        <w:ind w:left="60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3.4     The</w:t>
      </w:r>
      <w:r>
        <w:rPr>
          <w:rFonts w:hint="default" w:asciiTheme="minorAscii" w:hAnsiTheme="minorAscii"/>
          <w:spacing w:val="33"/>
        </w:rPr>
        <w:t xml:space="preserve"> </w:t>
      </w:r>
      <w:r>
        <w:rPr>
          <w:rFonts w:hint="default" w:asciiTheme="minorAscii" w:hAnsiTheme="minorAscii"/>
          <w:spacing w:val="-2"/>
        </w:rPr>
        <w:t>Licensee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do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act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or thing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which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may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hinder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prevent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from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carrying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out</w:t>
      </w:r>
    </w:p>
    <w:p>
      <w:pPr>
        <w:pStyle w:val="2"/>
        <w:spacing w:before="59" w:line="388" w:lineRule="exact"/>
        <w:ind w:left="1174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  <w:position w:val="16"/>
        </w:rPr>
        <w:t>its duties as a</w:t>
      </w:r>
      <w:r>
        <w:rPr>
          <w:rFonts w:hint="default" w:asciiTheme="minorAscii" w:hAnsiTheme="minorAscii"/>
          <w:spacing w:val="10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General</w:t>
      </w:r>
      <w:r>
        <w:rPr>
          <w:rFonts w:hint="default" w:asciiTheme="minorAscii" w:hAnsiTheme="minorAscii"/>
          <w:spacing w:val="17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Lighthouse Aut</w:t>
      </w:r>
      <w:r>
        <w:rPr>
          <w:rFonts w:hint="default" w:asciiTheme="minorAscii" w:hAnsiTheme="minorAscii"/>
          <w:spacing w:val="-2"/>
          <w:position w:val="16"/>
        </w:rPr>
        <w:t>hority</w:t>
      </w:r>
      <w:r>
        <w:rPr>
          <w:rFonts w:hint="default" w:asciiTheme="minorAscii" w:hAnsiTheme="minorAscii"/>
          <w:spacing w:val="16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in</w:t>
      </w:r>
      <w:r>
        <w:rPr>
          <w:rFonts w:hint="default" w:asciiTheme="minorAscii" w:hAnsiTheme="minorAscii"/>
          <w:spacing w:val="16"/>
          <w:w w:val="101"/>
          <w:position w:val="16"/>
        </w:rPr>
        <w:t xml:space="preserve"> </w:t>
      </w:r>
      <w:r>
        <w:rPr>
          <w:rFonts w:hint="default" w:asciiTheme="minorAscii" w:hAnsiTheme="minorAscii"/>
          <w:spacing w:val="-2"/>
          <w:position w:val="16"/>
        </w:rPr>
        <w:t>particular:</w:t>
      </w:r>
    </w:p>
    <w:p>
      <w:pPr>
        <w:pStyle w:val="2"/>
        <w:spacing w:before="1" w:line="187" w:lineRule="auto"/>
        <w:ind w:left="1171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3.4.1        not obscure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light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1"/>
        </w:rPr>
        <w:t>from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any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its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lighthouses.</w:t>
      </w:r>
    </w:p>
    <w:p>
      <w:pPr>
        <w:pStyle w:val="2"/>
        <w:spacing w:before="176" w:line="188" w:lineRule="auto"/>
        <w:ind w:left="1171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3.4.2        not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interfere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any way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whatsoever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with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any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signals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emitted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from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or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transmitted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</w:p>
    <w:p>
      <w:pPr>
        <w:pStyle w:val="2"/>
        <w:spacing w:before="59" w:line="214" w:lineRule="auto"/>
        <w:ind w:left="2029" w:right="770" w:hanging="13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Licensor's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premises,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having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absolute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power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determi</w:t>
      </w:r>
      <w:r>
        <w:rPr>
          <w:rFonts w:hint="default" w:asciiTheme="minorAscii" w:hAnsiTheme="minorAscii"/>
          <w:spacing w:val="-3"/>
        </w:rPr>
        <w:t>ne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3"/>
        </w:rPr>
        <w:t>what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is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3"/>
        </w:rPr>
        <w:t>or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3"/>
        </w:rPr>
        <w:t>is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likely to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be the cause o</w:t>
      </w:r>
      <w:r>
        <w:rPr>
          <w:rFonts w:hint="default" w:asciiTheme="minorAscii" w:hAnsiTheme="minorAscii"/>
          <w:spacing w:val="-2"/>
        </w:rPr>
        <w:t>f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interference.</w:t>
      </w:r>
    </w:p>
    <w:p>
      <w:pPr>
        <w:pStyle w:val="2"/>
        <w:spacing w:before="177" w:line="223" w:lineRule="auto"/>
        <w:ind w:left="1164" w:right="769" w:hanging="55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3.5      If in the opinion of 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Licensor the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Equipme</w:t>
      </w:r>
      <w:r>
        <w:rPr>
          <w:rFonts w:hint="default" w:asciiTheme="minorAscii" w:hAnsiTheme="minorAscii"/>
          <w:spacing w:val="-2"/>
        </w:rPr>
        <w:t>nt causes or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is suspected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causing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interference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the  Licensor's  ai</w:t>
      </w:r>
      <w:r>
        <w:rPr>
          <w:rFonts w:hint="default" w:asciiTheme="minorAscii" w:hAnsiTheme="minorAscii"/>
          <w:spacing w:val="-2"/>
        </w:rPr>
        <w:t>ds</w:t>
      </w:r>
      <w:r>
        <w:rPr>
          <w:rFonts w:hint="default" w:asciiTheme="minorAscii" w:hAnsiTheme="minorAscii"/>
          <w:spacing w:val="3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  navigation  or</w:t>
      </w:r>
      <w:r>
        <w:rPr>
          <w:rFonts w:hint="default" w:asciiTheme="minorAscii" w:hAnsiTheme="minorAscii"/>
          <w:spacing w:val="4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4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other</w:t>
      </w:r>
      <w:r>
        <w:rPr>
          <w:rFonts w:hint="default" w:asciiTheme="minorAscii" w:hAnsiTheme="minorAscii"/>
          <w:spacing w:val="44"/>
        </w:rPr>
        <w:t xml:space="preserve"> </w:t>
      </w:r>
      <w:r>
        <w:rPr>
          <w:rFonts w:hint="default" w:asciiTheme="minorAscii" w:hAnsiTheme="minorAscii"/>
          <w:spacing w:val="-2"/>
        </w:rPr>
        <w:t>equipment</w:t>
      </w:r>
      <w:r>
        <w:rPr>
          <w:rFonts w:hint="default" w:asciiTheme="minorAscii" w:hAnsiTheme="minorAscii"/>
          <w:spacing w:val="38"/>
        </w:rPr>
        <w:t xml:space="preserve"> </w:t>
      </w:r>
      <w:r>
        <w:rPr>
          <w:rFonts w:hint="default" w:asciiTheme="minorAscii" w:hAnsiTheme="minorAscii"/>
          <w:spacing w:val="-2"/>
        </w:rPr>
        <w:t>the  Licensee  shall  be  required  to</w:t>
      </w:r>
      <w:r>
        <w:rPr>
          <w:rFonts w:hint="default" w:asciiTheme="minorAscii" w:hAnsiTheme="minorAscii"/>
          <w:spacing w:val="45"/>
        </w:rPr>
        <w:t xml:space="preserve"> </w:t>
      </w:r>
      <w:r>
        <w:rPr>
          <w:rFonts w:hint="default" w:asciiTheme="minorAscii" w:hAnsiTheme="minorAscii"/>
          <w:spacing w:val="-2"/>
        </w:rPr>
        <w:t>cease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operation of the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Equipment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immediately.</w:t>
      </w:r>
    </w:p>
    <w:p>
      <w:pPr>
        <w:pStyle w:val="2"/>
        <w:spacing w:before="179" w:line="214" w:lineRule="auto"/>
        <w:ind w:left="1170" w:right="771" w:hanging="56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3.6     The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Licensee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sha</w:t>
      </w:r>
      <w:r>
        <w:rPr>
          <w:rFonts w:hint="default" w:asciiTheme="minorAscii" w:hAnsiTheme="minorAscii"/>
          <w:spacing w:val="-2"/>
        </w:rPr>
        <w:t>ll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keep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areas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occupied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Equipment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clean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tidy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let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materials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accumulate which could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present a fire safety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or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h</w:t>
      </w:r>
      <w:r>
        <w:rPr>
          <w:rFonts w:hint="default" w:asciiTheme="minorAscii" w:hAnsiTheme="minorAscii"/>
          <w:spacing w:val="-2"/>
        </w:rPr>
        <w:t>ealth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hazard.</w:t>
      </w:r>
    </w:p>
    <w:p>
      <w:pPr>
        <w:spacing w:line="214" w:lineRule="auto"/>
        <w:rPr>
          <w:rFonts w:hint="default" w:asciiTheme="minorAscii" w:hAnsiTheme="minorAscii"/>
        </w:rPr>
        <w:sectPr>
          <w:footerReference r:id="rId51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pStyle w:val="2"/>
        <w:spacing w:before="7" w:line="188" w:lineRule="auto"/>
        <w:ind w:left="606"/>
        <w:rPr>
          <w:rFonts w:hint="default" w:asciiTheme="minorAscii" w:hAnsiTheme="minorAscii"/>
        </w:rPr>
      </w:pPr>
      <w:bookmarkStart w:id="43" w:name="bookmark105"/>
      <w:bookmarkEnd w:id="43"/>
      <w:r>
        <w:rPr>
          <w:rFonts w:hint="default" w:asciiTheme="minorAscii" w:hAnsiTheme="minorAscii"/>
          <w:spacing w:val="-1"/>
        </w:rPr>
        <w:t>3.7     The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Licensor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Licensee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hereby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agree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declare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as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follows:</w:t>
      </w:r>
    </w:p>
    <w:p>
      <w:pPr>
        <w:pStyle w:val="2"/>
        <w:spacing w:before="178" w:line="188" w:lineRule="auto"/>
        <w:ind w:left="1172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3.7.1        that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it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is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1"/>
        </w:rPr>
        <w:t>not the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intention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either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of them to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creat</w:t>
      </w:r>
      <w:r>
        <w:rPr>
          <w:rFonts w:hint="default" w:asciiTheme="minorAscii" w:hAnsiTheme="minorAscii"/>
          <w:spacing w:val="-2"/>
        </w:rPr>
        <w:t>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this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Agreement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relationship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</w:p>
    <w:p>
      <w:pPr>
        <w:pStyle w:val="2"/>
        <w:spacing w:before="59" w:line="187" w:lineRule="auto"/>
        <w:ind w:left="203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landlord and tenant.</w:t>
      </w:r>
    </w:p>
    <w:p>
      <w:pPr>
        <w:pStyle w:val="2"/>
        <w:spacing w:before="178" w:line="188" w:lineRule="auto"/>
        <w:ind w:left="1172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3.7.2        that  lega</w:t>
      </w:r>
      <w:r>
        <w:rPr>
          <w:rFonts w:hint="default" w:asciiTheme="minorAscii" w:hAnsiTheme="minorAscii"/>
          <w:spacing w:val="-2"/>
        </w:rPr>
        <w:t>l  possession  and  control</w:t>
      </w:r>
      <w:r>
        <w:rPr>
          <w:rFonts w:hint="default" w:asciiTheme="minorAscii" w:hAnsiTheme="minorAscii"/>
          <w:spacing w:val="3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33"/>
        </w:rPr>
        <w:t xml:space="preserve"> </w:t>
      </w:r>
      <w:r>
        <w:rPr>
          <w:rFonts w:hint="default" w:asciiTheme="minorAscii" w:hAnsiTheme="minorAscii"/>
          <w:spacing w:val="-2"/>
        </w:rPr>
        <w:t>the  Premises</w:t>
      </w:r>
      <w:r>
        <w:rPr>
          <w:rFonts w:hint="default" w:asciiTheme="minorAscii" w:hAnsiTheme="minorAscii"/>
          <w:spacing w:val="41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4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at</w:t>
      </w:r>
      <w:r>
        <w:rPr>
          <w:rFonts w:hint="default" w:asciiTheme="minorAscii" w:hAnsiTheme="minorAscii"/>
          <w:spacing w:val="4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all</w:t>
      </w:r>
      <w:r>
        <w:rPr>
          <w:rFonts w:hint="default" w:asciiTheme="minorAscii" w:hAnsiTheme="minorAscii"/>
          <w:spacing w:val="35"/>
        </w:rPr>
        <w:t xml:space="preserve"> </w:t>
      </w:r>
      <w:r>
        <w:rPr>
          <w:rFonts w:hint="default" w:asciiTheme="minorAscii" w:hAnsiTheme="minorAscii"/>
          <w:spacing w:val="-2"/>
        </w:rPr>
        <w:t>times  remain</w:t>
      </w:r>
      <w:r>
        <w:rPr>
          <w:rFonts w:hint="default" w:asciiTheme="minorAscii" w:hAnsiTheme="minorAscii"/>
          <w:spacing w:val="35"/>
        </w:rPr>
        <w:t xml:space="preserve"> </w:t>
      </w:r>
      <w:r>
        <w:rPr>
          <w:rFonts w:hint="default" w:asciiTheme="minorAscii" w:hAnsiTheme="minorAscii"/>
          <w:spacing w:val="-2"/>
        </w:rPr>
        <w:t>vested  in</w:t>
      </w:r>
      <w:r>
        <w:rPr>
          <w:rFonts w:hint="default" w:asciiTheme="minorAscii" w:hAnsiTheme="minorAscii"/>
          <w:spacing w:val="35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</w:p>
    <w:p>
      <w:pPr>
        <w:pStyle w:val="2"/>
        <w:spacing w:before="59" w:line="187" w:lineRule="auto"/>
        <w:ind w:left="2032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Licensor and the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Licensee shall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not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 xml:space="preserve">hereby </w:t>
      </w:r>
      <w:r>
        <w:rPr>
          <w:rFonts w:hint="default" w:asciiTheme="minorAscii" w:hAnsiTheme="minorAscii"/>
          <w:spacing w:val="-2"/>
        </w:rPr>
        <w:t>acquire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any estate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interest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2"/>
        </w:rPr>
        <w:t>therein.</w:t>
      </w:r>
    </w:p>
    <w:p>
      <w:pPr>
        <w:pStyle w:val="2"/>
        <w:spacing w:before="179" w:line="188" w:lineRule="auto"/>
        <w:ind w:left="1172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3.7.3        that the extent of the Premis</w:t>
      </w:r>
      <w:r>
        <w:rPr>
          <w:rFonts w:hint="default" w:asciiTheme="minorAscii" w:hAnsiTheme="minorAscii"/>
          <w:spacing w:val="-2"/>
        </w:rPr>
        <w:t>es to be occupied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by the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Equipment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be that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as the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</w:p>
    <w:p>
      <w:pPr>
        <w:pStyle w:val="2"/>
        <w:spacing w:before="59" w:line="395" w:lineRule="exact"/>
        <w:ind w:left="203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  <w:position w:val="17"/>
        </w:rPr>
        <w:t>may determine from time to</w:t>
      </w:r>
      <w:r>
        <w:rPr>
          <w:rFonts w:hint="default" w:asciiTheme="minorAscii" w:hAnsiTheme="minorAscii"/>
          <w:spacing w:val="14"/>
          <w:position w:val="17"/>
        </w:rPr>
        <w:t xml:space="preserve"> </w:t>
      </w:r>
      <w:r>
        <w:rPr>
          <w:rFonts w:hint="default" w:asciiTheme="minorAscii" w:hAnsiTheme="minorAscii"/>
          <w:spacing w:val="-1"/>
          <w:position w:val="17"/>
        </w:rPr>
        <w:t>time</w:t>
      </w:r>
    </w:p>
    <w:p>
      <w:pPr>
        <w:pStyle w:val="2"/>
        <w:spacing w:line="179" w:lineRule="auto"/>
        <w:ind w:left="34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4.        INSTALLATION AND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REMOVAL</w:t>
      </w:r>
    </w:p>
    <w:p>
      <w:pPr>
        <w:pStyle w:val="2"/>
        <w:spacing w:before="178" w:line="223" w:lineRule="auto"/>
        <w:ind w:left="1177" w:right="770" w:hanging="57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4.1     The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Licensee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shall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submit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writing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a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specification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for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Equipment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met</w:t>
      </w:r>
      <w:r>
        <w:rPr>
          <w:rFonts w:hint="default" w:asciiTheme="minorAscii" w:hAnsiTheme="minorAscii"/>
          <w:spacing w:val="-2"/>
        </w:rPr>
        <w:t>hod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installation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known collectively as ‘the Works’ to the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Licensor's Asset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Mana</w:t>
      </w:r>
      <w:r>
        <w:rPr>
          <w:rFonts w:hint="default" w:asciiTheme="minorAscii" w:hAnsiTheme="minorAscii"/>
          <w:spacing w:val="-2"/>
        </w:rPr>
        <w:t>ger at Trinity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House, The Quay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Harwich,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Essex, CO12 3JW for approval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prior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1"/>
        </w:rPr>
        <w:t>to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installatio</w:t>
      </w:r>
      <w:r>
        <w:rPr>
          <w:rFonts w:hint="default" w:asciiTheme="minorAscii" w:hAnsiTheme="minorAscii"/>
          <w:spacing w:val="-2"/>
        </w:rPr>
        <w:t>n.</w:t>
      </w:r>
    </w:p>
    <w:p>
      <w:pPr>
        <w:pStyle w:val="2"/>
        <w:spacing w:before="180" w:line="187" w:lineRule="auto"/>
        <w:ind w:left="60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4.2     The  Works</w:t>
      </w:r>
      <w:r>
        <w:rPr>
          <w:rFonts w:hint="default" w:asciiTheme="minorAscii" w:hAnsiTheme="minorAscii"/>
          <w:spacing w:val="12"/>
        </w:rPr>
        <w:t xml:space="preserve">  </w:t>
      </w:r>
      <w:r>
        <w:rPr>
          <w:rFonts w:hint="default" w:asciiTheme="minorAscii" w:hAnsiTheme="minorAscii"/>
          <w:spacing w:val="-1"/>
        </w:rPr>
        <w:t>must</w:t>
      </w:r>
      <w:r>
        <w:rPr>
          <w:rFonts w:hint="default" w:asciiTheme="minorAscii" w:hAnsiTheme="minorAscii"/>
          <w:spacing w:val="3"/>
        </w:rPr>
        <w:t xml:space="preserve">  </w:t>
      </w:r>
      <w:r>
        <w:rPr>
          <w:rFonts w:hint="default" w:asciiTheme="minorAscii" w:hAnsiTheme="minorAscii"/>
          <w:spacing w:val="-1"/>
        </w:rPr>
        <w:t>comply</w:t>
      </w:r>
      <w:r>
        <w:rPr>
          <w:rFonts w:hint="default" w:asciiTheme="minorAscii" w:hAnsiTheme="minorAscii"/>
          <w:spacing w:val="1"/>
        </w:rPr>
        <w:t xml:space="preserve">  </w:t>
      </w:r>
      <w:r>
        <w:rPr>
          <w:rFonts w:hint="default" w:asciiTheme="minorAscii" w:hAnsiTheme="minorAscii"/>
          <w:spacing w:val="-1"/>
        </w:rPr>
        <w:t>with  the  Third</w:t>
      </w:r>
      <w:r>
        <w:rPr>
          <w:rFonts w:hint="default" w:asciiTheme="minorAscii" w:hAnsiTheme="minorAscii"/>
          <w:spacing w:val="6"/>
        </w:rPr>
        <w:t xml:space="preserve">  </w:t>
      </w:r>
      <w:r>
        <w:rPr>
          <w:rFonts w:hint="default" w:asciiTheme="minorAscii" w:hAnsiTheme="minorAscii"/>
          <w:spacing w:val="-1"/>
        </w:rPr>
        <w:t>Party  Temporary</w:t>
      </w:r>
      <w:r>
        <w:rPr>
          <w:rFonts w:hint="default" w:asciiTheme="minorAscii" w:hAnsiTheme="minorAscii"/>
          <w:spacing w:val="7"/>
        </w:rPr>
        <w:t xml:space="preserve">  </w:t>
      </w:r>
      <w:r>
        <w:rPr>
          <w:rFonts w:hint="default" w:asciiTheme="minorAscii" w:hAnsiTheme="minorAscii"/>
          <w:spacing w:val="-1"/>
        </w:rPr>
        <w:t>Installation</w:t>
      </w:r>
      <w:r>
        <w:rPr>
          <w:rFonts w:hint="default" w:asciiTheme="minorAscii" w:hAnsiTheme="minorAscii"/>
          <w:spacing w:val="8"/>
        </w:rPr>
        <w:t xml:space="preserve">  </w:t>
      </w:r>
      <w:r>
        <w:rPr>
          <w:rFonts w:hint="default" w:asciiTheme="minorAscii" w:hAnsiTheme="minorAscii"/>
          <w:spacing w:val="-1"/>
        </w:rPr>
        <w:t>Requirements</w:t>
      </w:r>
      <w:r>
        <w:rPr>
          <w:rFonts w:hint="default" w:asciiTheme="minorAscii" w:hAnsiTheme="minorAscii"/>
          <w:spacing w:val="3"/>
        </w:rPr>
        <w:t xml:space="preserve">  </w:t>
      </w:r>
      <w:r>
        <w:rPr>
          <w:rFonts w:hint="default" w:asciiTheme="minorAscii" w:hAnsiTheme="minorAscii"/>
          <w:spacing w:val="-1"/>
        </w:rPr>
        <w:t>described</w:t>
      </w:r>
      <w:r>
        <w:rPr>
          <w:rFonts w:hint="default" w:asciiTheme="minorAscii" w:hAnsiTheme="minorAscii"/>
          <w:spacing w:val="3"/>
        </w:rPr>
        <w:t xml:space="preserve">  </w:t>
      </w:r>
      <w:r>
        <w:rPr>
          <w:rFonts w:hint="default" w:asciiTheme="minorAscii" w:hAnsiTheme="minorAscii"/>
          <w:spacing w:val="-1"/>
        </w:rPr>
        <w:t>at</w:t>
      </w:r>
    </w:p>
    <w:p>
      <w:pPr>
        <w:pStyle w:val="2"/>
        <w:spacing w:before="59" w:line="389" w:lineRule="exact"/>
        <w:ind w:left="116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  <w:position w:val="16"/>
        </w:rPr>
        <w:t>Schedule</w:t>
      </w:r>
      <w:r>
        <w:rPr>
          <w:rFonts w:hint="default" w:asciiTheme="minorAscii" w:hAnsiTheme="minorAscii"/>
          <w:spacing w:val="21"/>
          <w:position w:val="16"/>
        </w:rPr>
        <w:t xml:space="preserve"> </w:t>
      </w:r>
      <w:r>
        <w:rPr>
          <w:rFonts w:hint="default" w:asciiTheme="minorAscii" w:hAnsiTheme="minorAscii"/>
          <w:spacing w:val="-1"/>
          <w:position w:val="16"/>
        </w:rPr>
        <w:t>II to this Agreement.</w:t>
      </w:r>
    </w:p>
    <w:p>
      <w:pPr>
        <w:pStyle w:val="2"/>
        <w:spacing w:before="1" w:line="186" w:lineRule="auto"/>
        <w:ind w:left="60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4.3</w:t>
      </w:r>
      <w:r>
        <w:rPr>
          <w:rFonts w:hint="default" w:asciiTheme="minorAscii" w:hAnsiTheme="minorAscii"/>
          <w:spacing w:val="7"/>
        </w:rPr>
        <w:t xml:space="preserve">     </w:t>
      </w:r>
      <w:r>
        <w:rPr>
          <w:rFonts w:hint="default" w:asciiTheme="minorAscii" w:hAnsiTheme="minorAscii"/>
          <w:spacing w:val="-2"/>
        </w:rPr>
        <w:t>The Works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may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pro</w:t>
      </w:r>
      <w:r>
        <w:rPr>
          <w:rFonts w:hint="default" w:asciiTheme="minorAscii" w:hAnsiTheme="minorAscii"/>
          <w:spacing w:val="-3"/>
        </w:rPr>
        <w:t>ceed:</w:t>
      </w:r>
    </w:p>
    <w:p>
      <w:pPr>
        <w:pStyle w:val="2"/>
        <w:spacing w:before="180" w:line="187" w:lineRule="auto"/>
        <w:ind w:left="116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4.3.1        until approval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is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1"/>
        </w:rPr>
        <w:t>given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1"/>
        </w:rPr>
        <w:t>writing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Licensor.</w:t>
      </w:r>
    </w:p>
    <w:p>
      <w:pPr>
        <w:pStyle w:val="2"/>
        <w:spacing w:before="178" w:line="188" w:lineRule="auto"/>
        <w:ind w:left="116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4.3.2        unless an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authorised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representative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of the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Licensor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</w:t>
      </w:r>
      <w:r>
        <w:rPr>
          <w:rFonts w:hint="default" w:asciiTheme="minorAscii" w:hAnsiTheme="minorAscii"/>
          <w:spacing w:val="-2"/>
        </w:rPr>
        <w:t>s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present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at 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Premises.</w:t>
      </w:r>
    </w:p>
    <w:p>
      <w:pPr>
        <w:pStyle w:val="2"/>
        <w:spacing w:before="176" w:line="214" w:lineRule="auto"/>
        <w:ind w:left="1177" w:right="773" w:hanging="57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4.4     Any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1"/>
        </w:rPr>
        <w:t>variation to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1"/>
        </w:rPr>
        <w:t>Works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may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only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be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made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1"/>
        </w:rPr>
        <w:t>with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prior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1"/>
        </w:rPr>
        <w:t>writ</w:t>
      </w:r>
      <w:r>
        <w:rPr>
          <w:rFonts w:hint="default" w:asciiTheme="minorAscii" w:hAnsiTheme="minorAscii"/>
          <w:spacing w:val="-2"/>
        </w:rPr>
        <w:t>ten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approval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of 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be subject to the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provisions of this Agreement.</w:t>
      </w:r>
    </w:p>
    <w:p>
      <w:pPr>
        <w:pStyle w:val="2"/>
        <w:spacing w:before="179" w:line="214" w:lineRule="auto"/>
        <w:ind w:left="600" w:right="773"/>
        <w:jc w:val="right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4.5     The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Works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will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carried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out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by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License</w:t>
      </w:r>
      <w:r>
        <w:rPr>
          <w:rFonts w:hint="default" w:asciiTheme="minorAscii" w:hAnsiTheme="minorAscii"/>
          <w:spacing w:val="-2"/>
        </w:rPr>
        <w:t>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at the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expense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of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Licensee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who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responsible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for and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meet the cost of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making good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any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damage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howsoe</w:t>
      </w:r>
      <w:r>
        <w:rPr>
          <w:rFonts w:hint="default" w:asciiTheme="minorAscii" w:hAnsiTheme="minorAscii"/>
          <w:spacing w:val="-2"/>
        </w:rPr>
        <w:t>ver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caused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property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of 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Licensor.</w:t>
      </w:r>
    </w:p>
    <w:p>
      <w:pPr>
        <w:pStyle w:val="2"/>
        <w:spacing w:before="178" w:line="223" w:lineRule="auto"/>
        <w:ind w:left="1171" w:right="769" w:hanging="571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4.6     The  Equipment  shall  r</w:t>
      </w:r>
      <w:r>
        <w:rPr>
          <w:rFonts w:hint="default" w:asciiTheme="minorAscii" w:hAnsiTheme="minorAscii"/>
          <w:spacing w:val="-2"/>
        </w:rPr>
        <w:t>emain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the  property  and  responsibility</w:t>
      </w:r>
      <w:r>
        <w:rPr>
          <w:rFonts w:hint="default" w:asciiTheme="minorAscii" w:hAnsiTheme="minorAscii"/>
          <w:spacing w:val="3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2"/>
        </w:rPr>
        <w:t>the  Licensee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who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2"/>
        </w:rPr>
        <w:t>shall  remove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Equipment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on the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expiration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of this Agreement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howsoever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arising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1"/>
        </w:rPr>
        <w:t>meet the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cost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maki</w:t>
      </w:r>
      <w:r>
        <w:rPr>
          <w:rFonts w:hint="default" w:asciiTheme="minorAscii" w:hAnsiTheme="minorAscii"/>
          <w:spacing w:val="-2"/>
        </w:rPr>
        <w:t>ng good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at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its expense any damage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howsoever caused to 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prope</w:t>
      </w:r>
      <w:r>
        <w:rPr>
          <w:rFonts w:hint="default" w:asciiTheme="minorAscii" w:hAnsiTheme="minorAscii"/>
          <w:spacing w:val="-2"/>
        </w:rPr>
        <w:t>rty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Licensor.</w:t>
      </w:r>
    </w:p>
    <w:p>
      <w:pPr>
        <w:pStyle w:val="2"/>
        <w:spacing w:before="188" w:line="179" w:lineRule="auto"/>
        <w:ind w:left="3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5.        ACCESS</w:t>
      </w:r>
    </w:p>
    <w:p>
      <w:pPr>
        <w:pStyle w:val="2"/>
        <w:spacing w:before="103" w:line="248" w:lineRule="auto"/>
        <w:ind w:left="1180" w:right="775" w:hanging="574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5.1     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Licensee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1"/>
        </w:rPr>
        <w:t>and/or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its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servants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agents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shall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only visit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Prem</w:t>
      </w:r>
      <w:r>
        <w:rPr>
          <w:rFonts w:hint="default" w:asciiTheme="minorAscii" w:hAnsiTheme="minorAscii"/>
          <w:spacing w:val="-2"/>
        </w:rPr>
        <w:t>ises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2"/>
        </w:rPr>
        <w:t>with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prior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approval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-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Licensor.</w:t>
      </w:r>
    </w:p>
    <w:p>
      <w:pPr>
        <w:pStyle w:val="2"/>
        <w:spacing w:before="176" w:line="214" w:lineRule="auto"/>
        <w:ind w:left="1178" w:right="771" w:hanging="572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5.2      Routine visits to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Premises for the taking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readings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maintenance of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Equipment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sh</w:t>
      </w:r>
      <w:r>
        <w:rPr>
          <w:rFonts w:hint="default" w:asciiTheme="minorAscii" w:hAnsiTheme="minorAscii"/>
          <w:spacing w:val="-2"/>
        </w:rPr>
        <w:t>all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take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place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at such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intervals as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may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 agreed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between the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parties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in writing.</w:t>
      </w:r>
    </w:p>
    <w:p>
      <w:pPr>
        <w:pStyle w:val="2"/>
        <w:spacing w:before="178" w:line="223" w:lineRule="auto"/>
        <w:ind w:left="1165" w:right="770" w:hanging="55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5.3      In the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event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an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emergency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visit to the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1"/>
        </w:rPr>
        <w:t>Premises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being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requ</w:t>
      </w:r>
      <w:r>
        <w:rPr>
          <w:rFonts w:hint="default" w:asciiTheme="minorAscii" w:hAnsiTheme="minorAscii"/>
          <w:spacing w:val="-2"/>
        </w:rPr>
        <w:t>ired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Licensee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first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contact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Licensor's Operations and Planning Centre at Trinity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House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Depot,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Harw</w:t>
      </w:r>
      <w:r>
        <w:rPr>
          <w:rFonts w:hint="default" w:asciiTheme="minorAscii" w:hAnsiTheme="minorAscii"/>
          <w:spacing w:val="-2"/>
        </w:rPr>
        <w:t>ich (telephone 01255 245 012)</w:t>
      </w:r>
      <w:r>
        <w:rPr>
          <w:rFonts w:hint="default" w:asciiTheme="minorAscii" w:hAnsiTheme="minorAscii"/>
        </w:rPr>
        <w:t xml:space="preserve"> to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</w:rPr>
        <w:t>agree a suitable t</w:t>
      </w:r>
      <w:r>
        <w:rPr>
          <w:rFonts w:hint="default" w:asciiTheme="minorAscii" w:hAnsiTheme="minorAscii"/>
          <w:spacing w:val="-1"/>
        </w:rPr>
        <w:t>ime for the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emergency visit.</w:t>
      </w:r>
    </w:p>
    <w:p>
      <w:pPr>
        <w:pStyle w:val="2"/>
        <w:spacing w:before="178" w:line="188" w:lineRule="auto"/>
        <w:ind w:left="60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5.4     The  Licensee  shall  no</w:t>
      </w:r>
      <w:r>
        <w:rPr>
          <w:rFonts w:hint="default" w:asciiTheme="minorAscii" w:hAnsiTheme="minorAscii"/>
          <w:spacing w:val="-2"/>
        </w:rPr>
        <w:t>t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visit</w:t>
      </w:r>
      <w:r>
        <w:rPr>
          <w:rFonts w:hint="default" w:asciiTheme="minorAscii" w:hAnsiTheme="minorAscii"/>
          <w:spacing w:val="31"/>
        </w:rPr>
        <w:t xml:space="preserve"> </w:t>
      </w:r>
      <w:r>
        <w:rPr>
          <w:rFonts w:hint="default" w:asciiTheme="minorAscii" w:hAnsiTheme="minorAscii"/>
          <w:spacing w:val="-2"/>
        </w:rPr>
        <w:t>the  Premises  unless  supervised</w:t>
      </w:r>
      <w:r>
        <w:rPr>
          <w:rFonts w:hint="default" w:asciiTheme="minorAscii" w:hAnsiTheme="minorAscii"/>
          <w:spacing w:val="43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38"/>
        </w:rPr>
        <w:t xml:space="preserve"> </w:t>
      </w:r>
      <w:r>
        <w:rPr>
          <w:rFonts w:hint="default" w:asciiTheme="minorAscii" w:hAnsiTheme="minorAscii"/>
          <w:spacing w:val="-2"/>
        </w:rPr>
        <w:t>an</w:t>
      </w:r>
      <w:r>
        <w:rPr>
          <w:rFonts w:hint="default" w:asciiTheme="minorAscii" w:hAnsiTheme="minorAscii"/>
          <w:spacing w:val="3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authorised</w:t>
      </w:r>
      <w:r>
        <w:rPr>
          <w:rFonts w:hint="default" w:asciiTheme="minorAscii" w:hAnsiTheme="minorAscii"/>
          <w:spacing w:val="4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representative</w:t>
      </w:r>
      <w:r>
        <w:rPr>
          <w:rFonts w:hint="default" w:asciiTheme="minorAscii" w:hAnsiTheme="minorAscii"/>
          <w:spacing w:val="3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</w:p>
    <w:p>
      <w:pPr>
        <w:pStyle w:val="2"/>
        <w:spacing w:before="67" w:line="390" w:lineRule="exact"/>
        <w:ind w:left="117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  <w:position w:val="17"/>
        </w:rPr>
        <w:t>Licensor.</w:t>
      </w:r>
    </w:p>
    <w:p>
      <w:pPr>
        <w:pStyle w:val="2"/>
        <w:spacing w:line="179" w:lineRule="auto"/>
        <w:ind w:left="4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6.</w:t>
      </w:r>
      <w:r>
        <w:rPr>
          <w:rFonts w:hint="default" w:asciiTheme="minorAscii" w:hAnsiTheme="minorAscii"/>
          <w:spacing w:val="2"/>
        </w:rPr>
        <w:t xml:space="preserve">        </w:t>
      </w:r>
      <w:r>
        <w:rPr>
          <w:rFonts w:hint="default" w:asciiTheme="minorAscii" w:hAnsiTheme="minorAscii"/>
          <w:spacing w:val="-2"/>
        </w:rPr>
        <w:t>POWER SUPPLY</w:t>
      </w:r>
    </w:p>
    <w:p>
      <w:pPr>
        <w:pStyle w:val="2"/>
        <w:spacing w:before="179" w:line="214" w:lineRule="auto"/>
        <w:ind w:left="1169" w:right="773" w:hanging="563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6.1     The  power  supply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1"/>
        </w:rPr>
        <w:t>for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1"/>
        </w:rPr>
        <w:t>the  Equipment  sh</w:t>
      </w:r>
      <w:r>
        <w:rPr>
          <w:rFonts w:hint="default" w:asciiTheme="minorAscii" w:hAnsiTheme="minorAscii"/>
          <w:spacing w:val="-2"/>
        </w:rPr>
        <w:t>all</w:t>
      </w:r>
      <w:r>
        <w:rPr>
          <w:rFonts w:hint="default" w:asciiTheme="minorAscii" w:hAnsiTheme="minorAscii"/>
          <w:spacing w:val="4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taken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from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44"/>
        </w:rPr>
        <w:t xml:space="preserve"> </w:t>
      </w:r>
      <w:r>
        <w:rPr>
          <w:rFonts w:hint="default" w:asciiTheme="minorAscii" w:hAnsiTheme="minorAscii"/>
          <w:spacing w:val="-2"/>
        </w:rPr>
        <w:t>non-essential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services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section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supply system.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Licensor shall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not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held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liable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 the event of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interruption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that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supply.</w:t>
      </w:r>
    </w:p>
    <w:p>
      <w:pPr>
        <w:pStyle w:val="2"/>
        <w:spacing w:before="176" w:line="214" w:lineRule="auto"/>
        <w:ind w:left="1166" w:right="770" w:hanging="56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6.3     The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1"/>
        </w:rPr>
        <w:t>Licensee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shall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prov</w:t>
      </w:r>
      <w:r>
        <w:rPr>
          <w:rFonts w:hint="default" w:asciiTheme="minorAscii" w:hAnsiTheme="minorAscii"/>
          <w:spacing w:val="-2"/>
        </w:rPr>
        <w:t>ide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meet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cost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emergency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power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supply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required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connection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with the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Equipment.</w:t>
      </w:r>
    </w:p>
    <w:p>
      <w:pPr>
        <w:spacing w:line="214" w:lineRule="auto"/>
        <w:rPr>
          <w:rFonts w:hint="default" w:asciiTheme="minorAscii" w:hAnsiTheme="minorAscii"/>
        </w:rPr>
        <w:sectPr>
          <w:footerReference r:id="rId52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pStyle w:val="2"/>
        <w:spacing w:before="17" w:line="179" w:lineRule="auto"/>
        <w:ind w:left="39"/>
        <w:rPr>
          <w:rFonts w:hint="default" w:asciiTheme="minorAscii" w:hAnsiTheme="minorAscii"/>
        </w:rPr>
      </w:pPr>
      <w:bookmarkStart w:id="44" w:name="bookmark106"/>
      <w:bookmarkEnd w:id="44"/>
      <w:r>
        <w:rPr>
          <w:rFonts w:hint="default" w:asciiTheme="minorAscii" w:hAnsiTheme="minorAscii"/>
          <w:spacing w:val="-2"/>
        </w:rPr>
        <w:t>7.</w:t>
      </w:r>
      <w:r>
        <w:rPr>
          <w:rFonts w:hint="default" w:asciiTheme="minorAscii" w:hAnsiTheme="minorAscii"/>
          <w:spacing w:val="2"/>
        </w:rPr>
        <w:t xml:space="preserve">        </w:t>
      </w:r>
      <w:r>
        <w:rPr>
          <w:rFonts w:hint="default" w:asciiTheme="minorAscii" w:hAnsiTheme="minorAscii"/>
          <w:spacing w:val="-2"/>
        </w:rPr>
        <w:t>LIABILITIES</w:t>
      </w:r>
    </w:p>
    <w:p>
      <w:pPr>
        <w:pStyle w:val="2"/>
        <w:spacing w:before="179" w:line="227" w:lineRule="auto"/>
        <w:ind w:left="1164" w:right="771" w:hanging="55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7.1     The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Licensee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shall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indemnify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hold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harmless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its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servants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agents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from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against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any  losses</w:t>
      </w:r>
      <w:r>
        <w:rPr>
          <w:rFonts w:hint="default" w:asciiTheme="minorAscii" w:hAnsiTheme="minorAscii"/>
          <w:spacing w:val="43"/>
        </w:rPr>
        <w:t xml:space="preserve"> </w:t>
      </w:r>
      <w:r>
        <w:rPr>
          <w:rFonts w:hint="default" w:asciiTheme="minorAscii" w:hAnsiTheme="minorAscii"/>
          <w:spacing w:val="-1"/>
        </w:rPr>
        <w:t>damages  liabilities</w:t>
      </w:r>
      <w:r>
        <w:rPr>
          <w:rFonts w:hint="default" w:asciiTheme="minorAscii" w:hAnsiTheme="minorAscii"/>
          <w:spacing w:val="44"/>
        </w:rPr>
        <w:t xml:space="preserve"> </w:t>
      </w:r>
      <w:r>
        <w:rPr>
          <w:rFonts w:hint="default" w:asciiTheme="minorAscii" w:hAnsiTheme="minorAscii"/>
          <w:spacing w:val="-1"/>
        </w:rPr>
        <w:t>actions</w:t>
      </w:r>
      <w:r>
        <w:rPr>
          <w:rFonts w:hint="default" w:asciiTheme="minorAscii" w:hAnsiTheme="minorAscii"/>
          <w:spacing w:val="41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cl</w:t>
      </w:r>
      <w:r>
        <w:rPr>
          <w:rFonts w:hint="default" w:asciiTheme="minorAscii" w:hAnsiTheme="minorAscii"/>
          <w:spacing w:val="-2"/>
        </w:rPr>
        <w:t>aims</w:t>
      </w:r>
      <w:r>
        <w:rPr>
          <w:rFonts w:hint="default" w:asciiTheme="minorAscii" w:hAnsiTheme="minorAscii"/>
          <w:spacing w:val="4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costs</w:t>
      </w:r>
      <w:r>
        <w:rPr>
          <w:rFonts w:hint="default" w:asciiTheme="minorAscii" w:hAnsiTheme="minorAscii"/>
          <w:spacing w:val="42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44"/>
        </w:rPr>
        <w:t xml:space="preserve"> </w:t>
      </w:r>
      <w:r>
        <w:rPr>
          <w:rFonts w:hint="default" w:asciiTheme="minorAscii" w:hAnsiTheme="minorAscii"/>
          <w:spacing w:val="-2"/>
        </w:rPr>
        <w:t>demands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2"/>
        </w:rPr>
        <w:t>whatsoever  nature  howsoever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arising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1"/>
        </w:rPr>
        <w:t>resulting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from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installation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operation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of the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1"/>
        </w:rPr>
        <w:t>Equip</w:t>
      </w:r>
      <w:r>
        <w:rPr>
          <w:rFonts w:hint="default" w:asciiTheme="minorAscii" w:hAnsiTheme="minorAscii"/>
          <w:spacing w:val="-2"/>
        </w:rPr>
        <w:t>ment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whether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resulting from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negligence of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Licensee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its servants or agents.</w:t>
      </w:r>
    </w:p>
    <w:p>
      <w:pPr>
        <w:pStyle w:val="2"/>
        <w:spacing w:before="178" w:line="214" w:lineRule="auto"/>
        <w:ind w:left="1170" w:right="771" w:hanging="56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7.2     The  Licensee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shall  maintain  liability  insurance</w:t>
      </w:r>
      <w:r>
        <w:rPr>
          <w:rFonts w:hint="default" w:asciiTheme="minorAscii" w:hAnsiTheme="minorAscii"/>
          <w:spacing w:val="3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cover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36"/>
        </w:rPr>
        <w:t xml:space="preserve"> </w:t>
      </w:r>
      <w:r>
        <w:rPr>
          <w:rFonts w:hint="default" w:asciiTheme="minorAscii" w:hAnsiTheme="minorAscii"/>
          <w:spacing w:val="-2"/>
        </w:rPr>
        <w:t>not  less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than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£2,000,000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40"/>
        </w:rPr>
        <w:t xml:space="preserve"> </w:t>
      </w:r>
      <w:r>
        <w:rPr>
          <w:rFonts w:hint="default" w:asciiTheme="minorAscii" w:hAnsiTheme="minorAscii"/>
          <w:spacing w:val="-2"/>
        </w:rPr>
        <w:t>meet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33"/>
        </w:rPr>
        <w:t xml:space="preserve"> </w:t>
      </w:r>
      <w:r>
        <w:rPr>
          <w:rFonts w:hint="default" w:asciiTheme="minorAscii" w:hAnsiTheme="minorAscii"/>
          <w:spacing w:val="-2"/>
        </w:rPr>
        <w:t>claim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arising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under this Agreement.</w:t>
      </w:r>
    </w:p>
    <w:p>
      <w:pPr>
        <w:pStyle w:val="2"/>
        <w:spacing w:before="176" w:line="214" w:lineRule="auto"/>
        <w:ind w:left="1164" w:right="774" w:hanging="55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7.3     This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Agreement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do</w:t>
      </w:r>
      <w:r>
        <w:rPr>
          <w:rFonts w:hint="default" w:asciiTheme="minorAscii" w:hAnsiTheme="minorAscii"/>
          <w:spacing w:val="-2"/>
        </w:rPr>
        <w:t>es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way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imply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responsibility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on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service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provided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Equipment.</w:t>
      </w:r>
    </w:p>
    <w:p>
      <w:pPr>
        <w:pStyle w:val="2"/>
        <w:spacing w:before="188" w:line="179" w:lineRule="auto"/>
        <w:ind w:left="3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8.</w:t>
      </w:r>
      <w:r>
        <w:rPr>
          <w:rFonts w:hint="default" w:asciiTheme="minorAscii" w:hAnsiTheme="minorAscii"/>
          <w:spacing w:val="3"/>
        </w:rPr>
        <w:t xml:space="preserve">        </w:t>
      </w:r>
      <w:r>
        <w:rPr>
          <w:rFonts w:hint="default" w:asciiTheme="minorAscii" w:hAnsiTheme="minorAscii"/>
          <w:spacing w:val="-2"/>
        </w:rPr>
        <w:t>BREACH OF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CONDITIONS</w:t>
      </w:r>
    </w:p>
    <w:p>
      <w:pPr>
        <w:pStyle w:val="2"/>
        <w:spacing w:before="178" w:line="188" w:lineRule="auto"/>
        <w:ind w:left="603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8.1     The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Licensor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may terminate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this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1"/>
        </w:rPr>
        <w:t>Agreement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without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previous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notice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1"/>
        </w:rPr>
        <w:t>writing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at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time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if:-</w:t>
      </w:r>
    </w:p>
    <w:p>
      <w:pPr>
        <w:pStyle w:val="2"/>
        <w:spacing w:before="179" w:line="188" w:lineRule="auto"/>
        <w:ind w:left="117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8.1.1        any</w:t>
      </w:r>
      <w:r>
        <w:rPr>
          <w:rFonts w:hint="default" w:asciiTheme="minorAscii" w:hAnsiTheme="minorAscii"/>
          <w:spacing w:val="33"/>
        </w:rPr>
        <w:t xml:space="preserve"> </w:t>
      </w:r>
      <w:r>
        <w:rPr>
          <w:rFonts w:hint="default" w:asciiTheme="minorAscii" w:hAnsiTheme="minorAscii"/>
          <w:spacing w:val="-2"/>
        </w:rPr>
        <w:t>sum  payable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Licensee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2"/>
        </w:rPr>
        <w:t>remains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unpaid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more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than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28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days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whether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formally</w:t>
      </w:r>
    </w:p>
    <w:p>
      <w:pPr>
        <w:pStyle w:val="2"/>
        <w:spacing w:before="60" w:line="186" w:lineRule="auto"/>
        <w:ind w:left="2023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demanded or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not.</w:t>
      </w:r>
    </w:p>
    <w:p>
      <w:pPr>
        <w:pStyle w:val="2"/>
        <w:spacing w:before="179" w:line="188" w:lineRule="auto"/>
        <w:ind w:left="117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8.1.2        the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Licensee fails to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remedy any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breach of obligation under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provisions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-2"/>
        </w:rPr>
        <w:t xml:space="preserve"> this Agreement</w:t>
      </w:r>
    </w:p>
    <w:p>
      <w:pPr>
        <w:pStyle w:val="2"/>
        <w:spacing w:before="58" w:line="214" w:lineRule="auto"/>
        <w:ind w:left="2027" w:right="772" w:hanging="8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within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a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reasonable time of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being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requested to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do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so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including failure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inability to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remedy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its obligations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in clauses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3.4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3.6.</w:t>
      </w:r>
    </w:p>
    <w:p>
      <w:pPr>
        <w:pStyle w:val="2"/>
        <w:spacing w:before="189" w:line="179" w:lineRule="auto"/>
        <w:ind w:left="37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t>9.        ASSIGNMENT AND SUB-CONTR</w:t>
      </w:r>
      <w:r>
        <w:rPr>
          <w:rFonts w:hint="default" w:asciiTheme="minorAscii" w:hAnsiTheme="minorAscii"/>
          <w:spacing w:val="-1"/>
        </w:rPr>
        <w:t>ACTING</w:t>
      </w:r>
    </w:p>
    <w:p>
      <w:pPr>
        <w:pStyle w:val="2"/>
        <w:spacing w:before="175" w:line="223" w:lineRule="auto"/>
        <w:ind w:left="1177" w:right="772" w:hanging="574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9.1    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Licensee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shall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not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be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entitled to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assign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or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sub-contract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any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portion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of this Agre</w:t>
      </w:r>
      <w:r>
        <w:rPr>
          <w:rFonts w:hint="default" w:asciiTheme="minorAscii" w:hAnsiTheme="minorAscii"/>
          <w:spacing w:val="-2"/>
        </w:rPr>
        <w:t>ement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without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prior written consent of the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1"/>
        </w:rPr>
        <w:t>Licensor. Sub-contracting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any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part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Agreement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shall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n</w:t>
      </w:r>
      <w:r>
        <w:rPr>
          <w:rFonts w:hint="default" w:asciiTheme="minorAscii" w:hAnsiTheme="minorAscii"/>
          <w:spacing w:val="-2"/>
        </w:rPr>
        <w:t>ot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relieve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Licensee of any obligation or duty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attributable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to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1"/>
        </w:rPr>
        <w:t>him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under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this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Agreement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or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these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con</w:t>
      </w:r>
      <w:r>
        <w:rPr>
          <w:rFonts w:hint="default" w:asciiTheme="minorAscii" w:hAnsiTheme="minorAscii"/>
          <w:spacing w:val="-2"/>
        </w:rPr>
        <w:t>ditions.</w:t>
      </w:r>
    </w:p>
    <w:p>
      <w:pPr>
        <w:pStyle w:val="2"/>
        <w:spacing w:before="179" w:line="214" w:lineRule="auto"/>
        <w:ind w:left="1163" w:right="771" w:hanging="56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9.2      If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consents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placing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sub-contracts,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copy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each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sub-contract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sent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by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Licensee to 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immediately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it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  <w:spacing w:val="-3"/>
        </w:rPr>
        <w:t>sued.</w:t>
      </w:r>
    </w:p>
    <w:p>
      <w:pPr>
        <w:pStyle w:val="2"/>
        <w:spacing w:before="188" w:line="179" w:lineRule="auto"/>
        <w:ind w:left="4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10.      BANKRUPTCY AND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2"/>
        </w:rPr>
        <w:t>INSOLVENCY</w:t>
      </w:r>
    </w:p>
    <w:p>
      <w:pPr>
        <w:pStyle w:val="2"/>
        <w:spacing w:before="180" w:line="231" w:lineRule="auto"/>
        <w:ind w:left="1169" w:right="769" w:hanging="55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10.1</w:t>
      </w:r>
      <w:r>
        <w:rPr>
          <w:rFonts w:hint="default" w:asciiTheme="minorAscii" w:hAnsiTheme="minorAscii"/>
          <w:spacing w:val="20"/>
        </w:rPr>
        <w:t xml:space="preserve">   </w:t>
      </w:r>
      <w:r>
        <w:rPr>
          <w:rFonts w:hint="default" w:asciiTheme="minorAscii" w:hAnsiTheme="minorAscii"/>
          <w:spacing w:val="-2"/>
        </w:rPr>
        <w:t>If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Licensee shall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become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bankrupt or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insolvent or shall suspend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payment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make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conveyance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assignment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its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estate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effects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or the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principal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part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thereof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for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benefit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its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creditors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3"/>
        </w:rPr>
        <w:t>being</w:t>
      </w:r>
      <w:r>
        <w:rPr>
          <w:rFonts w:hint="default" w:asciiTheme="minorAscii" w:hAnsiTheme="minorAscii"/>
          <w:spacing w:val="42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a</w:t>
      </w:r>
      <w:r>
        <w:rPr>
          <w:rFonts w:hint="default" w:asciiTheme="minorAscii" w:hAnsiTheme="minorAscii"/>
          <w:spacing w:val="38"/>
          <w:w w:val="102"/>
        </w:rPr>
        <w:t xml:space="preserve"> </w:t>
      </w:r>
      <w:r>
        <w:rPr>
          <w:rFonts w:hint="default" w:asciiTheme="minorAscii" w:hAnsiTheme="minorAscii"/>
          <w:spacing w:val="-3"/>
        </w:rPr>
        <w:t>public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3"/>
        </w:rPr>
        <w:t>company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3"/>
        </w:rPr>
        <w:t>shall</w:t>
      </w:r>
      <w:r>
        <w:rPr>
          <w:rFonts w:hint="default" w:asciiTheme="minorAscii" w:hAnsiTheme="minorAscii"/>
          <w:spacing w:val="38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have</w:t>
      </w:r>
      <w:r>
        <w:rPr>
          <w:rFonts w:hint="default" w:asciiTheme="minorAscii" w:hAnsiTheme="minorAscii"/>
          <w:spacing w:val="32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an</w:t>
      </w:r>
      <w:r>
        <w:rPr>
          <w:rFonts w:hint="default" w:asciiTheme="minorAscii" w:hAnsiTheme="minorAscii"/>
          <w:spacing w:val="29"/>
          <w:w w:val="102"/>
        </w:rPr>
        <w:t xml:space="preserve"> </w:t>
      </w:r>
      <w:r>
        <w:rPr>
          <w:rFonts w:hint="default" w:asciiTheme="minorAscii" w:hAnsiTheme="minorAscii"/>
          <w:spacing w:val="-3"/>
        </w:rPr>
        <w:t>Order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to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wind</w:t>
      </w:r>
      <w:r>
        <w:rPr>
          <w:rFonts w:hint="default" w:asciiTheme="minorAscii" w:hAnsiTheme="minorAscii"/>
          <w:spacing w:val="37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up</w:t>
      </w:r>
      <w:r>
        <w:rPr>
          <w:rFonts w:hint="default" w:asciiTheme="minorAscii" w:hAnsiTheme="minorAscii"/>
          <w:spacing w:val="38"/>
        </w:rPr>
        <w:t xml:space="preserve"> </w:t>
      </w:r>
      <w:r>
        <w:rPr>
          <w:rFonts w:hint="default" w:asciiTheme="minorAscii" w:hAnsiTheme="minorAscii"/>
          <w:spacing w:val="-3"/>
        </w:rPr>
        <w:t>made</w:t>
      </w:r>
      <w:r>
        <w:rPr>
          <w:rFonts w:hint="default" w:asciiTheme="minorAscii" w:hAnsiTheme="minorAscii"/>
          <w:spacing w:val="32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against</w:t>
      </w:r>
      <w:r>
        <w:rPr>
          <w:rFonts w:hint="default" w:asciiTheme="minorAscii" w:hAnsiTheme="minorAscii"/>
          <w:spacing w:val="37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it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3"/>
        </w:rPr>
        <w:t>or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there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shall</w:t>
      </w:r>
      <w:r>
        <w:rPr>
          <w:rFonts w:hint="default" w:asciiTheme="minorAscii" w:hAnsiTheme="minorAscii"/>
          <w:spacing w:val="38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be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3"/>
        </w:rPr>
        <w:t>passed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a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Resolution for Voluntary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win</w:t>
      </w:r>
      <w:r>
        <w:rPr>
          <w:rFonts w:hint="default" w:asciiTheme="minorAscii" w:hAnsiTheme="minorAscii"/>
          <w:spacing w:val="-2"/>
        </w:rPr>
        <w:t>ding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up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suffer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execution to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levied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on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its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property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then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such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case</w:t>
      </w:r>
      <w:r>
        <w:rPr>
          <w:rFonts w:hint="default" w:asciiTheme="minorAscii" w:hAnsiTheme="minorAscii"/>
          <w:spacing w:val="5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  immediately  upon  the  happening  of  such</w:t>
      </w:r>
      <w:r>
        <w:rPr>
          <w:rFonts w:hint="default" w:asciiTheme="minorAscii" w:hAnsiTheme="minorAscii"/>
          <w:spacing w:val="4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event  it  shall  be  lawful  for</w:t>
      </w:r>
      <w:r>
        <w:rPr>
          <w:rFonts w:hint="default" w:asciiTheme="minorAscii" w:hAnsiTheme="minorAscii"/>
          <w:spacing w:val="40"/>
        </w:rPr>
        <w:t xml:space="preserve"> </w:t>
      </w:r>
      <w:r>
        <w:rPr>
          <w:rFonts w:hint="default" w:asciiTheme="minorAscii" w:hAnsiTheme="minorAscii"/>
          <w:spacing w:val="-2"/>
        </w:rPr>
        <w:t>the  Licensor  after</w:t>
      </w:r>
      <w:r>
        <w:rPr>
          <w:rFonts w:hint="default" w:asciiTheme="minorAscii" w:hAnsiTheme="minorAscii"/>
        </w:rPr>
        <w:t xml:space="preserve"> notification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</w:rPr>
        <w:t xml:space="preserve">in writing to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Licensee to terminate this Agreement.</w:t>
      </w:r>
    </w:p>
    <w:p>
      <w:pPr>
        <w:pStyle w:val="2"/>
        <w:spacing w:before="189" w:line="178" w:lineRule="auto"/>
        <w:ind w:left="4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4"/>
        </w:rPr>
        <w:t>11.</w:t>
      </w:r>
      <w:r>
        <w:rPr>
          <w:rFonts w:hint="default" w:asciiTheme="minorAscii" w:hAnsiTheme="minorAscii"/>
          <w:spacing w:val="1"/>
        </w:rPr>
        <w:t xml:space="preserve">      </w:t>
      </w:r>
      <w:r>
        <w:rPr>
          <w:rFonts w:hint="default" w:asciiTheme="minorAscii" w:hAnsiTheme="minorAscii"/>
          <w:spacing w:val="-4"/>
        </w:rPr>
        <w:t>EXTENT</w:t>
      </w:r>
    </w:p>
    <w:p>
      <w:pPr>
        <w:pStyle w:val="2"/>
        <w:spacing w:before="179" w:line="227" w:lineRule="auto"/>
        <w:ind w:left="1163" w:right="769" w:hanging="551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11.1   The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provisions of this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1"/>
        </w:rPr>
        <w:t>Agreement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(and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its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Schedules)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shall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from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date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of this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Agreement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constitute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the entire agreement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between 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parties and supe</w:t>
      </w:r>
      <w:r>
        <w:rPr>
          <w:rFonts w:hint="default" w:asciiTheme="minorAscii" w:hAnsiTheme="minorAscii"/>
          <w:spacing w:val="-2"/>
        </w:rPr>
        <w:t>rsede and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have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precedence over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previous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pre-existing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formal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or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informal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arrangements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or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agree</w:t>
      </w:r>
      <w:r>
        <w:rPr>
          <w:rFonts w:hint="default" w:asciiTheme="minorAscii" w:hAnsiTheme="minorAscii"/>
          <w:spacing w:val="-2"/>
        </w:rPr>
        <w:t>ments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between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Licensee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respect of the siting of 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Equipment or any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other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equipment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at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1"/>
        </w:rPr>
        <w:t>t</w:t>
      </w:r>
      <w:r>
        <w:rPr>
          <w:rFonts w:hint="default" w:asciiTheme="minorAscii" w:hAnsiTheme="minorAscii"/>
          <w:spacing w:val="-2"/>
        </w:rPr>
        <w:t>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Premises.</w:t>
      </w:r>
    </w:p>
    <w:p>
      <w:pPr>
        <w:pStyle w:val="2"/>
        <w:spacing w:before="188" w:line="179" w:lineRule="auto"/>
        <w:ind w:left="4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12.         NOTICES</w:t>
      </w:r>
    </w:p>
    <w:p>
      <w:pPr>
        <w:pStyle w:val="2"/>
        <w:spacing w:before="179" w:line="222" w:lineRule="auto"/>
        <w:ind w:left="1170" w:right="770" w:hanging="55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12.1   Any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1"/>
        </w:rPr>
        <w:t>notices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or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other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communications given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under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1"/>
        </w:rPr>
        <w:t>this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A</w:t>
      </w:r>
      <w:r>
        <w:rPr>
          <w:rFonts w:hint="default" w:asciiTheme="minorAscii" w:hAnsiTheme="minorAscii"/>
          <w:spacing w:val="-2"/>
        </w:rPr>
        <w:t>greement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given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writing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case</w:t>
      </w:r>
      <w:r>
        <w:rPr>
          <w:rFonts w:hint="default" w:asciiTheme="minorAscii" w:hAnsiTheme="minorAscii"/>
          <w:spacing w:val="3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those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given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2"/>
        </w:rPr>
        <w:t>shall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sent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Deputy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2"/>
        </w:rPr>
        <w:t>Secretary,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Trinity</w:t>
      </w:r>
      <w:r>
        <w:rPr>
          <w:rFonts w:hint="default" w:asciiTheme="minorAscii" w:hAnsiTheme="minorAscii"/>
          <w:spacing w:val="3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House,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Tower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Hill,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London,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EC3N 4DH and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in the case of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</w:t>
      </w:r>
      <w:r>
        <w:rPr>
          <w:rFonts w:hint="default" w:asciiTheme="minorAscii" w:hAnsiTheme="minorAscii"/>
          <w:spacing w:val="-2"/>
        </w:rPr>
        <w:t>censee to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its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company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secretary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2"/>
        </w:rPr>
        <w:t>at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its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registered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office.</w:t>
      </w:r>
    </w:p>
    <w:p>
      <w:pPr>
        <w:pStyle w:val="2"/>
        <w:spacing w:before="179" w:line="227" w:lineRule="auto"/>
        <w:ind w:left="1169" w:right="769" w:hanging="55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12.2   Any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such  notice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2"/>
        </w:rPr>
        <w:t>or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other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communication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shall  be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deemed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t</w:t>
      </w:r>
      <w:r>
        <w:rPr>
          <w:rFonts w:hint="default" w:asciiTheme="minorAscii" w:hAnsiTheme="minorAscii"/>
          <w:spacing w:val="-3"/>
        </w:rPr>
        <w:t>o</w:t>
      </w:r>
      <w:r>
        <w:rPr>
          <w:rFonts w:hint="default" w:asciiTheme="minorAscii" w:hAnsiTheme="minorAscii"/>
          <w:spacing w:val="37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have</w:t>
      </w:r>
      <w:r>
        <w:rPr>
          <w:rFonts w:hint="default" w:asciiTheme="minorAscii" w:hAnsiTheme="minorAscii"/>
          <w:spacing w:val="36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reached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3"/>
        </w:rPr>
        <w:t>the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party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3"/>
        </w:rPr>
        <w:t>to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whom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it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is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addressed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-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1"/>
        </w:rPr>
        <w:t>in the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case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of fax,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electronic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or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digital transmissions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o</w:t>
      </w:r>
      <w:r>
        <w:rPr>
          <w:rFonts w:hint="default" w:asciiTheme="minorAscii" w:hAnsiTheme="minorAscii"/>
          <w:spacing w:val="-2"/>
        </w:rPr>
        <w:t>n 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same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day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provided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receipt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confirmed and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 the case of a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letter or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personal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delivery on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day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receipt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by 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person to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2"/>
        </w:rPr>
        <w:t>whom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3"/>
        </w:rPr>
        <w:t>it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is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3"/>
        </w:rPr>
        <w:t>addressed.</w:t>
      </w:r>
    </w:p>
    <w:p>
      <w:pPr>
        <w:spacing w:line="227" w:lineRule="auto"/>
        <w:rPr>
          <w:rFonts w:hint="default" w:asciiTheme="minorAscii" w:hAnsiTheme="minorAscii"/>
        </w:rPr>
        <w:sectPr>
          <w:footerReference r:id="rId53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pStyle w:val="2"/>
        <w:spacing w:before="17" w:line="179" w:lineRule="auto"/>
        <w:ind w:left="47"/>
        <w:rPr>
          <w:rFonts w:hint="default" w:asciiTheme="minorAscii" w:hAnsiTheme="minorAscii"/>
        </w:rPr>
      </w:pPr>
      <w:bookmarkStart w:id="45" w:name="bookmark107"/>
      <w:bookmarkEnd w:id="45"/>
      <w:r>
        <w:rPr>
          <w:rFonts w:hint="default" w:asciiTheme="minorAscii" w:hAnsiTheme="minorAscii"/>
          <w:spacing w:val="-2"/>
        </w:rPr>
        <w:t>13.      HEADINGS</w:t>
      </w:r>
    </w:p>
    <w:p>
      <w:pPr>
        <w:pStyle w:val="2"/>
        <w:spacing w:before="178" w:line="214" w:lineRule="auto"/>
        <w:ind w:left="1174" w:right="772" w:hanging="561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13.1   The  headings  in  this  Agreement  are  included  for  e</w:t>
      </w:r>
      <w:r>
        <w:rPr>
          <w:rFonts w:hint="default" w:asciiTheme="minorAscii" w:hAnsiTheme="minorAscii"/>
          <w:spacing w:val="-2"/>
        </w:rPr>
        <w:t>ase  of  reference  only  and  shall</w:t>
      </w:r>
      <w:r>
        <w:rPr>
          <w:rFonts w:hint="default" w:asciiTheme="minorAscii" w:hAnsiTheme="minorAscii"/>
          <w:spacing w:val="2"/>
        </w:rPr>
        <w:t xml:space="preserve">  </w:t>
      </w:r>
      <w:r>
        <w:rPr>
          <w:rFonts w:hint="default" w:asciiTheme="minorAscii" w:hAnsiTheme="minorAscii"/>
          <w:spacing w:val="-2"/>
        </w:rPr>
        <w:t>not  affect  the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1"/>
        </w:rPr>
        <w:t>interpretation or construction of the Agreement</w:t>
      </w:r>
      <w:r>
        <w:rPr>
          <w:rFonts w:hint="default" w:asciiTheme="minorAscii" w:hAnsiTheme="minorAscii"/>
          <w:spacing w:val="31"/>
        </w:rPr>
        <w:t xml:space="preserve"> </w:t>
      </w:r>
      <w:r>
        <w:rPr>
          <w:rFonts w:hint="default" w:asciiTheme="minorAscii" w:hAnsiTheme="minorAscii"/>
          <w:spacing w:val="-1"/>
        </w:rPr>
        <w:t>in any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respect.</w:t>
      </w:r>
    </w:p>
    <w:p>
      <w:pPr>
        <w:pStyle w:val="2"/>
        <w:spacing w:before="188" w:line="179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14.      LAW AND JURISDICTION</w:t>
      </w:r>
    </w:p>
    <w:p>
      <w:pPr>
        <w:pStyle w:val="2"/>
        <w:spacing w:before="178" w:line="214" w:lineRule="auto"/>
        <w:ind w:left="1169" w:right="771" w:hanging="55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14.1   This</w:t>
      </w:r>
      <w:r>
        <w:rPr>
          <w:rFonts w:hint="default" w:asciiTheme="minorAscii" w:hAnsiTheme="minorAscii"/>
          <w:spacing w:val="33"/>
        </w:rPr>
        <w:t xml:space="preserve"> </w:t>
      </w:r>
      <w:r>
        <w:rPr>
          <w:rFonts w:hint="default" w:asciiTheme="minorAscii" w:hAnsiTheme="minorAscii"/>
          <w:spacing w:val="-2"/>
        </w:rPr>
        <w:t>Agreement  is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governed  by  English  Law</w:t>
      </w:r>
      <w:r>
        <w:rPr>
          <w:rFonts w:hint="default" w:asciiTheme="minorAscii" w:hAnsiTheme="minorAscii"/>
          <w:spacing w:val="35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dispute</w:t>
      </w:r>
      <w:r>
        <w:rPr>
          <w:rFonts w:hint="default" w:asciiTheme="minorAscii" w:hAnsiTheme="minorAscii"/>
          <w:spacing w:val="3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arising</w:t>
      </w:r>
      <w:r>
        <w:rPr>
          <w:rFonts w:hint="default" w:asciiTheme="minorAscii" w:hAnsiTheme="minorAscii"/>
          <w:spacing w:val="3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under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this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Agreement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shall  be</w:t>
      </w:r>
      <w:r>
        <w:rPr>
          <w:rFonts w:hint="default" w:asciiTheme="minorAscii" w:hAnsiTheme="minorAscii"/>
        </w:rPr>
        <w:t xml:space="preserve"> subject to the exclusive juris</w:t>
      </w:r>
      <w:r>
        <w:rPr>
          <w:rFonts w:hint="default" w:asciiTheme="minorAscii" w:hAnsiTheme="minorAscii"/>
          <w:spacing w:val="-1"/>
        </w:rPr>
        <w:t>diction of 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English courts.</w:t>
      </w:r>
    </w:p>
    <w:p>
      <w:pPr>
        <w:spacing w:line="214" w:lineRule="auto"/>
        <w:rPr>
          <w:rFonts w:hint="default" w:asciiTheme="minorAscii" w:hAnsiTheme="minorAscii"/>
        </w:rPr>
        <w:sectPr>
          <w:footerReference r:id="rId54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pStyle w:val="2"/>
        <w:spacing w:before="36" w:line="179" w:lineRule="auto"/>
        <w:ind w:left="4465"/>
        <w:rPr>
          <w:rFonts w:hint="default" w:asciiTheme="minorAscii" w:hAnsiTheme="minorAscii"/>
          <w:sz w:val="28"/>
          <w:szCs w:val="28"/>
        </w:rPr>
      </w:pPr>
      <w:bookmarkStart w:id="46" w:name="bookmark108"/>
      <w:bookmarkEnd w:id="46"/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SCHEDULE</w:t>
      </w:r>
      <w:r>
        <w:rPr>
          <w:rFonts w:hint="default" w:asciiTheme="minorAscii" w:hAnsiTheme="minorAscii"/>
          <w:b/>
          <w:bCs/>
          <w:color w:val="00558C"/>
          <w:spacing w:val="19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1"/>
          <w:sz w:val="28"/>
          <w:szCs w:val="28"/>
        </w:rPr>
        <w:t>I</w:t>
      </w:r>
    </w:p>
    <w:p>
      <w:pPr>
        <w:spacing w:line="252" w:lineRule="auto"/>
        <w:rPr>
          <w:rFonts w:hint="default" w:asciiTheme="minorAscii" w:hAnsiTheme="minorAscii"/>
          <w:sz w:val="21"/>
        </w:rPr>
      </w:pPr>
    </w:p>
    <w:p>
      <w:pPr>
        <w:spacing w:line="253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79" w:lineRule="auto"/>
        <w:ind w:left="3561"/>
        <w:rPr>
          <w:rFonts w:hint="default" w:asciiTheme="minorAscii" w:hAnsiTheme="minorAscii"/>
        </w:rPr>
      </w:pPr>
      <w:r>
        <w:rPr>
          <w:rFonts w:hint="default" w:asciiTheme="minorAscii" w:hAnsiTheme="minorAscii"/>
          <w:b/>
          <w:bCs/>
          <w:spacing w:val="-2"/>
          <w:u w:val="single" w:color="auto"/>
        </w:rPr>
        <w:t>SCHEDULE OF</w:t>
      </w:r>
      <w:r>
        <w:rPr>
          <w:rFonts w:hint="default" w:asciiTheme="minorAscii" w:hAnsiTheme="minorAscii"/>
          <w:b/>
          <w:bCs/>
          <w:spacing w:val="31"/>
          <w:w w:val="101"/>
          <w:u w:val="single" w:color="auto"/>
        </w:rPr>
        <w:t xml:space="preserve"> </w:t>
      </w:r>
      <w:r>
        <w:rPr>
          <w:rFonts w:hint="default" w:asciiTheme="minorAscii" w:hAnsiTheme="minorAscii"/>
          <w:b/>
          <w:bCs/>
          <w:spacing w:val="-2"/>
          <w:u w:val="single" w:color="auto"/>
        </w:rPr>
        <w:t>RIGHTS</w:t>
      </w:r>
      <w:r>
        <w:rPr>
          <w:rFonts w:hint="default" w:asciiTheme="minorAscii" w:hAnsiTheme="minorAscii"/>
          <w:b/>
          <w:bCs/>
          <w:spacing w:val="17"/>
          <w:w w:val="101"/>
          <w:u w:val="single" w:color="auto"/>
        </w:rPr>
        <w:t xml:space="preserve"> </w:t>
      </w:r>
      <w:r>
        <w:rPr>
          <w:rFonts w:hint="default" w:asciiTheme="minorAscii" w:hAnsiTheme="minorAscii"/>
          <w:b/>
          <w:bCs/>
          <w:spacing w:val="-2"/>
          <w:u w:val="single" w:color="auto"/>
        </w:rPr>
        <w:t>DUTIES AND</w:t>
      </w:r>
    </w:p>
    <w:p>
      <w:pPr>
        <w:pStyle w:val="2"/>
        <w:spacing w:before="188" w:line="179" w:lineRule="auto"/>
        <w:ind w:left="2664"/>
        <w:rPr>
          <w:rFonts w:hint="default" w:asciiTheme="minorAscii" w:hAnsiTheme="minorAscii"/>
        </w:rPr>
      </w:pPr>
      <w:r>
        <w:rPr>
          <w:rFonts w:hint="default" w:asciiTheme="minorAscii" w:hAnsiTheme="minorAscii"/>
          <w:b/>
          <w:bCs/>
          <w:spacing w:val="-1"/>
          <w:u w:val="single" w:color="auto"/>
        </w:rPr>
        <w:t>RESPONSIBILITIES</w:t>
      </w:r>
      <w:r>
        <w:rPr>
          <w:rFonts w:hint="default" w:asciiTheme="minorAscii" w:hAnsiTheme="minorAscii"/>
          <w:b/>
          <w:bCs/>
          <w:spacing w:val="15"/>
          <w:u w:val="single" w:color="auto"/>
        </w:rPr>
        <w:t xml:space="preserve"> </w:t>
      </w:r>
      <w:r>
        <w:rPr>
          <w:rFonts w:hint="default" w:asciiTheme="minorAscii" w:hAnsiTheme="minorAscii"/>
          <w:b/>
          <w:bCs/>
          <w:spacing w:val="-1"/>
          <w:u w:val="single" w:color="auto"/>
        </w:rPr>
        <w:t>IN</w:t>
      </w:r>
      <w:r>
        <w:rPr>
          <w:rFonts w:hint="default" w:asciiTheme="minorAscii" w:hAnsiTheme="minorAscii"/>
          <w:b/>
          <w:bCs/>
          <w:spacing w:val="14"/>
          <w:w w:val="101"/>
          <w:u w:val="single" w:color="auto"/>
        </w:rPr>
        <w:t xml:space="preserve"> </w:t>
      </w:r>
      <w:r>
        <w:rPr>
          <w:rFonts w:hint="default" w:asciiTheme="minorAscii" w:hAnsiTheme="minorAscii"/>
          <w:b/>
          <w:bCs/>
          <w:spacing w:val="-1"/>
          <w:u w:val="single" w:color="auto"/>
        </w:rPr>
        <w:t>RESPECT OF</w:t>
      </w:r>
      <w:r>
        <w:rPr>
          <w:rFonts w:hint="default" w:asciiTheme="minorAscii" w:hAnsiTheme="minorAscii"/>
          <w:b/>
          <w:bCs/>
          <w:spacing w:val="15"/>
          <w:u w:val="single" w:color="auto"/>
        </w:rPr>
        <w:t xml:space="preserve"> </w:t>
      </w:r>
      <w:r>
        <w:rPr>
          <w:rFonts w:hint="default" w:asciiTheme="minorAscii" w:hAnsiTheme="minorAscii"/>
          <w:b/>
          <w:bCs/>
          <w:spacing w:val="-1"/>
          <w:u w:val="single" w:color="auto"/>
        </w:rPr>
        <w:t>HE</w:t>
      </w:r>
      <w:r>
        <w:rPr>
          <w:rFonts w:hint="default" w:asciiTheme="minorAscii" w:hAnsiTheme="minorAscii"/>
          <w:b/>
          <w:bCs/>
          <w:spacing w:val="-2"/>
          <w:u w:val="single" w:color="auto"/>
        </w:rPr>
        <w:t>ALTH AND SAFETY</w:t>
      </w:r>
    </w:p>
    <w:p>
      <w:pPr>
        <w:pStyle w:val="2"/>
        <w:spacing w:before="188" w:line="179" w:lineRule="auto"/>
        <w:ind w:left="2614"/>
        <w:rPr>
          <w:rFonts w:hint="default" w:asciiTheme="minorAscii" w:hAnsiTheme="minorAscii"/>
        </w:rPr>
      </w:pPr>
      <w:r>
        <w:rPr>
          <w:rFonts w:hint="default" w:asciiTheme="minorAscii" w:hAnsiTheme="minorAscii"/>
          <w:b/>
          <w:bCs/>
          <w:spacing w:val="-1"/>
          <w:u w:val="single" w:color="auto"/>
        </w:rPr>
        <w:t>REFERRED TO</w:t>
      </w:r>
      <w:r>
        <w:rPr>
          <w:rFonts w:hint="default" w:asciiTheme="minorAscii" w:hAnsiTheme="minorAscii"/>
          <w:b/>
          <w:bCs/>
          <w:spacing w:val="13"/>
          <w:w w:val="101"/>
          <w:u w:val="single" w:color="auto"/>
        </w:rPr>
        <w:t xml:space="preserve"> </w:t>
      </w:r>
      <w:r>
        <w:rPr>
          <w:rFonts w:hint="default" w:asciiTheme="minorAscii" w:hAnsiTheme="minorAscii"/>
          <w:b/>
          <w:bCs/>
          <w:spacing w:val="-1"/>
          <w:u w:val="single" w:color="auto"/>
        </w:rPr>
        <w:t>IN THE CONDITIONS OF AGREEMENT</w:t>
      </w:r>
      <w:r>
        <w:rPr>
          <w:rFonts w:hint="default" w:asciiTheme="minorAscii" w:hAnsiTheme="minorAscii"/>
          <w:b/>
          <w:bCs/>
          <w:spacing w:val="17"/>
          <w:u w:val="single" w:color="auto"/>
        </w:rPr>
        <w:t xml:space="preserve"> </w:t>
      </w:r>
      <w:r>
        <w:rPr>
          <w:rFonts w:hint="default" w:asciiTheme="minorAscii" w:hAnsiTheme="minorAscii"/>
          <w:b/>
          <w:bCs/>
          <w:spacing w:val="-1"/>
          <w:u w:val="single" w:color="auto"/>
        </w:rPr>
        <w:t>FOR</w:t>
      </w:r>
    </w:p>
    <w:p>
      <w:pPr>
        <w:pStyle w:val="2"/>
        <w:spacing w:before="187" w:line="180" w:lineRule="auto"/>
        <w:ind w:left="2523"/>
        <w:rPr>
          <w:rFonts w:hint="default" w:asciiTheme="minorAscii" w:hAnsiTheme="minorAscii"/>
        </w:rPr>
      </w:pPr>
      <w:r>
        <w:rPr>
          <w:rFonts w:hint="default" w:asciiTheme="minorAscii" w:hAnsiTheme="minorAscii"/>
          <w:b/>
          <w:bCs/>
          <w:spacing w:val="-1"/>
          <w:u w:val="single" w:color="auto"/>
        </w:rPr>
        <w:t>THE SITING OF</w:t>
      </w:r>
      <w:r>
        <w:rPr>
          <w:rFonts w:hint="default" w:asciiTheme="minorAscii" w:hAnsiTheme="minorAscii"/>
          <w:b/>
          <w:bCs/>
          <w:spacing w:val="15"/>
          <w:w w:val="101"/>
          <w:u w:val="single" w:color="auto"/>
        </w:rPr>
        <w:t xml:space="preserve"> </w:t>
      </w:r>
      <w:r>
        <w:rPr>
          <w:rFonts w:hint="default" w:asciiTheme="minorAscii" w:hAnsiTheme="minorAscii"/>
          <w:b/>
          <w:bCs/>
          <w:spacing w:val="-1"/>
          <w:u w:val="single" w:color="auto"/>
        </w:rPr>
        <w:t>EQUIPMENT AT TRINITY</w:t>
      </w:r>
      <w:r>
        <w:rPr>
          <w:rFonts w:hint="default" w:asciiTheme="minorAscii" w:hAnsiTheme="minorAscii"/>
          <w:b/>
          <w:bCs/>
          <w:spacing w:val="16"/>
          <w:w w:val="101"/>
          <w:u w:val="single" w:color="auto"/>
        </w:rPr>
        <w:t xml:space="preserve"> </w:t>
      </w:r>
      <w:r>
        <w:rPr>
          <w:rFonts w:hint="default" w:asciiTheme="minorAscii" w:hAnsiTheme="minorAscii"/>
          <w:b/>
          <w:bCs/>
          <w:spacing w:val="-1"/>
          <w:u w:val="single" w:color="auto"/>
        </w:rPr>
        <w:t>HOUSE</w:t>
      </w:r>
      <w:r>
        <w:rPr>
          <w:rFonts w:hint="default" w:asciiTheme="minorAscii" w:hAnsiTheme="minorAscii"/>
          <w:b/>
          <w:bCs/>
          <w:spacing w:val="13"/>
          <w:w w:val="101"/>
          <w:u w:val="single" w:color="auto"/>
        </w:rPr>
        <w:t xml:space="preserve"> </w:t>
      </w:r>
      <w:r>
        <w:rPr>
          <w:rFonts w:hint="default" w:asciiTheme="minorAscii" w:hAnsiTheme="minorAscii"/>
          <w:b/>
          <w:bCs/>
          <w:spacing w:val="-1"/>
          <w:u w:val="single" w:color="auto"/>
        </w:rPr>
        <w:t>PREMISES</w:t>
      </w:r>
    </w:p>
    <w:p>
      <w:pPr>
        <w:spacing w:line="248" w:lineRule="auto"/>
        <w:rPr>
          <w:rFonts w:hint="default" w:asciiTheme="minorAscii" w:hAnsiTheme="minorAscii"/>
          <w:sz w:val="21"/>
        </w:rPr>
      </w:pP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227" w:lineRule="auto"/>
        <w:ind w:left="37" w:right="770" w:hanging="5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All</w:t>
      </w:r>
      <w:r>
        <w:rPr>
          <w:rFonts w:hint="default" w:asciiTheme="minorAscii" w:hAnsiTheme="minorAscii"/>
          <w:spacing w:val="33"/>
        </w:rPr>
        <w:t xml:space="preserve"> </w:t>
      </w:r>
      <w:r>
        <w:rPr>
          <w:rFonts w:hint="default" w:asciiTheme="minorAscii" w:hAnsiTheme="minorAscii"/>
          <w:spacing w:val="-1"/>
        </w:rPr>
        <w:t>Licence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Agreements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with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1"/>
        </w:rPr>
        <w:t>Licensor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shall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contain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following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co</w:t>
      </w:r>
      <w:r>
        <w:rPr>
          <w:rFonts w:hint="default" w:asciiTheme="minorAscii" w:hAnsiTheme="minorAscii"/>
          <w:spacing w:val="-2"/>
        </w:rPr>
        <w:t>nditions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concerning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2"/>
        </w:rPr>
        <w:t>rights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duties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responsibilities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31"/>
        </w:rPr>
        <w:t xml:space="preserve"> </w:t>
      </w:r>
      <w:r>
        <w:rPr>
          <w:rFonts w:hint="default" w:asciiTheme="minorAscii" w:hAnsiTheme="minorAscii"/>
          <w:spacing w:val="-2"/>
        </w:rPr>
        <w:t>respect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health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safety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when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undertaking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Works.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2"/>
        </w:rPr>
        <w:t>Licensees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are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2"/>
        </w:rPr>
        <w:t>required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33"/>
        </w:rPr>
        <w:t xml:space="preserve"> </w:t>
      </w:r>
      <w:r>
        <w:rPr>
          <w:rFonts w:hint="default" w:asciiTheme="minorAscii" w:hAnsiTheme="minorAscii"/>
          <w:spacing w:val="-2"/>
        </w:rPr>
        <w:t>note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comply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1"/>
        </w:rPr>
        <w:t>with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these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conditions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1"/>
        </w:rPr>
        <w:t>consult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with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Authorised</w:t>
      </w:r>
      <w:r>
        <w:rPr>
          <w:rFonts w:hint="default" w:asciiTheme="minorAscii" w:hAnsiTheme="minorAscii"/>
          <w:spacing w:val="3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Represe</w:t>
      </w:r>
      <w:r>
        <w:rPr>
          <w:rFonts w:hint="default" w:asciiTheme="minorAscii" w:hAnsiTheme="minorAscii"/>
          <w:spacing w:val="-2"/>
        </w:rPr>
        <w:t>ntative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on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additional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safety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precautions, whic</w:t>
      </w:r>
      <w:r>
        <w:rPr>
          <w:rFonts w:hint="default" w:asciiTheme="minorAscii" w:hAnsiTheme="minorAscii"/>
          <w:spacing w:val="-2"/>
        </w:rPr>
        <w:t>h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may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required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relation to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nature of the work to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be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undertaken.</w:t>
      </w:r>
    </w:p>
    <w:p>
      <w:pPr>
        <w:pStyle w:val="2"/>
        <w:spacing w:before="177" w:line="227" w:lineRule="auto"/>
        <w:ind w:left="598" w:right="771" w:hanging="551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1.        The Licensee will carry out the W</w:t>
      </w:r>
      <w:r>
        <w:rPr>
          <w:rFonts w:hint="default" w:asciiTheme="minorAscii" w:hAnsiTheme="minorAscii"/>
          <w:spacing w:val="-2"/>
        </w:rPr>
        <w:t>orks in a safe and efficient manner, in accordance with the Health and Safety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at Work Act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1974 and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related Acts and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Regulations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including 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maintenance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stat</w:t>
      </w:r>
      <w:r>
        <w:rPr>
          <w:rFonts w:hint="default" w:asciiTheme="minorAscii" w:hAnsiTheme="minorAscii"/>
          <w:spacing w:val="-2"/>
        </w:rPr>
        <w:t>utory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records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2"/>
        </w:rPr>
        <w:t>ensuring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that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Licensee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places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no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person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under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its control or any other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perso</w:t>
      </w:r>
      <w:r>
        <w:rPr>
          <w:rFonts w:hint="default" w:asciiTheme="minorAscii" w:hAnsiTheme="minorAscii"/>
          <w:spacing w:val="-3"/>
        </w:rPr>
        <w:t>n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3"/>
        </w:rPr>
        <w:t>or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3"/>
        </w:rPr>
        <w:t>persons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3"/>
        </w:rPr>
        <w:t>who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3"/>
        </w:rPr>
        <w:t>may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be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3"/>
        </w:rPr>
        <w:t>affected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by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its actions,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danger.</w:t>
      </w:r>
    </w:p>
    <w:p>
      <w:pPr>
        <w:pStyle w:val="2"/>
        <w:spacing w:before="178" w:line="214" w:lineRule="auto"/>
        <w:ind w:left="41" w:right="767"/>
        <w:jc w:val="right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2.        The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Licensee will supply its servants agents and sub-contractors with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Personal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Protective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E</w:t>
      </w:r>
      <w:r>
        <w:rPr>
          <w:rFonts w:hint="default" w:asciiTheme="minorAscii" w:hAnsiTheme="minorAscii"/>
          <w:spacing w:val="-2"/>
        </w:rPr>
        <w:t>quipment suitable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for the work to be underta</w:t>
      </w:r>
      <w:r>
        <w:rPr>
          <w:rFonts w:hint="default" w:asciiTheme="minorAscii" w:hAnsiTheme="minorAscii"/>
          <w:spacing w:val="-2"/>
        </w:rPr>
        <w:t>ken and comply with the Personal Protective Equipment at Work Regulations 1992.</w:t>
      </w:r>
    </w:p>
    <w:p>
      <w:pPr>
        <w:pStyle w:val="2"/>
        <w:spacing w:before="179" w:line="188" w:lineRule="auto"/>
        <w:ind w:left="3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3.        The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Licensee will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provide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its servants agents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and sub-contractors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with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first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aid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facilities.</w:t>
      </w:r>
    </w:p>
    <w:p>
      <w:pPr>
        <w:pStyle w:val="2"/>
        <w:spacing w:before="181" w:line="222" w:lineRule="auto"/>
        <w:ind w:left="610" w:right="769" w:hanging="57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4.        The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Licensee shall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ensure that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its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servants agents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and sub-contractors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have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received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appropriate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tr</w:t>
      </w:r>
      <w:r>
        <w:rPr>
          <w:rFonts w:hint="default" w:asciiTheme="minorAscii" w:hAnsiTheme="minorAscii"/>
          <w:spacing w:val="-2"/>
        </w:rPr>
        <w:t>aining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relation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2"/>
        </w:rPr>
        <w:t>Works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provide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with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2"/>
        </w:rPr>
        <w:t>such</w:t>
      </w:r>
      <w:r>
        <w:rPr>
          <w:rFonts w:hint="default" w:asciiTheme="minorAscii" w:hAnsiTheme="minorAscii"/>
          <w:spacing w:val="36"/>
        </w:rPr>
        <w:t xml:space="preserve"> </w:t>
      </w:r>
      <w:r>
        <w:rPr>
          <w:rFonts w:hint="default" w:asciiTheme="minorAscii" w:hAnsiTheme="minorAscii"/>
          <w:spacing w:val="-2"/>
        </w:rPr>
        <w:t>information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as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Licensor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may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2"/>
        </w:rPr>
        <w:t>require</w:t>
      </w:r>
      <w:r>
        <w:rPr>
          <w:rFonts w:hint="default" w:asciiTheme="minorAscii" w:hAnsiTheme="minorAscii"/>
          <w:spacing w:val="35"/>
        </w:rPr>
        <w:t xml:space="preserve"> </w:t>
      </w:r>
      <w:r>
        <w:rPr>
          <w:rFonts w:hint="default" w:asciiTheme="minorAscii" w:hAnsiTheme="minorAscii"/>
          <w:spacing w:val="-3"/>
        </w:rPr>
        <w:t>in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3"/>
        </w:rPr>
        <w:t>this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respect.</w:t>
      </w:r>
    </w:p>
    <w:p>
      <w:pPr>
        <w:pStyle w:val="2"/>
        <w:spacing w:before="176" w:line="227" w:lineRule="auto"/>
        <w:ind w:left="603" w:right="771" w:hanging="56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5.        The  use</w:t>
      </w:r>
      <w:r>
        <w:rPr>
          <w:rFonts w:hint="default" w:asciiTheme="minorAscii" w:hAnsiTheme="minorAscii"/>
          <w:spacing w:val="38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substances  hazardous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45"/>
        </w:rPr>
        <w:t xml:space="preserve"> </w:t>
      </w:r>
      <w:r>
        <w:rPr>
          <w:rFonts w:hint="default" w:asciiTheme="minorAscii" w:hAnsiTheme="minorAscii"/>
          <w:spacing w:val="-2"/>
        </w:rPr>
        <w:t>health</w:t>
      </w:r>
      <w:r>
        <w:rPr>
          <w:rFonts w:hint="default" w:asciiTheme="minorAscii" w:hAnsiTheme="minorAscii"/>
          <w:spacing w:val="3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as</w:t>
      </w:r>
      <w:r>
        <w:rPr>
          <w:rFonts w:hint="default" w:asciiTheme="minorAscii" w:hAnsiTheme="minorAscii"/>
          <w:spacing w:val="3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defined</w:t>
      </w:r>
      <w:r>
        <w:rPr>
          <w:rFonts w:hint="default" w:asciiTheme="minorAscii" w:hAnsiTheme="minorAscii"/>
          <w:spacing w:val="40"/>
          <w:w w:val="102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8"/>
        </w:rPr>
        <w:t xml:space="preserve"> </w:t>
      </w:r>
      <w:r>
        <w:rPr>
          <w:rFonts w:hint="default" w:asciiTheme="minorAscii" w:hAnsiTheme="minorAscii"/>
          <w:spacing w:val="-2"/>
        </w:rPr>
        <w:t>Control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3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Substances  Hazardous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47"/>
        </w:rPr>
        <w:t xml:space="preserve"> </w:t>
      </w:r>
      <w:r>
        <w:rPr>
          <w:rFonts w:hint="default" w:asciiTheme="minorAscii" w:hAnsiTheme="minorAscii"/>
          <w:spacing w:val="-2"/>
        </w:rPr>
        <w:t>Health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Regulations 1999 (COSHH) will be notified</w:t>
      </w:r>
      <w:r>
        <w:rPr>
          <w:rFonts w:hint="default" w:asciiTheme="minorAscii" w:hAnsiTheme="minorAscii"/>
          <w:spacing w:val="-11"/>
        </w:rPr>
        <w:t xml:space="preserve"> </w:t>
      </w:r>
      <w:r>
        <w:rPr>
          <w:rFonts w:hint="default" w:asciiTheme="minorAscii" w:hAnsiTheme="minorAscii"/>
          <w:spacing w:val="-1"/>
        </w:rPr>
        <w:t>to the Licensor</w:t>
      </w:r>
      <w:r>
        <w:rPr>
          <w:rFonts w:hint="default" w:asciiTheme="minorAscii" w:hAnsiTheme="minorAscii"/>
          <w:spacing w:val="-2"/>
        </w:rPr>
        <w:t>'s Authorised Representative and the manufacturers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data-sheets for those substances forwarded to the</w:t>
      </w:r>
      <w:r>
        <w:rPr>
          <w:rFonts w:hint="default" w:asciiTheme="minorAscii" w:hAnsiTheme="minorAscii"/>
          <w:spacing w:val="30"/>
        </w:rPr>
        <w:t xml:space="preserve"> </w:t>
      </w:r>
      <w:r>
        <w:rPr>
          <w:rFonts w:hint="default" w:asciiTheme="minorAscii" w:hAnsiTheme="minorAscii"/>
          <w:spacing w:val="-1"/>
        </w:rPr>
        <w:t>Licensor's Authorised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Representative for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his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information,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and approval,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each</w:t>
      </w:r>
      <w:r>
        <w:rPr>
          <w:rFonts w:hint="default" w:asciiTheme="minorAscii" w:hAnsiTheme="minorAscii"/>
          <w:spacing w:val="-2"/>
        </w:rPr>
        <w:t xml:space="preserve"> case.</w:t>
      </w:r>
    </w:p>
    <w:p>
      <w:pPr>
        <w:pStyle w:val="2"/>
        <w:spacing w:before="180" w:line="187" w:lineRule="auto"/>
        <w:ind w:left="39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6.        6.1      The  L</w:t>
      </w:r>
      <w:r>
        <w:rPr>
          <w:rFonts w:hint="default" w:asciiTheme="minorAscii" w:hAnsiTheme="minorAscii"/>
          <w:spacing w:val="-2"/>
        </w:rPr>
        <w:t>icensee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2"/>
        </w:rPr>
        <w:t>shall  record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3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accidents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occurring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on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  Premises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40"/>
        </w:rPr>
        <w:t xml:space="preserve"> </w:t>
      </w:r>
      <w:r>
        <w:rPr>
          <w:rFonts w:hint="default" w:asciiTheme="minorAscii" w:hAnsiTheme="minorAscii"/>
          <w:spacing w:val="-2"/>
        </w:rPr>
        <w:t>its</w:t>
      </w:r>
      <w:r>
        <w:rPr>
          <w:rFonts w:hint="default" w:asciiTheme="minorAscii" w:hAnsiTheme="minorAscii"/>
          <w:spacing w:val="3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servants,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agents</w:t>
      </w:r>
      <w:r>
        <w:rPr>
          <w:rFonts w:hint="default" w:asciiTheme="minorAscii" w:hAnsiTheme="minorAscii"/>
          <w:spacing w:val="3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33"/>
        </w:rPr>
        <w:t xml:space="preserve"> </w:t>
      </w:r>
      <w:r>
        <w:rPr>
          <w:rFonts w:hint="default" w:asciiTheme="minorAscii" w:hAnsiTheme="minorAscii"/>
          <w:spacing w:val="-2"/>
        </w:rPr>
        <w:t>sub-</w:t>
      </w:r>
    </w:p>
    <w:p>
      <w:pPr>
        <w:pStyle w:val="2"/>
        <w:spacing w:before="59" w:line="187" w:lineRule="auto"/>
        <w:ind w:left="117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contractors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 connection with this Agreement</w:t>
      </w:r>
      <w:r>
        <w:rPr>
          <w:rFonts w:hint="default" w:asciiTheme="minorAscii" w:hAnsiTheme="minorAscii"/>
          <w:spacing w:val="12"/>
          <w:w w:val="102"/>
        </w:rPr>
        <w:t xml:space="preserve"> </w:t>
      </w:r>
      <w:r>
        <w:rPr>
          <w:rFonts w:hint="default" w:asciiTheme="minorAscii" w:hAnsiTheme="minorAscii"/>
          <w:spacing w:val="-1"/>
        </w:rPr>
        <w:t>in the Accident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Book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held on 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Pre</w:t>
      </w:r>
      <w:r>
        <w:rPr>
          <w:rFonts w:hint="default" w:asciiTheme="minorAscii" w:hAnsiTheme="minorAscii"/>
          <w:spacing w:val="-2"/>
        </w:rPr>
        <w:t>mises.</w:t>
      </w:r>
    </w:p>
    <w:p>
      <w:pPr>
        <w:pStyle w:val="2"/>
        <w:spacing w:before="103" w:line="244" w:lineRule="auto"/>
        <w:ind w:left="1176" w:right="769" w:hanging="571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6.2     Any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1"/>
        </w:rPr>
        <w:t>accidents/incidents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deemed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reportable to the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Health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1"/>
        </w:rPr>
        <w:t>and Safety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Execut</w:t>
      </w:r>
      <w:r>
        <w:rPr>
          <w:rFonts w:hint="default" w:asciiTheme="minorAscii" w:hAnsiTheme="minorAscii"/>
          <w:spacing w:val="-2"/>
        </w:rPr>
        <w:t>ive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under 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Reporting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Injuries,  Diseases  and  Dangerous  Occurrences  Regulations  1995  (RIDDOR)  shall  be  notified  to  the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Licensor's Authorised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Representative as soon as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possib</w:t>
      </w:r>
      <w:r>
        <w:rPr>
          <w:rFonts w:hint="default" w:asciiTheme="minorAscii" w:hAnsiTheme="minorAscii"/>
          <w:spacing w:val="-2"/>
        </w:rPr>
        <w:t>le after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incident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event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2"/>
        </w:rPr>
        <w:t>within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24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3"/>
        </w:rPr>
        <w:t>hours.</w:t>
      </w:r>
    </w:p>
    <w:p>
      <w:pPr>
        <w:pStyle w:val="2"/>
        <w:spacing w:before="177" w:line="227" w:lineRule="auto"/>
        <w:ind w:left="603" w:right="772" w:hanging="56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7.        The</w:t>
      </w:r>
      <w:r>
        <w:rPr>
          <w:rFonts w:hint="default" w:asciiTheme="minorAscii" w:hAnsiTheme="minorAscii"/>
          <w:spacing w:val="2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Licensee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1"/>
        </w:rPr>
        <w:t>is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to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carry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out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1"/>
        </w:rPr>
        <w:t>a ‘</w:t>
      </w:r>
      <w:r>
        <w:rPr>
          <w:rFonts w:hint="default" w:asciiTheme="minorAscii" w:hAnsiTheme="minorAscii"/>
          <w:spacing w:val="-32"/>
        </w:rPr>
        <w:t xml:space="preserve"> </w:t>
      </w:r>
      <w:r>
        <w:rPr>
          <w:rFonts w:hint="default" w:asciiTheme="minorAscii" w:hAnsiTheme="minorAscii"/>
          <w:spacing w:val="-1"/>
        </w:rPr>
        <w:t>R</w:t>
      </w:r>
      <w:r>
        <w:rPr>
          <w:rFonts w:hint="default" w:asciiTheme="minorAscii" w:hAnsiTheme="minorAscii"/>
          <w:spacing w:val="-2"/>
        </w:rPr>
        <w:t>isk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2"/>
        </w:rPr>
        <w:t>Assessment’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2"/>
        </w:rPr>
        <w:t>prepare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 ‘</w:t>
      </w:r>
      <w:r>
        <w:rPr>
          <w:rFonts w:hint="default" w:asciiTheme="minorAscii" w:hAnsiTheme="minorAscii"/>
          <w:spacing w:val="-31"/>
        </w:rPr>
        <w:t xml:space="preserve"> </w:t>
      </w:r>
      <w:r>
        <w:rPr>
          <w:rFonts w:hint="default" w:asciiTheme="minorAscii" w:hAnsiTheme="minorAscii"/>
          <w:spacing w:val="-2"/>
        </w:rPr>
        <w:t>Method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Statement’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accordance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with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Management</w:t>
      </w:r>
      <w:r>
        <w:rPr>
          <w:rFonts w:hint="default" w:asciiTheme="minorAscii" w:hAnsiTheme="minorAscii"/>
          <w:spacing w:val="4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of  Health  and</w:t>
      </w:r>
      <w:r>
        <w:rPr>
          <w:rFonts w:hint="default" w:asciiTheme="minorAscii" w:hAnsiTheme="minorAscii"/>
          <w:spacing w:val="44"/>
        </w:rPr>
        <w:t xml:space="preserve"> </w:t>
      </w:r>
      <w:r>
        <w:rPr>
          <w:rFonts w:hint="default" w:asciiTheme="minorAscii" w:hAnsiTheme="minorAscii"/>
          <w:spacing w:val="-2"/>
        </w:rPr>
        <w:t>Safety  at</w:t>
      </w:r>
      <w:r>
        <w:rPr>
          <w:rFonts w:hint="default" w:asciiTheme="minorAscii" w:hAnsiTheme="minorAscii"/>
          <w:spacing w:val="4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Work  Regulations  1999  as  amended  (MHSW)  and  when  required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provide  a  written</w:t>
      </w:r>
      <w:r>
        <w:rPr>
          <w:rFonts w:hint="default" w:asciiTheme="minorAscii" w:hAnsiTheme="minorAscii"/>
          <w:spacing w:val="20"/>
        </w:rPr>
        <w:t xml:space="preserve">  </w:t>
      </w:r>
      <w:r>
        <w:rPr>
          <w:rFonts w:hint="default" w:asciiTheme="minorAscii" w:hAnsiTheme="minorAscii"/>
          <w:spacing w:val="-1"/>
        </w:rPr>
        <w:t>report  to  the</w:t>
      </w:r>
      <w:r>
        <w:rPr>
          <w:rFonts w:hint="default" w:asciiTheme="minorAscii" w:hAnsiTheme="minorAscii"/>
          <w:spacing w:val="11"/>
        </w:rPr>
        <w:t xml:space="preserve">  </w:t>
      </w:r>
      <w:r>
        <w:rPr>
          <w:rFonts w:hint="default" w:asciiTheme="minorAscii" w:hAnsiTheme="minorAscii"/>
          <w:spacing w:val="-1"/>
        </w:rPr>
        <w:t>Licensor's</w:t>
      </w:r>
      <w:r>
        <w:rPr>
          <w:rFonts w:hint="default" w:asciiTheme="minorAscii" w:hAnsiTheme="minorAscii"/>
          <w:spacing w:val="5"/>
        </w:rPr>
        <w:t xml:space="preserve">  </w:t>
      </w:r>
      <w:r>
        <w:rPr>
          <w:rFonts w:hint="default" w:asciiTheme="minorAscii" w:hAnsiTheme="minorAscii"/>
          <w:spacing w:val="-1"/>
        </w:rPr>
        <w:t>Authorised   Representative  for  consideration</w:t>
      </w:r>
      <w:r>
        <w:rPr>
          <w:rFonts w:hint="default" w:asciiTheme="minorAscii" w:hAnsiTheme="minorAscii"/>
          <w:spacing w:val="11"/>
        </w:rPr>
        <w:t xml:space="preserve">  </w:t>
      </w:r>
      <w:r>
        <w:rPr>
          <w:rFonts w:hint="default" w:asciiTheme="minorAscii" w:hAnsiTheme="minorAscii"/>
          <w:spacing w:val="-1"/>
        </w:rPr>
        <w:t>prior</w:t>
      </w:r>
      <w:r>
        <w:rPr>
          <w:rFonts w:hint="default" w:asciiTheme="minorAscii" w:hAnsiTheme="minorAscii"/>
          <w:spacing w:val="3"/>
        </w:rPr>
        <w:t xml:space="preserve">  </w:t>
      </w:r>
      <w:r>
        <w:rPr>
          <w:rFonts w:hint="default" w:asciiTheme="minorAscii" w:hAnsiTheme="minorAscii"/>
          <w:spacing w:val="-1"/>
        </w:rPr>
        <w:t>to</w:t>
      </w:r>
      <w:r>
        <w:rPr>
          <w:rFonts w:hint="default" w:asciiTheme="minorAscii" w:hAnsiTheme="minorAscii"/>
          <w:spacing w:val="6"/>
        </w:rPr>
        <w:t xml:space="preserve">  </w:t>
      </w:r>
      <w:r>
        <w:rPr>
          <w:rFonts w:hint="default" w:asciiTheme="minorAscii" w:hAnsiTheme="minorAscii"/>
          <w:spacing w:val="-1"/>
        </w:rPr>
        <w:t>work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commencing.</w:t>
      </w:r>
    </w:p>
    <w:p>
      <w:pPr>
        <w:pStyle w:val="2"/>
        <w:spacing w:before="178" w:line="214" w:lineRule="auto"/>
        <w:ind w:left="603" w:right="773" w:hanging="56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8.        The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Licensee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shall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1"/>
        </w:rPr>
        <w:t>be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responsible for disposing safely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any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waste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produc</w:t>
      </w:r>
      <w:r>
        <w:rPr>
          <w:rFonts w:hint="default" w:asciiTheme="minorAscii" w:hAnsiTheme="minorAscii"/>
          <w:spacing w:val="-2"/>
        </w:rPr>
        <w:t>ts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arising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2"/>
        </w:rPr>
        <w:t>connection with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2"/>
        </w:rPr>
        <w:t>work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carried out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under this Agreement.</w:t>
      </w:r>
    </w:p>
    <w:p>
      <w:pPr>
        <w:pStyle w:val="2"/>
        <w:spacing w:before="179" w:line="188" w:lineRule="auto"/>
        <w:ind w:left="3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9.        The  Licensee  shall  allow  the  Licensor  to  inspect  the</w:t>
      </w:r>
      <w:r>
        <w:rPr>
          <w:rFonts w:hint="default" w:asciiTheme="minorAscii" w:hAnsiTheme="minorAscii"/>
          <w:spacing w:val="5"/>
        </w:rPr>
        <w:t xml:space="preserve">  </w:t>
      </w:r>
      <w:r>
        <w:rPr>
          <w:rFonts w:hint="default" w:asciiTheme="minorAscii" w:hAnsiTheme="minorAscii"/>
          <w:spacing w:val="-1"/>
        </w:rPr>
        <w:t>Licensee's  w</w:t>
      </w:r>
      <w:r>
        <w:rPr>
          <w:rFonts w:hint="default" w:asciiTheme="minorAscii" w:hAnsiTheme="minorAscii"/>
          <w:spacing w:val="-2"/>
        </w:rPr>
        <w:t>orkplace  and</w:t>
      </w:r>
      <w:r>
        <w:rPr>
          <w:rFonts w:hint="default" w:asciiTheme="minorAscii" w:hAnsiTheme="minorAscii"/>
          <w:spacing w:val="1"/>
        </w:rPr>
        <w:t xml:space="preserve">  </w:t>
      </w:r>
      <w:r>
        <w:rPr>
          <w:rFonts w:hint="default" w:asciiTheme="minorAscii" w:hAnsiTheme="minorAscii"/>
          <w:spacing w:val="-2"/>
        </w:rPr>
        <w:t>systems</w:t>
      </w:r>
      <w:r>
        <w:rPr>
          <w:rFonts w:hint="default" w:asciiTheme="minorAscii" w:hAnsiTheme="minorAscii"/>
          <w:spacing w:val="1"/>
        </w:rPr>
        <w:t xml:space="preserve">  </w:t>
      </w:r>
      <w:r>
        <w:rPr>
          <w:rFonts w:hint="default" w:asciiTheme="minorAscii" w:hAnsiTheme="minorAscii"/>
          <w:spacing w:val="-2"/>
        </w:rPr>
        <w:t>of  work</w:t>
      </w:r>
      <w:r>
        <w:rPr>
          <w:rFonts w:hint="default" w:asciiTheme="minorAscii" w:hAnsiTheme="minorAscii"/>
          <w:spacing w:val="1"/>
        </w:rPr>
        <w:t xml:space="preserve">  </w:t>
      </w:r>
      <w:r>
        <w:rPr>
          <w:rFonts w:hint="default" w:asciiTheme="minorAscii" w:hAnsiTheme="minorAscii"/>
          <w:spacing w:val="-2"/>
        </w:rPr>
        <w:t>at</w:t>
      </w:r>
      <w:r>
        <w:rPr>
          <w:rFonts w:hint="default" w:asciiTheme="minorAscii" w:hAnsiTheme="minorAscii"/>
          <w:spacing w:val="2"/>
        </w:rPr>
        <w:t xml:space="preserve">  </w:t>
      </w:r>
      <w:r>
        <w:rPr>
          <w:rFonts w:hint="default" w:asciiTheme="minorAscii" w:hAnsiTheme="minorAscii"/>
          <w:spacing w:val="-2"/>
        </w:rPr>
        <w:t>any</w:t>
      </w:r>
    </w:p>
    <w:p>
      <w:pPr>
        <w:pStyle w:val="2"/>
        <w:spacing w:before="59" w:line="187" w:lineRule="auto"/>
        <w:ind w:left="61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reasonable time.</w:t>
      </w:r>
    </w:p>
    <w:p>
      <w:pPr>
        <w:pStyle w:val="2"/>
        <w:spacing w:before="179" w:line="214" w:lineRule="auto"/>
        <w:ind w:left="612" w:right="771" w:hanging="566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10.      Should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Licensee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2"/>
        </w:rPr>
        <w:t>not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fulfil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any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of</w:t>
      </w:r>
      <w:r>
        <w:rPr>
          <w:rFonts w:hint="default" w:asciiTheme="minorAscii" w:hAnsiTheme="minorAscii"/>
          <w:spacing w:val="2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its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duties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as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detailed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in</w:t>
      </w:r>
      <w:r>
        <w:rPr>
          <w:rFonts w:hint="default" w:asciiTheme="minorAscii" w:hAnsiTheme="minorAscii"/>
          <w:spacing w:val="33"/>
        </w:rPr>
        <w:t xml:space="preserve"> </w:t>
      </w:r>
      <w:r>
        <w:rPr>
          <w:rFonts w:hint="default" w:asciiTheme="minorAscii" w:hAnsiTheme="minorAscii"/>
          <w:spacing w:val="-3"/>
        </w:rPr>
        <w:t>1-9</w:t>
      </w:r>
      <w:r>
        <w:rPr>
          <w:rFonts w:hint="default" w:asciiTheme="minorAscii" w:hAnsiTheme="minorAscii"/>
          <w:spacing w:val="26"/>
        </w:rPr>
        <w:t xml:space="preserve"> </w:t>
      </w:r>
      <w:r>
        <w:rPr>
          <w:rFonts w:hint="default" w:asciiTheme="minorAscii" w:hAnsiTheme="minorAscii"/>
          <w:spacing w:val="-3"/>
        </w:rPr>
        <w:t>above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or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3"/>
        </w:rPr>
        <w:t>adopts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any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3"/>
        </w:rPr>
        <w:t>unsafe</w:t>
      </w:r>
      <w:r>
        <w:rPr>
          <w:rFonts w:hint="default" w:asciiTheme="minorAscii" w:hAnsiTheme="minorAscii"/>
          <w:spacing w:val="32"/>
        </w:rPr>
        <w:t xml:space="preserve"> </w:t>
      </w:r>
      <w:r>
        <w:rPr>
          <w:rFonts w:hint="default" w:asciiTheme="minorAscii" w:hAnsiTheme="minorAscii"/>
          <w:spacing w:val="-3"/>
        </w:rPr>
        <w:t>practices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the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Licensor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reserves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right to stop the</w:t>
      </w:r>
      <w:r>
        <w:rPr>
          <w:rFonts w:hint="default" w:asciiTheme="minorAscii" w:hAnsiTheme="minorAscii"/>
          <w:spacing w:val="-2"/>
        </w:rPr>
        <w:t xml:space="preserve"> Works.</w:t>
      </w:r>
    </w:p>
    <w:p>
      <w:pPr>
        <w:pStyle w:val="2"/>
        <w:spacing w:before="176" w:line="214" w:lineRule="auto"/>
        <w:ind w:left="603" w:right="769" w:hanging="55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11.     The  Licensor</w:t>
      </w:r>
      <w:r>
        <w:rPr>
          <w:rFonts w:hint="default" w:asciiTheme="minorAscii" w:hAnsiTheme="minorAscii"/>
          <w:spacing w:val="20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will</w:t>
      </w:r>
      <w:r>
        <w:rPr>
          <w:rFonts w:hint="default" w:asciiTheme="minorAscii" w:hAnsiTheme="minorAscii"/>
          <w:spacing w:val="29"/>
        </w:rPr>
        <w:t xml:space="preserve"> </w:t>
      </w:r>
      <w:r>
        <w:rPr>
          <w:rFonts w:hint="default" w:asciiTheme="minorAscii" w:hAnsiTheme="minorAscii"/>
          <w:spacing w:val="-2"/>
        </w:rPr>
        <w:t>make</w:t>
      </w:r>
      <w:r>
        <w:rPr>
          <w:rFonts w:hint="default" w:asciiTheme="minorAscii" w:hAnsiTheme="minorAscii"/>
          <w:spacing w:val="2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available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at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the  Premises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to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34"/>
        </w:rPr>
        <w:t xml:space="preserve"> </w:t>
      </w:r>
      <w:r>
        <w:rPr>
          <w:rFonts w:hint="default" w:asciiTheme="minorAscii" w:hAnsiTheme="minorAscii"/>
          <w:spacing w:val="-2"/>
        </w:rPr>
        <w:t>Licensee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its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servants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agents</w:t>
      </w:r>
      <w:r>
        <w:rPr>
          <w:rFonts w:hint="default" w:asciiTheme="minorAscii" w:hAnsiTheme="minorAscii"/>
          <w:spacing w:val="25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2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sub-contractors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copy of its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Health, Safety and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Environmental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Policy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 xml:space="preserve">and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Licensee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its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servants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agents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sub-contractors</w:t>
      </w:r>
    </w:p>
    <w:p>
      <w:pPr>
        <w:spacing w:line="214" w:lineRule="auto"/>
        <w:rPr>
          <w:rFonts w:hint="default" w:asciiTheme="minorAscii" w:hAnsiTheme="minorAscii"/>
        </w:rPr>
        <w:sectPr>
          <w:footerReference r:id="rId55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pStyle w:val="2"/>
        <w:spacing w:before="7" w:line="214" w:lineRule="auto"/>
        <w:ind w:left="604" w:right="770"/>
        <w:rPr>
          <w:rFonts w:hint="default" w:asciiTheme="minorAscii" w:hAnsiTheme="minorAscii"/>
        </w:rPr>
      </w:pPr>
      <w:bookmarkStart w:id="47" w:name="bookmark109"/>
      <w:bookmarkEnd w:id="47"/>
      <w:r>
        <w:rPr>
          <w:rFonts w:hint="default" w:asciiTheme="minorAscii" w:hAnsiTheme="minorAscii"/>
          <w:spacing w:val="-1"/>
        </w:rPr>
        <w:t>shall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comply with the</w:t>
      </w:r>
      <w:r>
        <w:rPr>
          <w:rFonts w:hint="default" w:asciiTheme="minorAscii" w:hAnsiTheme="minorAscii"/>
          <w:spacing w:val="2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provisions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of the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1"/>
        </w:rPr>
        <w:t>Licensor's</w:t>
      </w:r>
      <w:r>
        <w:rPr>
          <w:rFonts w:hint="default" w:asciiTheme="minorAscii" w:hAnsiTheme="minorAscii"/>
          <w:spacing w:val="22"/>
        </w:rPr>
        <w:t xml:space="preserve"> </w:t>
      </w:r>
      <w:r>
        <w:rPr>
          <w:rFonts w:hint="default" w:asciiTheme="minorAscii" w:hAnsiTheme="minorAscii"/>
          <w:spacing w:val="-1"/>
        </w:rPr>
        <w:t>Health,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Sa</w:t>
      </w:r>
      <w:r>
        <w:rPr>
          <w:rFonts w:hint="default" w:asciiTheme="minorAscii" w:hAnsiTheme="minorAscii"/>
          <w:spacing w:val="-2"/>
        </w:rPr>
        <w:t>fety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  <w:spacing w:val="23"/>
        </w:rPr>
        <w:t xml:space="preserve"> </w:t>
      </w:r>
      <w:r>
        <w:rPr>
          <w:rFonts w:hint="default" w:asciiTheme="minorAscii" w:hAnsiTheme="minorAscii"/>
          <w:spacing w:val="-2"/>
        </w:rPr>
        <w:t>Environmental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2"/>
        </w:rPr>
        <w:t>Policy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2"/>
        </w:rPr>
        <w:t>at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all times when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on the</w:t>
      </w:r>
      <w:r>
        <w:rPr>
          <w:rFonts w:hint="default" w:asciiTheme="minorAscii" w:hAnsiTheme="minorAscii"/>
          <w:spacing w:val="21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Premises.</w:t>
      </w:r>
    </w:p>
    <w:p>
      <w:pPr>
        <w:spacing w:line="248" w:lineRule="auto"/>
        <w:rPr>
          <w:rFonts w:hint="default" w:asciiTheme="minorAscii" w:hAnsiTheme="minorAscii"/>
          <w:sz w:val="21"/>
        </w:rPr>
      </w:pP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88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NB.     All references above to the</w:t>
      </w:r>
      <w:r>
        <w:rPr>
          <w:rFonts w:hint="default" w:asciiTheme="minorAscii" w:hAnsiTheme="minorAscii"/>
          <w:spacing w:val="-11"/>
        </w:rPr>
        <w:t xml:space="preserve"> </w:t>
      </w:r>
      <w:r>
        <w:rPr>
          <w:rFonts w:hint="default" w:asciiTheme="minorAscii" w:hAnsiTheme="minorAscii"/>
          <w:spacing w:val="-1"/>
        </w:rPr>
        <w:t>‘</w:t>
      </w:r>
      <w:r>
        <w:rPr>
          <w:rFonts w:hint="default" w:asciiTheme="minorAscii" w:hAnsiTheme="minorAscii"/>
          <w:spacing w:val="-31"/>
        </w:rPr>
        <w:t xml:space="preserve"> </w:t>
      </w:r>
      <w:r>
        <w:rPr>
          <w:rFonts w:hint="default" w:asciiTheme="minorAscii" w:hAnsiTheme="minorAscii"/>
          <w:spacing w:val="-1"/>
        </w:rPr>
        <w:t>Licensor's Authorised Representative’ sh</w:t>
      </w:r>
      <w:r>
        <w:rPr>
          <w:rFonts w:hint="default" w:asciiTheme="minorAscii" w:hAnsiTheme="minorAscii"/>
          <w:spacing w:val="-2"/>
        </w:rPr>
        <w:t>all mean the person referred to in clause</w:t>
      </w:r>
    </w:p>
    <w:p>
      <w:pPr>
        <w:pStyle w:val="2"/>
        <w:spacing w:before="58" w:line="188" w:lineRule="auto"/>
        <w:ind w:left="60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4.1 of the Conditions of Agreement for the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Siting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Equipment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at Trinity</w:t>
      </w:r>
      <w:r>
        <w:rPr>
          <w:rFonts w:hint="default" w:asciiTheme="minorAscii" w:hAnsiTheme="minorAscii"/>
          <w:spacing w:val="20"/>
        </w:rPr>
        <w:t xml:space="preserve"> </w:t>
      </w:r>
      <w:r>
        <w:rPr>
          <w:rFonts w:hint="default" w:asciiTheme="minorAscii" w:hAnsiTheme="minorAscii"/>
          <w:spacing w:val="-1"/>
        </w:rPr>
        <w:t>House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Premises.</w:t>
      </w:r>
    </w:p>
    <w:p>
      <w:pPr>
        <w:spacing w:line="188" w:lineRule="auto"/>
        <w:rPr>
          <w:rFonts w:hint="default" w:asciiTheme="minorAscii" w:hAnsiTheme="minorAscii"/>
        </w:rPr>
        <w:sectPr>
          <w:footerReference r:id="rId56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pStyle w:val="2"/>
        <w:spacing w:before="36" w:line="179" w:lineRule="auto"/>
        <w:ind w:left="4429"/>
        <w:rPr>
          <w:rFonts w:hint="default" w:asciiTheme="minorAscii" w:hAnsiTheme="minorAscii"/>
          <w:sz w:val="28"/>
          <w:szCs w:val="28"/>
        </w:rPr>
      </w:pPr>
      <w:bookmarkStart w:id="48" w:name="bookmark110"/>
      <w:bookmarkEnd w:id="48"/>
      <w:r>
        <w:rPr>
          <w:rFonts w:hint="default" w:asciiTheme="minorAscii" w:hAnsiTheme="minorAscii"/>
          <w:b/>
          <w:bCs/>
          <w:color w:val="00558C"/>
          <w:spacing w:val="-3"/>
          <w:sz w:val="28"/>
          <w:szCs w:val="28"/>
        </w:rPr>
        <w:t>SCHEDULE</w:t>
      </w:r>
      <w:r>
        <w:rPr>
          <w:rFonts w:hint="default" w:asciiTheme="minorAscii" w:hAnsiTheme="minorAscii"/>
          <w:b/>
          <w:bCs/>
          <w:color w:val="00558C"/>
          <w:spacing w:val="21"/>
          <w:sz w:val="28"/>
          <w:szCs w:val="28"/>
        </w:rPr>
        <w:t xml:space="preserve"> </w:t>
      </w:r>
      <w:r>
        <w:rPr>
          <w:rFonts w:hint="default" w:asciiTheme="minorAscii" w:hAnsiTheme="minorAscii"/>
          <w:b/>
          <w:bCs/>
          <w:color w:val="00558C"/>
          <w:spacing w:val="-3"/>
          <w:sz w:val="28"/>
          <w:szCs w:val="28"/>
        </w:rPr>
        <w:t>II</w:t>
      </w:r>
    </w:p>
    <w:p>
      <w:pPr>
        <w:spacing w:line="242" w:lineRule="auto"/>
        <w:rPr>
          <w:rFonts w:hint="default" w:asciiTheme="minorAscii" w:hAnsiTheme="minorAscii"/>
          <w:sz w:val="21"/>
        </w:rPr>
      </w:pPr>
    </w:p>
    <w:p>
      <w:pPr>
        <w:spacing w:line="242" w:lineRule="auto"/>
        <w:rPr>
          <w:rFonts w:hint="default" w:asciiTheme="minorAscii" w:hAnsiTheme="minorAscii"/>
          <w:sz w:val="21"/>
        </w:rPr>
      </w:pPr>
    </w:p>
    <w:p>
      <w:pPr>
        <w:spacing w:line="242" w:lineRule="auto"/>
        <w:rPr>
          <w:rFonts w:hint="default" w:asciiTheme="minorAscii" w:hAnsiTheme="minorAscii"/>
          <w:sz w:val="21"/>
        </w:rPr>
      </w:pPr>
    </w:p>
    <w:p>
      <w:pPr>
        <w:spacing w:line="242" w:lineRule="auto"/>
        <w:rPr>
          <w:rFonts w:hint="default" w:asciiTheme="minorAscii" w:hAnsiTheme="minorAscii"/>
          <w:sz w:val="21"/>
        </w:rPr>
      </w:pPr>
    </w:p>
    <w:p>
      <w:pPr>
        <w:spacing w:line="242" w:lineRule="auto"/>
        <w:rPr>
          <w:rFonts w:hint="default" w:asciiTheme="minorAscii" w:hAnsiTheme="minorAscii"/>
          <w:sz w:val="21"/>
        </w:rPr>
      </w:pPr>
    </w:p>
    <w:p>
      <w:pPr>
        <w:spacing w:line="242" w:lineRule="auto"/>
        <w:rPr>
          <w:rFonts w:hint="default" w:asciiTheme="minorAscii" w:hAnsiTheme="minorAscii"/>
          <w:sz w:val="21"/>
        </w:rPr>
      </w:pPr>
    </w:p>
    <w:p>
      <w:pPr>
        <w:spacing w:line="242" w:lineRule="auto"/>
        <w:rPr>
          <w:rFonts w:hint="default" w:asciiTheme="minorAscii" w:hAnsiTheme="minorAscii"/>
          <w:sz w:val="21"/>
        </w:rPr>
      </w:pPr>
    </w:p>
    <w:p>
      <w:pPr>
        <w:spacing w:line="242" w:lineRule="auto"/>
        <w:rPr>
          <w:rFonts w:hint="default" w:asciiTheme="minorAscii" w:hAnsiTheme="minorAscii"/>
          <w:sz w:val="21"/>
        </w:rPr>
      </w:pPr>
    </w:p>
    <w:p>
      <w:pPr>
        <w:spacing w:line="242" w:lineRule="auto"/>
        <w:rPr>
          <w:rFonts w:hint="default" w:asciiTheme="minorAscii" w:hAnsiTheme="minorAscii"/>
          <w:sz w:val="21"/>
        </w:rPr>
      </w:pPr>
    </w:p>
    <w:p>
      <w:pPr>
        <w:spacing w:line="242" w:lineRule="auto"/>
        <w:rPr>
          <w:rFonts w:hint="default" w:asciiTheme="minorAscii" w:hAnsiTheme="minorAscii"/>
          <w:sz w:val="21"/>
        </w:rPr>
      </w:pPr>
    </w:p>
    <w:p>
      <w:pPr>
        <w:spacing w:line="242" w:lineRule="auto"/>
        <w:rPr>
          <w:rFonts w:hint="default" w:asciiTheme="minorAscii" w:hAnsiTheme="minorAscii"/>
          <w:sz w:val="21"/>
        </w:rPr>
      </w:pPr>
    </w:p>
    <w:p>
      <w:pPr>
        <w:spacing w:line="242" w:lineRule="auto"/>
        <w:rPr>
          <w:rFonts w:hint="default" w:asciiTheme="minorAscii" w:hAnsiTheme="minorAscii"/>
          <w:sz w:val="21"/>
        </w:rPr>
      </w:pPr>
    </w:p>
    <w:p>
      <w:pPr>
        <w:spacing w:line="242" w:lineRule="auto"/>
        <w:rPr>
          <w:rFonts w:hint="default" w:asciiTheme="minorAscii" w:hAnsiTheme="minorAscii"/>
          <w:sz w:val="21"/>
        </w:rPr>
      </w:pPr>
    </w:p>
    <w:p>
      <w:pPr>
        <w:spacing w:line="242" w:lineRule="auto"/>
        <w:rPr>
          <w:rFonts w:hint="default" w:asciiTheme="minorAscii" w:hAnsiTheme="minorAscii"/>
          <w:sz w:val="21"/>
        </w:rPr>
      </w:pPr>
    </w:p>
    <w:p>
      <w:pPr>
        <w:spacing w:line="242" w:lineRule="auto"/>
        <w:rPr>
          <w:rFonts w:hint="default" w:asciiTheme="minorAscii" w:hAnsiTheme="minorAscii"/>
          <w:sz w:val="21"/>
        </w:rPr>
      </w:pPr>
    </w:p>
    <w:p>
      <w:pPr>
        <w:spacing w:line="242" w:lineRule="auto"/>
        <w:rPr>
          <w:rFonts w:hint="default" w:asciiTheme="minorAscii" w:hAnsiTheme="minorAscii"/>
          <w:sz w:val="21"/>
        </w:rPr>
      </w:pPr>
    </w:p>
    <w:p>
      <w:pPr>
        <w:spacing w:line="242" w:lineRule="auto"/>
        <w:rPr>
          <w:rFonts w:hint="default" w:asciiTheme="minorAscii" w:hAnsiTheme="minorAscii"/>
          <w:sz w:val="21"/>
        </w:rPr>
      </w:pPr>
    </w:p>
    <w:p>
      <w:pPr>
        <w:spacing w:line="242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86" w:line="187" w:lineRule="auto"/>
        <w:ind w:left="3846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i/>
          <w:iCs/>
          <w:spacing w:val="-1"/>
          <w:sz w:val="28"/>
          <w:szCs w:val="28"/>
        </w:rPr>
        <w:t>Third Party Equipment</w:t>
      </w:r>
    </w:p>
    <w:p>
      <w:pPr>
        <w:spacing w:line="248" w:lineRule="auto"/>
        <w:rPr>
          <w:rFonts w:hint="default" w:asciiTheme="minorAscii" w:hAnsiTheme="minorAscii"/>
          <w:sz w:val="21"/>
        </w:rPr>
      </w:pP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85" w:line="187" w:lineRule="auto"/>
        <w:ind w:left="2982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b/>
          <w:bCs/>
          <w:i/>
          <w:iCs/>
          <w:sz w:val="28"/>
          <w:szCs w:val="28"/>
        </w:rPr>
        <w:t>Temporary Installatio</w:t>
      </w:r>
      <w:r>
        <w:rPr>
          <w:rFonts w:hint="default" w:asciiTheme="minorAscii" w:hAnsiTheme="minorAscii"/>
          <w:b/>
          <w:bCs/>
          <w:i/>
          <w:iCs/>
          <w:spacing w:val="-1"/>
          <w:sz w:val="28"/>
          <w:szCs w:val="28"/>
        </w:rPr>
        <w:t>n Requirements</w:t>
      </w:r>
    </w:p>
    <w:p>
      <w:pPr>
        <w:spacing w:line="187" w:lineRule="auto"/>
        <w:rPr>
          <w:rFonts w:hint="default" w:asciiTheme="minorAscii" w:hAnsiTheme="minorAscii"/>
          <w:sz w:val="28"/>
          <w:szCs w:val="28"/>
        </w:rPr>
        <w:sectPr>
          <w:footerReference r:id="rId57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pStyle w:val="2"/>
        <w:spacing w:before="36" w:line="179" w:lineRule="auto"/>
        <w:ind w:left="3988"/>
        <w:rPr>
          <w:rFonts w:hint="default" w:asciiTheme="minorAscii" w:hAnsiTheme="minorAscii"/>
          <w:sz w:val="28"/>
          <w:szCs w:val="28"/>
        </w:rPr>
      </w:pPr>
      <w:bookmarkStart w:id="49" w:name="bookmark111"/>
      <w:bookmarkEnd w:id="49"/>
      <w:r>
        <w:rPr>
          <w:rFonts w:hint="default" w:asciiTheme="minorAscii" w:hAnsiTheme="minorAscii"/>
          <w:spacing w:val="-2"/>
          <w:sz w:val="28"/>
          <w:szCs w:val="28"/>
          <w:u w:val="single" w:color="auto"/>
        </w:rPr>
        <w:t>TRINITY</w:t>
      </w:r>
      <w:r>
        <w:rPr>
          <w:rFonts w:hint="default" w:asciiTheme="minorAscii" w:hAnsiTheme="minorAscii"/>
          <w:spacing w:val="31"/>
          <w:w w:val="101"/>
          <w:sz w:val="28"/>
          <w:szCs w:val="28"/>
          <w:u w:val="single" w:color="auto"/>
        </w:rPr>
        <w:t xml:space="preserve"> </w:t>
      </w:r>
      <w:r>
        <w:rPr>
          <w:rFonts w:hint="default" w:asciiTheme="minorAscii" w:hAnsiTheme="minorAscii"/>
          <w:spacing w:val="-2"/>
          <w:sz w:val="28"/>
          <w:szCs w:val="28"/>
          <w:u w:val="single" w:color="auto"/>
        </w:rPr>
        <w:t>HOUSE AIM</w:t>
      </w:r>
    </w:p>
    <w:p>
      <w:pPr>
        <w:spacing w:line="247" w:lineRule="auto"/>
        <w:rPr>
          <w:rFonts w:hint="default" w:asciiTheme="minorAscii" w:hAnsiTheme="minorAscii"/>
          <w:sz w:val="21"/>
        </w:rPr>
      </w:pPr>
    </w:p>
    <w:p>
      <w:pPr>
        <w:spacing w:line="248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214" w:lineRule="auto"/>
        <w:ind w:left="3950" w:right="853" w:hanging="385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‘TO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DELIVER A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RELIABLE,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1"/>
        </w:rPr>
        <w:t>EFFICIENT AND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COST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EFFECTIVE ‘AIDS TO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N</w:t>
      </w:r>
      <w:r>
        <w:rPr>
          <w:rFonts w:hint="default" w:asciiTheme="minorAscii" w:hAnsiTheme="minorAscii"/>
          <w:spacing w:val="-2"/>
        </w:rPr>
        <w:t>AVIGATION SERVICE’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FOR THE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BENEFIT AND</w:t>
      </w:r>
      <w:r>
        <w:rPr>
          <w:rFonts w:hint="default" w:asciiTheme="minorAscii" w:hAnsiTheme="minorAscii"/>
        </w:rPr>
        <w:t xml:space="preserve"> SAFETY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</w:rPr>
        <w:t>OF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</w:rPr>
        <w:t>ALL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</w:rPr>
        <w:t>MARINERS</w:t>
      </w:r>
      <w:r>
        <w:rPr>
          <w:rFonts w:hint="default" w:asciiTheme="minorAscii" w:hAnsiTheme="minorAscii"/>
          <w:spacing w:val="1"/>
        </w:rPr>
        <w:t>’</w:t>
      </w:r>
    </w:p>
    <w:p>
      <w:pPr>
        <w:spacing w:line="251" w:lineRule="auto"/>
        <w:rPr>
          <w:rFonts w:hint="default" w:asciiTheme="minorAscii" w:hAnsiTheme="minorAscii"/>
          <w:sz w:val="21"/>
        </w:rPr>
      </w:pPr>
    </w:p>
    <w:p>
      <w:pPr>
        <w:spacing w:line="251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83" w:lineRule="auto"/>
        <w:ind w:left="182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  <w:u w:val="single" w:color="auto"/>
        </w:rPr>
        <w:t>HEALTH &amp; SAFETY AND</w:t>
      </w:r>
      <w:r>
        <w:rPr>
          <w:rFonts w:hint="default" w:asciiTheme="minorAscii" w:hAnsiTheme="minorAscii"/>
          <w:spacing w:val="18"/>
          <w:u w:val="single" w:color="auto"/>
        </w:rPr>
        <w:t xml:space="preserve"> </w:t>
      </w:r>
      <w:r>
        <w:rPr>
          <w:rFonts w:hint="default" w:asciiTheme="minorAscii" w:hAnsiTheme="minorAscii"/>
          <w:spacing w:val="-1"/>
          <w:u w:val="single" w:color="auto"/>
        </w:rPr>
        <w:t>ENVIRONMENTAL</w:t>
      </w:r>
      <w:r>
        <w:rPr>
          <w:rFonts w:hint="default" w:asciiTheme="minorAscii" w:hAnsiTheme="minorAscii"/>
          <w:spacing w:val="12"/>
          <w:u w:val="single" w:color="auto"/>
        </w:rPr>
        <w:t xml:space="preserve"> </w:t>
      </w:r>
      <w:r>
        <w:rPr>
          <w:rFonts w:hint="default" w:asciiTheme="minorAscii" w:hAnsiTheme="minorAscii"/>
          <w:spacing w:val="-1"/>
          <w:u w:val="single" w:color="auto"/>
        </w:rPr>
        <w:t>OBJECTIVES</w:t>
      </w:r>
      <w:r>
        <w:rPr>
          <w:rFonts w:hint="default" w:asciiTheme="minorAscii" w:hAnsiTheme="minorAscii"/>
          <w:spacing w:val="18"/>
          <w:w w:val="101"/>
          <w:u w:val="single" w:color="auto"/>
        </w:rPr>
        <w:t xml:space="preserve"> </w:t>
      </w:r>
      <w:r>
        <w:rPr>
          <w:rFonts w:hint="default" w:asciiTheme="minorAscii" w:hAnsiTheme="minorAscii"/>
          <w:spacing w:val="-1"/>
          <w:u w:val="single" w:color="auto"/>
        </w:rPr>
        <w:t>POLICY ST</w:t>
      </w:r>
      <w:r>
        <w:rPr>
          <w:rFonts w:hint="default" w:asciiTheme="minorAscii" w:hAnsiTheme="minorAscii"/>
          <w:spacing w:val="-2"/>
          <w:u w:val="single" w:color="auto"/>
        </w:rPr>
        <w:t>ATEMENT</w:t>
      </w:r>
    </w:p>
    <w:p>
      <w:pPr>
        <w:spacing w:line="248" w:lineRule="auto"/>
        <w:rPr>
          <w:rFonts w:hint="default" w:asciiTheme="minorAscii" w:hAnsiTheme="minorAscii"/>
          <w:sz w:val="21"/>
        </w:rPr>
      </w:pP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88" w:lineRule="auto"/>
        <w:ind w:left="30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37"/>
        </w:rPr>
        <w:t xml:space="preserve"> </w:t>
      </w:r>
      <w:r>
        <w:rPr>
          <w:rFonts w:hint="default" w:asciiTheme="minorAscii" w:hAnsiTheme="minorAscii"/>
          <w:spacing w:val="-1"/>
        </w:rPr>
        <w:t>Health &amp; Safety and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Environmental objectives of TH are:</w:t>
      </w:r>
    </w:p>
    <w:p>
      <w:pPr>
        <w:pStyle w:val="2"/>
        <w:spacing w:before="191" w:line="178" w:lineRule="auto"/>
        <w:ind w:left="606"/>
        <w:rPr>
          <w:rFonts w:hint="default" w:asciiTheme="minorAscii" w:hAnsiTheme="minorAscii"/>
        </w:rPr>
      </w:pPr>
      <w:r>
        <w:rPr>
          <w:rFonts w:hint="default" w:eastAsia="Symbol" w:cs="Symbol" w:asciiTheme="minorAscii" w:hAnsiTheme="minorAscii"/>
          <w:color w:val="00558C"/>
          <w:spacing w:val="3"/>
        </w:rPr>
        <w:t>.</w:t>
      </w:r>
      <w:r>
        <w:rPr>
          <w:rFonts w:hint="default" w:eastAsia="Symbol" w:cs="Symbol" w:asciiTheme="minorAscii" w:hAnsiTheme="minorAscii"/>
          <w:color w:val="00558C"/>
          <w:spacing w:val="10"/>
        </w:rPr>
        <w:t xml:space="preserve">     </w:t>
      </w:r>
      <w:r>
        <w:rPr>
          <w:rFonts w:hint="default" w:asciiTheme="minorAscii" w:hAnsiTheme="minorAscii"/>
        </w:rPr>
        <w:t>To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</w:rPr>
        <w:t>ensure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</w:rPr>
        <w:t>safety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</w:rPr>
        <w:t>at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</w:rPr>
        <w:t>sea</w:t>
      </w:r>
      <w:r>
        <w:rPr>
          <w:rFonts w:hint="default" w:asciiTheme="minorAscii" w:hAnsiTheme="minorAscii"/>
          <w:spacing w:val="3"/>
        </w:rPr>
        <w:t>;</w:t>
      </w:r>
    </w:p>
    <w:p>
      <w:pPr>
        <w:pStyle w:val="2"/>
        <w:spacing w:before="191" w:line="177" w:lineRule="auto"/>
        <w:ind w:left="606"/>
        <w:rPr>
          <w:rFonts w:hint="default" w:asciiTheme="minorAscii" w:hAnsiTheme="minorAscii"/>
        </w:rPr>
      </w:pPr>
      <w:r>
        <w:rPr>
          <w:rFonts w:hint="default" w:eastAsia="Symbol" w:cs="Symbol" w:asciiTheme="minorAscii" w:hAnsiTheme="minorAscii"/>
          <w:color w:val="00558C"/>
          <w:spacing w:val="-1"/>
        </w:rPr>
        <w:t xml:space="preserve">.      </w:t>
      </w:r>
      <w:r>
        <w:rPr>
          <w:rFonts w:hint="default" w:asciiTheme="minorAscii" w:hAnsiTheme="minorAscii"/>
          <w:spacing w:val="-1"/>
        </w:rPr>
        <w:t>Prevention of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human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injury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or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loss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life;</w:t>
      </w:r>
    </w:p>
    <w:p>
      <w:pPr>
        <w:pStyle w:val="2"/>
        <w:spacing w:before="188" w:line="177" w:lineRule="auto"/>
        <w:ind w:left="606"/>
        <w:rPr>
          <w:rFonts w:hint="default" w:asciiTheme="minorAscii" w:hAnsiTheme="minorAscii"/>
        </w:rPr>
      </w:pPr>
      <w:r>
        <w:rPr>
          <w:rFonts w:hint="default" w:eastAsia="Symbol" w:cs="Symbol" w:asciiTheme="minorAscii" w:hAnsiTheme="minorAscii"/>
          <w:color w:val="00558C"/>
          <w:spacing w:val="4"/>
        </w:rPr>
        <w:t>.</w:t>
      </w:r>
      <w:r>
        <w:rPr>
          <w:rFonts w:hint="default" w:eastAsia="Symbol" w:cs="Symbol" w:asciiTheme="minorAscii" w:hAnsiTheme="minorAscii"/>
          <w:color w:val="00558C"/>
          <w:spacing w:val="10"/>
        </w:rPr>
        <w:t xml:space="preserve">     </w:t>
      </w:r>
      <w:r>
        <w:rPr>
          <w:rFonts w:hint="default" w:asciiTheme="minorAscii" w:hAnsiTheme="minorAscii"/>
        </w:rPr>
        <w:t>Avoidance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</w:rPr>
        <w:t>of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</w:rPr>
        <w:t>damage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</w:rPr>
        <w:t>to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</w:rPr>
        <w:t>the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</w:rPr>
        <w:t>environment</w:t>
      </w:r>
      <w:r>
        <w:rPr>
          <w:rFonts w:hint="default" w:asciiTheme="minorAscii" w:hAnsiTheme="minorAscii"/>
          <w:spacing w:val="4"/>
        </w:rPr>
        <w:t>.</w:t>
      </w:r>
    </w:p>
    <w:p>
      <w:pPr>
        <w:spacing w:line="248" w:lineRule="auto"/>
        <w:rPr>
          <w:rFonts w:hint="default" w:asciiTheme="minorAscii" w:hAnsiTheme="minorAscii"/>
          <w:sz w:val="21"/>
        </w:rPr>
      </w:pP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188" w:lineRule="auto"/>
        <w:ind w:left="47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pursuance of these objectives TH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is committed to:</w:t>
      </w:r>
    </w:p>
    <w:p>
      <w:pPr>
        <w:pStyle w:val="2"/>
        <w:spacing w:before="191" w:line="177" w:lineRule="auto"/>
        <w:ind w:left="606"/>
        <w:rPr>
          <w:rFonts w:hint="default" w:asciiTheme="minorAscii" w:hAnsiTheme="minorAscii"/>
        </w:rPr>
      </w:pPr>
      <w:r>
        <w:rPr>
          <w:rFonts w:hint="default" w:eastAsia="Symbol" w:cs="Symbol" w:asciiTheme="minorAscii" w:hAnsiTheme="minorAscii"/>
          <w:color w:val="00558C"/>
        </w:rPr>
        <w:t xml:space="preserve">.      </w:t>
      </w:r>
      <w:r>
        <w:rPr>
          <w:rFonts w:hint="default" w:asciiTheme="minorAscii" w:hAnsiTheme="minorAscii"/>
        </w:rPr>
        <w:t xml:space="preserve">Providing for </w:t>
      </w:r>
      <w:r>
        <w:rPr>
          <w:rFonts w:hint="default" w:asciiTheme="minorAscii" w:hAnsiTheme="minorAscii"/>
          <w:spacing w:val="-1"/>
        </w:rPr>
        <w:t>safe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practices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 operations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both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in ships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ashore;</w:t>
      </w:r>
    </w:p>
    <w:p>
      <w:pPr>
        <w:pStyle w:val="2"/>
        <w:spacing w:before="191" w:line="177" w:lineRule="auto"/>
        <w:ind w:left="606"/>
        <w:rPr>
          <w:rFonts w:hint="default" w:asciiTheme="minorAscii" w:hAnsiTheme="minorAscii"/>
        </w:rPr>
      </w:pPr>
      <w:r>
        <w:rPr>
          <w:rFonts w:hint="default" w:eastAsia="Symbol" w:cs="Symbol" w:asciiTheme="minorAscii" w:hAnsiTheme="minorAscii"/>
          <w:color w:val="00558C"/>
          <w:spacing w:val="1"/>
        </w:rPr>
        <w:t xml:space="preserve">.      </w:t>
      </w:r>
      <w:r>
        <w:rPr>
          <w:rFonts w:hint="default" w:asciiTheme="minorAscii" w:hAnsiTheme="minorAscii"/>
        </w:rPr>
        <w:t>Providing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</w:rPr>
        <w:t>a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</w:rPr>
        <w:t>safe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</w:rPr>
        <w:t>working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</w:rPr>
        <w:t>environment</w:t>
      </w:r>
      <w:r>
        <w:rPr>
          <w:rFonts w:hint="default" w:asciiTheme="minorAscii" w:hAnsiTheme="minorAscii"/>
          <w:spacing w:val="1"/>
        </w:rPr>
        <w:t>;</w:t>
      </w:r>
    </w:p>
    <w:p>
      <w:pPr>
        <w:pStyle w:val="2"/>
        <w:spacing w:before="191" w:line="177" w:lineRule="auto"/>
        <w:ind w:left="606"/>
        <w:rPr>
          <w:rFonts w:hint="default" w:asciiTheme="minorAscii" w:hAnsiTheme="minorAscii"/>
        </w:rPr>
      </w:pPr>
      <w:r>
        <w:rPr>
          <w:rFonts w:hint="default" w:eastAsia="Symbol" w:cs="Symbol" w:asciiTheme="minorAscii" w:hAnsiTheme="minorAscii"/>
          <w:color w:val="00558C"/>
        </w:rPr>
        <w:t xml:space="preserve">.      </w:t>
      </w:r>
      <w:r>
        <w:rPr>
          <w:rFonts w:hint="default" w:asciiTheme="minorAscii" w:hAnsiTheme="minorAscii"/>
        </w:rPr>
        <w:t>Establishing safeguards against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</w:rPr>
        <w:t>all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</w:rPr>
        <w:t>ident</w:t>
      </w:r>
      <w:r>
        <w:rPr>
          <w:rFonts w:hint="default" w:asciiTheme="minorAscii" w:hAnsiTheme="minorAscii"/>
          <w:spacing w:val="-1"/>
        </w:rPr>
        <w:t>ified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risks;</w:t>
      </w:r>
    </w:p>
    <w:p>
      <w:pPr>
        <w:pStyle w:val="2"/>
        <w:spacing w:before="188" w:line="209" w:lineRule="auto"/>
        <w:ind w:left="1030" w:right="1205" w:hanging="423"/>
        <w:rPr>
          <w:rFonts w:hint="default" w:asciiTheme="minorAscii" w:hAnsiTheme="minorAscii"/>
        </w:rPr>
      </w:pPr>
      <w:r>
        <w:rPr>
          <w:rFonts w:hint="default" w:eastAsia="Symbol" w:cs="Symbol" w:asciiTheme="minorAscii" w:hAnsiTheme="minorAscii"/>
          <w:color w:val="00558C"/>
        </w:rPr>
        <w:t xml:space="preserve">.      </w:t>
      </w:r>
      <w:r>
        <w:rPr>
          <w:rFonts w:hint="default" w:asciiTheme="minorAscii" w:hAnsiTheme="minorAscii"/>
        </w:rPr>
        <w:t>Continuously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</w:rPr>
        <w:t>improving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</w:rPr>
        <w:t>health a</w:t>
      </w:r>
      <w:r>
        <w:rPr>
          <w:rFonts w:hint="default" w:asciiTheme="minorAscii" w:hAnsiTheme="minorAscii"/>
          <w:spacing w:val="-1"/>
        </w:rPr>
        <w:t>nd safety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management skills of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1"/>
        </w:rPr>
        <w:t>employees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including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preparing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1"/>
        </w:rPr>
        <w:t>for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emergencies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related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both to safety and environmental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protection;</w:t>
      </w:r>
    </w:p>
    <w:p>
      <w:pPr>
        <w:pStyle w:val="2"/>
        <w:spacing w:before="191" w:line="219" w:lineRule="auto"/>
        <w:ind w:left="1030" w:right="983" w:hanging="423"/>
        <w:rPr>
          <w:rFonts w:hint="default" w:asciiTheme="minorAscii" w:hAnsiTheme="minorAscii"/>
        </w:rPr>
      </w:pPr>
      <w:r>
        <w:rPr>
          <w:rFonts w:hint="default" w:eastAsia="Symbol" w:cs="Symbol" w:asciiTheme="minorAscii" w:hAnsiTheme="minorAscii"/>
          <w:color w:val="00558C"/>
          <w:spacing w:val="-1"/>
        </w:rPr>
        <w:t xml:space="preserve">.      </w:t>
      </w:r>
      <w:r>
        <w:rPr>
          <w:rFonts w:hint="default" w:asciiTheme="minorAscii" w:hAnsiTheme="minorAscii"/>
          <w:spacing w:val="-1"/>
        </w:rPr>
        <w:t>Continuously</w:t>
      </w:r>
      <w:r>
        <w:rPr>
          <w:rFonts w:hint="default" w:asciiTheme="minorAscii" w:hAnsiTheme="minorAscii"/>
          <w:spacing w:val="21"/>
        </w:rPr>
        <w:t xml:space="preserve"> </w:t>
      </w:r>
      <w:r>
        <w:rPr>
          <w:rFonts w:hint="default" w:asciiTheme="minorAscii" w:hAnsiTheme="minorAscii"/>
          <w:spacing w:val="-1"/>
        </w:rPr>
        <w:t>improving our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health and safety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performance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by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proven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conformity to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accepted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1"/>
        </w:rPr>
        <w:t>British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and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International safety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management standards and quality</w:t>
      </w:r>
      <w:r>
        <w:rPr>
          <w:rFonts w:hint="default" w:asciiTheme="minorAscii" w:hAnsiTheme="minorAscii"/>
          <w:spacing w:val="10"/>
        </w:rPr>
        <w:t xml:space="preserve"> </w:t>
      </w:r>
      <w:r>
        <w:rPr>
          <w:rFonts w:hint="default" w:asciiTheme="minorAscii" w:hAnsiTheme="minorAscii"/>
          <w:spacing w:val="-1"/>
        </w:rPr>
        <w:t>systems,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recognising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legal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re</w:t>
      </w:r>
      <w:r>
        <w:rPr>
          <w:rFonts w:hint="default" w:asciiTheme="minorAscii" w:hAnsiTheme="minorAscii"/>
          <w:spacing w:val="-2"/>
        </w:rPr>
        <w:t>quirements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are the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minimum standard;</w:t>
      </w:r>
    </w:p>
    <w:p>
      <w:pPr>
        <w:pStyle w:val="2"/>
        <w:spacing w:before="188" w:line="209" w:lineRule="auto"/>
        <w:ind w:left="1030" w:right="1136" w:hanging="423"/>
        <w:rPr>
          <w:rFonts w:hint="default" w:asciiTheme="minorAscii" w:hAnsiTheme="minorAscii"/>
        </w:rPr>
      </w:pPr>
      <w:r>
        <w:rPr>
          <w:rFonts w:hint="default" w:eastAsia="Symbol" w:cs="Symbol" w:asciiTheme="minorAscii" w:hAnsiTheme="minorAscii"/>
          <w:color w:val="00558C"/>
          <w:spacing w:val="-1"/>
        </w:rPr>
        <w:t xml:space="preserve">.      </w:t>
      </w:r>
      <w:r>
        <w:rPr>
          <w:rFonts w:hint="default" w:asciiTheme="minorAscii" w:hAnsiTheme="minorAscii"/>
          <w:spacing w:val="-1"/>
        </w:rPr>
        <w:t>Striving to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maintain a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positive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health and safety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culture</w:t>
      </w:r>
      <w:r>
        <w:rPr>
          <w:rFonts w:hint="default" w:asciiTheme="minorAscii" w:hAnsiTheme="minorAscii"/>
          <w:spacing w:val="6"/>
        </w:rPr>
        <w:t xml:space="preserve"> </w:t>
      </w:r>
      <w:r>
        <w:rPr>
          <w:rFonts w:hint="default" w:asciiTheme="minorAscii" w:hAnsiTheme="minorAscii"/>
          <w:spacing w:val="-1"/>
        </w:rPr>
        <w:t>with the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ultimate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goal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13"/>
        </w:rPr>
        <w:t xml:space="preserve"> </w:t>
      </w:r>
      <w:r>
        <w:rPr>
          <w:rFonts w:hint="default" w:asciiTheme="minorAscii" w:hAnsiTheme="minorAscii"/>
          <w:spacing w:val="-1"/>
        </w:rPr>
        <w:t>red</w:t>
      </w:r>
      <w:r>
        <w:rPr>
          <w:rFonts w:hint="default" w:asciiTheme="minorAscii" w:hAnsiTheme="minorAscii"/>
          <w:spacing w:val="-2"/>
        </w:rPr>
        <w:t>ucing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2"/>
        </w:rPr>
        <w:t>ill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2"/>
        </w:rPr>
        <w:t>health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and accidents to an absolute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minimum, eliminating</w:t>
      </w:r>
      <w:r>
        <w:rPr>
          <w:rFonts w:hint="default" w:asciiTheme="minorAscii" w:hAnsiTheme="minorAscii"/>
          <w:spacing w:val="3"/>
        </w:rPr>
        <w:t xml:space="preserve"> </w:t>
      </w:r>
      <w:r>
        <w:rPr>
          <w:rFonts w:hint="default" w:asciiTheme="minorAscii" w:hAnsiTheme="minorAscii"/>
          <w:spacing w:val="-1"/>
        </w:rPr>
        <w:t>them</w:t>
      </w:r>
      <w:r>
        <w:rPr>
          <w:rFonts w:hint="default" w:asciiTheme="minorAscii" w:hAnsiTheme="minorAscii"/>
          <w:spacing w:val="5"/>
        </w:rPr>
        <w:t xml:space="preserve"> </w:t>
      </w:r>
      <w:r>
        <w:rPr>
          <w:rFonts w:hint="default" w:asciiTheme="minorAscii" w:hAnsiTheme="minorAscii"/>
          <w:spacing w:val="-1"/>
        </w:rPr>
        <w:t>where</w:t>
      </w:r>
      <w:r>
        <w:rPr>
          <w:rFonts w:hint="default" w:asciiTheme="minorAscii" w:hAnsiTheme="minorAscii"/>
          <w:spacing w:val="18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possible;</w:t>
      </w:r>
    </w:p>
    <w:p>
      <w:pPr>
        <w:pStyle w:val="2"/>
        <w:spacing w:before="191" w:line="177" w:lineRule="auto"/>
        <w:ind w:left="607"/>
        <w:rPr>
          <w:rFonts w:hint="default" w:asciiTheme="minorAscii" w:hAnsiTheme="minorAscii"/>
        </w:rPr>
      </w:pPr>
      <w:r>
        <w:rPr>
          <w:rFonts w:hint="default" w:eastAsia="Symbol" w:cs="Symbol" w:asciiTheme="minorAscii" w:hAnsiTheme="minorAscii"/>
          <w:color w:val="00558C"/>
        </w:rPr>
        <w:t xml:space="preserve">.      </w:t>
      </w:r>
      <w:r>
        <w:rPr>
          <w:rFonts w:hint="default" w:asciiTheme="minorAscii" w:hAnsiTheme="minorAscii"/>
        </w:rPr>
        <w:t>Optimising the consumption of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</w:rPr>
        <w:t>non-renewable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</w:rPr>
        <w:t>resources within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</w:rPr>
        <w:t>pr</w:t>
      </w:r>
      <w:r>
        <w:rPr>
          <w:rFonts w:hint="default" w:asciiTheme="minorAscii" w:hAnsiTheme="minorAscii"/>
          <w:spacing w:val="-1"/>
        </w:rPr>
        <w:t>actical constraints;</w:t>
      </w:r>
    </w:p>
    <w:p>
      <w:pPr>
        <w:pStyle w:val="2"/>
        <w:spacing w:before="190" w:line="209" w:lineRule="auto"/>
        <w:ind w:left="1023" w:right="862" w:hanging="416"/>
        <w:rPr>
          <w:rFonts w:hint="default" w:asciiTheme="minorAscii" w:hAnsiTheme="minorAscii"/>
        </w:rPr>
      </w:pPr>
      <w:r>
        <w:rPr>
          <w:rFonts w:hint="default" w:eastAsia="Symbol" w:cs="Symbol" w:asciiTheme="minorAscii" w:hAnsiTheme="minorAscii"/>
          <w:color w:val="00558C"/>
          <w:spacing w:val="-1"/>
        </w:rPr>
        <w:t xml:space="preserve">.      </w:t>
      </w:r>
      <w:r>
        <w:rPr>
          <w:rFonts w:hint="default" w:asciiTheme="minorAscii" w:hAnsiTheme="minorAscii"/>
          <w:spacing w:val="-1"/>
        </w:rPr>
        <w:t>Investing sufficiently</w:t>
      </w:r>
      <w:r>
        <w:rPr>
          <w:rFonts w:hint="default" w:asciiTheme="minorAscii" w:hAnsiTheme="minorAscii"/>
          <w:spacing w:val="13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its assets and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resources to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meet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regulatory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obligations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in</w:t>
      </w:r>
      <w:r>
        <w:rPr>
          <w:rFonts w:hint="default" w:asciiTheme="minorAscii" w:hAnsiTheme="minorAscii"/>
          <w:spacing w:val="14"/>
        </w:rPr>
        <w:t xml:space="preserve"> </w:t>
      </w:r>
      <w:r>
        <w:rPr>
          <w:rFonts w:hint="default" w:asciiTheme="minorAscii" w:hAnsiTheme="minorAscii"/>
          <w:spacing w:val="-1"/>
        </w:rPr>
        <w:t>respect</w:t>
      </w:r>
      <w:r>
        <w:rPr>
          <w:rFonts w:hint="default" w:asciiTheme="minorAscii" w:hAnsiTheme="minorAscii"/>
          <w:spacing w:val="8"/>
        </w:rPr>
        <w:t xml:space="preserve"> </w:t>
      </w:r>
      <w:r>
        <w:rPr>
          <w:rFonts w:hint="default" w:asciiTheme="minorAscii" w:hAnsiTheme="minorAscii"/>
          <w:spacing w:val="-1"/>
        </w:rPr>
        <w:t>of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safety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and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the environment.</w:t>
      </w: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187" w:lineRule="auto"/>
        <w:ind w:left="30"/>
        <w:rPr>
          <w:rFonts w:hint="default" w:asciiTheme="minorAscii" w:hAnsiTheme="minorAscii"/>
        </w:rPr>
      </w:pPr>
      <w:r>
        <w:rPr>
          <w:rFonts w:hint="default" w:asciiTheme="minorAscii" w:hAnsiTheme="minorAscii"/>
        </w:rPr>
        <w:t>The TH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</w:rPr>
        <w:t>Management Sys</w:t>
      </w:r>
      <w:r>
        <w:rPr>
          <w:rFonts w:hint="default" w:asciiTheme="minorAscii" w:hAnsiTheme="minorAscii"/>
          <w:spacing w:val="-1"/>
        </w:rPr>
        <w:t>tem will ensure:</w:t>
      </w:r>
    </w:p>
    <w:p>
      <w:pPr>
        <w:pStyle w:val="2"/>
        <w:spacing w:before="189" w:line="177" w:lineRule="auto"/>
        <w:ind w:left="607"/>
        <w:rPr>
          <w:rFonts w:hint="default" w:asciiTheme="minorAscii" w:hAnsiTheme="minorAscii"/>
        </w:rPr>
      </w:pPr>
      <w:r>
        <w:rPr>
          <w:rFonts w:hint="default" w:eastAsia="Symbol" w:cs="Symbol" w:asciiTheme="minorAscii" w:hAnsiTheme="minorAscii"/>
          <w:color w:val="00558C"/>
        </w:rPr>
        <w:t xml:space="preserve">.      </w:t>
      </w:r>
      <w:r>
        <w:rPr>
          <w:rFonts w:hint="default" w:asciiTheme="minorAscii" w:hAnsiTheme="minorAscii"/>
        </w:rPr>
        <w:t>Compliance with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</w:rPr>
        <w:t>legi</w:t>
      </w:r>
      <w:r>
        <w:rPr>
          <w:rFonts w:hint="default" w:asciiTheme="minorAscii" w:hAnsiTheme="minorAscii"/>
          <w:spacing w:val="-1"/>
        </w:rPr>
        <w:t>slation,</w:t>
      </w:r>
      <w:r>
        <w:rPr>
          <w:rFonts w:hint="default" w:asciiTheme="minorAscii" w:hAnsiTheme="minorAscii"/>
          <w:spacing w:val="17"/>
        </w:rPr>
        <w:t xml:space="preserve"> </w:t>
      </w:r>
      <w:r>
        <w:rPr>
          <w:rFonts w:hint="default" w:asciiTheme="minorAscii" w:hAnsiTheme="minorAscii"/>
          <w:spacing w:val="-1"/>
        </w:rPr>
        <w:t>mandatory</w:t>
      </w:r>
      <w:r>
        <w:rPr>
          <w:rFonts w:hint="default" w:asciiTheme="minorAscii" w:hAnsiTheme="minorAscii"/>
          <w:spacing w:val="15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rules and</w:t>
      </w:r>
      <w:r>
        <w:rPr>
          <w:rFonts w:hint="default" w:asciiTheme="minorAscii" w:hAnsiTheme="minorAscii"/>
          <w:spacing w:val="16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regulations.</w:t>
      </w: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spacing w:line="249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187" w:lineRule="auto"/>
        <w:ind w:left="33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Applicable codes, guidelines and standards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relative to TH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business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are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taken</w:t>
      </w:r>
      <w:r>
        <w:rPr>
          <w:rFonts w:hint="default" w:asciiTheme="minorAscii" w:hAnsiTheme="minorAscii"/>
          <w:spacing w:val="1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into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1"/>
        </w:rPr>
        <w:t>account.</w:t>
      </w:r>
    </w:p>
    <w:p>
      <w:pPr>
        <w:spacing w:line="187" w:lineRule="auto"/>
        <w:rPr>
          <w:rFonts w:hint="default" w:asciiTheme="minorAscii" w:hAnsiTheme="minorAscii"/>
        </w:rPr>
        <w:sectPr>
          <w:footerReference r:id="rId58" w:type="default"/>
          <w:pgSz w:w="11907" w:h="16839"/>
          <w:pgMar w:top="1139" w:right="21" w:bottom="1495" w:left="878" w:header="6" w:footer="850" w:gutter="0"/>
          <w:cols w:space="720" w:num="1"/>
        </w:sectPr>
      </w:pPr>
    </w:p>
    <w:p>
      <w:pPr>
        <w:pStyle w:val="2"/>
        <w:spacing w:before="36" w:line="179" w:lineRule="auto"/>
        <w:ind w:left="2632"/>
        <w:rPr>
          <w:rFonts w:hint="default" w:asciiTheme="minorAscii" w:hAnsiTheme="minorAscii"/>
          <w:sz w:val="28"/>
          <w:szCs w:val="28"/>
        </w:rPr>
      </w:pPr>
      <w:bookmarkStart w:id="50" w:name="bookmark112"/>
      <w:bookmarkEnd w:id="50"/>
      <w:r>
        <w:rPr>
          <w:rFonts w:hint="default" w:asciiTheme="minorAscii" w:hAnsiTheme="minorAscii"/>
          <w:spacing w:val="-1"/>
          <w:sz w:val="28"/>
          <w:szCs w:val="28"/>
          <w:u w:val="single" w:color="auto"/>
        </w:rPr>
        <w:t>MANAGEMENT SYSTEM</w:t>
      </w:r>
      <w:r>
        <w:rPr>
          <w:rFonts w:hint="default" w:asciiTheme="minorAscii" w:hAnsiTheme="minorAscii"/>
          <w:spacing w:val="22"/>
          <w:w w:val="101"/>
          <w:sz w:val="28"/>
          <w:szCs w:val="28"/>
          <w:u w:val="single" w:color="auto"/>
        </w:rPr>
        <w:t xml:space="preserve"> </w:t>
      </w:r>
      <w:r>
        <w:rPr>
          <w:rFonts w:hint="default" w:asciiTheme="minorAscii" w:hAnsiTheme="minorAscii"/>
          <w:spacing w:val="-1"/>
          <w:sz w:val="28"/>
          <w:szCs w:val="28"/>
          <w:u w:val="single" w:color="auto"/>
        </w:rPr>
        <w:t>POLI</w:t>
      </w:r>
      <w:r>
        <w:rPr>
          <w:rFonts w:hint="default" w:asciiTheme="minorAscii" w:hAnsiTheme="minorAscii"/>
          <w:spacing w:val="-2"/>
          <w:sz w:val="28"/>
          <w:szCs w:val="28"/>
          <w:u w:val="single" w:color="auto"/>
        </w:rPr>
        <w:t>CY STATEMENT</w:t>
      </w:r>
    </w:p>
    <w:p>
      <w:pPr>
        <w:spacing w:line="284" w:lineRule="auto"/>
        <w:rPr>
          <w:rFonts w:hint="default" w:asciiTheme="minorAscii" w:hAnsiTheme="minorAscii"/>
          <w:sz w:val="21"/>
        </w:rPr>
      </w:pPr>
    </w:p>
    <w:p>
      <w:pPr>
        <w:spacing w:line="284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7" w:line="223" w:lineRule="auto"/>
        <w:ind w:left="574" w:right="768" w:firstLine="38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i/>
          <w:iCs/>
        </w:rPr>
        <w:t>Trinity House (TH) shall be managed in a syst</w:t>
      </w:r>
      <w:r>
        <w:rPr>
          <w:rFonts w:hint="default" w:asciiTheme="minorAscii" w:hAnsiTheme="minorAscii"/>
          <w:i/>
          <w:iCs/>
          <w:spacing w:val="-1"/>
        </w:rPr>
        <w:t>ematic,</w:t>
      </w:r>
      <w:r>
        <w:rPr>
          <w:rFonts w:hint="default" w:asciiTheme="minorAscii" w:hAnsiTheme="minorAscii"/>
          <w:i/>
          <w:iCs/>
          <w:spacing w:val="8"/>
        </w:rPr>
        <w:t xml:space="preserve"> </w:t>
      </w:r>
      <w:r>
        <w:rPr>
          <w:rFonts w:hint="default" w:asciiTheme="minorAscii" w:hAnsiTheme="minorAscii"/>
          <w:i/>
          <w:iCs/>
          <w:spacing w:val="-1"/>
        </w:rPr>
        <w:t>integrated,</w:t>
      </w:r>
      <w:r>
        <w:rPr>
          <w:rFonts w:hint="default" w:asciiTheme="minorAscii" w:hAnsiTheme="minorAscii"/>
          <w:i/>
          <w:iCs/>
          <w:spacing w:val="8"/>
        </w:rPr>
        <w:t xml:space="preserve"> </w:t>
      </w:r>
      <w:r>
        <w:rPr>
          <w:rFonts w:hint="default" w:asciiTheme="minorAscii" w:hAnsiTheme="minorAscii"/>
          <w:i/>
          <w:iCs/>
          <w:spacing w:val="-1"/>
        </w:rPr>
        <w:t>consistent</w:t>
      </w:r>
      <w:r>
        <w:rPr>
          <w:rFonts w:hint="default" w:asciiTheme="minorAscii" w:hAnsiTheme="minorAscii"/>
          <w:i/>
          <w:iCs/>
          <w:spacing w:val="5"/>
        </w:rPr>
        <w:t xml:space="preserve"> </w:t>
      </w:r>
      <w:r>
        <w:rPr>
          <w:rFonts w:hint="default" w:asciiTheme="minorAscii" w:hAnsiTheme="minorAscii"/>
          <w:i/>
          <w:iCs/>
          <w:spacing w:val="-1"/>
        </w:rPr>
        <w:t>and</w:t>
      </w:r>
      <w:r>
        <w:rPr>
          <w:rFonts w:hint="default" w:asciiTheme="minorAscii" w:hAnsiTheme="minorAscii"/>
          <w:i/>
          <w:iCs/>
          <w:spacing w:val="5"/>
        </w:rPr>
        <w:t xml:space="preserve"> </w:t>
      </w:r>
      <w:r>
        <w:rPr>
          <w:rFonts w:hint="default" w:asciiTheme="minorAscii" w:hAnsiTheme="minorAscii"/>
          <w:i/>
          <w:iCs/>
          <w:spacing w:val="-1"/>
        </w:rPr>
        <w:t>cost-effective</w:t>
      </w:r>
      <w:r>
        <w:rPr>
          <w:rFonts w:hint="default" w:asciiTheme="minorAscii" w:hAnsiTheme="minorAscii"/>
          <w:i/>
          <w:iCs/>
          <w:spacing w:val="5"/>
        </w:rPr>
        <w:t xml:space="preserve"> </w:t>
      </w:r>
      <w:r>
        <w:rPr>
          <w:rFonts w:hint="default" w:asciiTheme="minorAscii" w:hAnsiTheme="minorAscii"/>
          <w:i/>
          <w:iCs/>
          <w:spacing w:val="-1"/>
        </w:rPr>
        <w:t>manner</w:t>
      </w:r>
      <w:r>
        <w:rPr>
          <w:rFonts w:hint="default" w:asciiTheme="minorAscii" w:hAnsiTheme="minorAscii"/>
          <w:i/>
          <w:iCs/>
          <w:spacing w:val="12"/>
          <w:w w:val="101"/>
        </w:rPr>
        <w:t xml:space="preserve"> </w:t>
      </w:r>
      <w:r>
        <w:rPr>
          <w:rFonts w:hint="default" w:asciiTheme="minorAscii" w:hAnsiTheme="minorAscii"/>
          <w:i/>
          <w:iCs/>
          <w:spacing w:val="-1"/>
        </w:rPr>
        <w:t>within</w:t>
      </w:r>
      <w:r>
        <w:rPr>
          <w:rFonts w:hint="default" w:asciiTheme="minorAscii" w:hAnsiTheme="minorAscii"/>
          <w:i/>
          <w:iCs/>
        </w:rPr>
        <w:t xml:space="preserve"> the</w:t>
      </w:r>
      <w:r>
        <w:rPr>
          <w:rFonts w:hint="default" w:asciiTheme="minorAscii" w:hAnsiTheme="minorAscii"/>
          <w:i/>
          <w:iCs/>
          <w:spacing w:val="-16"/>
        </w:rPr>
        <w:t xml:space="preserve"> </w:t>
      </w:r>
      <w:r>
        <w:rPr>
          <w:rFonts w:hint="default" w:asciiTheme="minorAscii" w:hAnsiTheme="minorAscii"/>
          <w:i/>
          <w:iCs/>
        </w:rPr>
        <w:t>framework</w:t>
      </w:r>
      <w:r>
        <w:rPr>
          <w:rFonts w:hint="default" w:asciiTheme="minorAscii" w:hAnsiTheme="minorAscii"/>
          <w:i/>
          <w:iCs/>
          <w:spacing w:val="3"/>
        </w:rPr>
        <w:t xml:space="preserve"> </w:t>
      </w:r>
      <w:r>
        <w:rPr>
          <w:rFonts w:hint="default" w:asciiTheme="minorAscii" w:hAnsiTheme="minorAscii"/>
          <w:i/>
          <w:iCs/>
        </w:rPr>
        <w:t>of</w:t>
      </w:r>
      <w:r>
        <w:rPr>
          <w:rFonts w:hint="default" w:asciiTheme="minorAscii" w:hAnsiTheme="minorAscii"/>
          <w:i/>
          <w:iCs/>
          <w:spacing w:val="3"/>
        </w:rPr>
        <w:t xml:space="preserve"> </w:t>
      </w:r>
      <w:r>
        <w:rPr>
          <w:rFonts w:hint="default" w:asciiTheme="minorAscii" w:hAnsiTheme="minorAscii"/>
          <w:i/>
          <w:iCs/>
        </w:rPr>
        <w:t>the</w:t>
      </w:r>
      <w:r>
        <w:rPr>
          <w:rFonts w:hint="default" w:asciiTheme="minorAscii" w:hAnsiTheme="minorAscii"/>
          <w:i/>
          <w:iCs/>
          <w:spacing w:val="3"/>
        </w:rPr>
        <w:t xml:space="preserve"> </w:t>
      </w:r>
      <w:r>
        <w:rPr>
          <w:rFonts w:hint="default" w:asciiTheme="minorAscii" w:hAnsiTheme="minorAscii"/>
          <w:i/>
          <w:iCs/>
        </w:rPr>
        <w:t>Management</w:t>
      </w:r>
      <w:r>
        <w:rPr>
          <w:rFonts w:hint="default" w:asciiTheme="minorAscii" w:hAnsiTheme="minorAscii"/>
          <w:i/>
          <w:iCs/>
          <w:spacing w:val="3"/>
        </w:rPr>
        <w:t xml:space="preserve"> </w:t>
      </w:r>
      <w:r>
        <w:rPr>
          <w:rFonts w:hint="default" w:asciiTheme="minorAscii" w:hAnsiTheme="minorAscii"/>
          <w:i/>
          <w:iCs/>
        </w:rPr>
        <w:t>System</w:t>
      </w:r>
      <w:r>
        <w:rPr>
          <w:rFonts w:hint="default" w:asciiTheme="minorAscii" w:hAnsiTheme="minorAscii"/>
          <w:i/>
          <w:iCs/>
          <w:spacing w:val="3"/>
        </w:rPr>
        <w:t>,</w:t>
      </w:r>
      <w:r>
        <w:rPr>
          <w:rFonts w:hint="default" w:asciiTheme="minorAscii" w:hAnsiTheme="minorAscii"/>
          <w:i/>
          <w:iCs/>
          <w:spacing w:val="19"/>
        </w:rPr>
        <w:t xml:space="preserve"> </w:t>
      </w:r>
      <w:r>
        <w:rPr>
          <w:rFonts w:hint="default" w:asciiTheme="minorAscii" w:hAnsiTheme="minorAscii"/>
          <w:i/>
          <w:iCs/>
        </w:rPr>
        <w:t>which</w:t>
      </w:r>
      <w:r>
        <w:rPr>
          <w:rFonts w:hint="default" w:asciiTheme="minorAscii" w:hAnsiTheme="minorAscii"/>
          <w:i/>
          <w:iCs/>
          <w:spacing w:val="3"/>
        </w:rPr>
        <w:t xml:space="preserve"> </w:t>
      </w:r>
      <w:r>
        <w:rPr>
          <w:rFonts w:hint="default" w:asciiTheme="minorAscii" w:hAnsiTheme="minorAscii"/>
          <w:i/>
          <w:iCs/>
        </w:rPr>
        <w:t>encourages</w:t>
      </w:r>
      <w:r>
        <w:rPr>
          <w:rFonts w:hint="default" w:asciiTheme="minorAscii" w:hAnsiTheme="minorAscii"/>
          <w:i/>
          <w:iCs/>
          <w:spacing w:val="3"/>
        </w:rPr>
        <w:t xml:space="preserve"> </w:t>
      </w:r>
      <w:r>
        <w:rPr>
          <w:rFonts w:hint="default" w:asciiTheme="minorAscii" w:hAnsiTheme="minorAscii"/>
          <w:i/>
          <w:iCs/>
        </w:rPr>
        <w:t>continuous</w:t>
      </w:r>
      <w:r>
        <w:rPr>
          <w:rFonts w:hint="default" w:asciiTheme="minorAscii" w:hAnsiTheme="minorAscii"/>
          <w:i/>
          <w:iCs/>
          <w:spacing w:val="3"/>
        </w:rPr>
        <w:t xml:space="preserve"> </w:t>
      </w:r>
      <w:r>
        <w:rPr>
          <w:rFonts w:hint="default" w:asciiTheme="minorAscii" w:hAnsiTheme="minorAscii"/>
          <w:i/>
          <w:iCs/>
        </w:rPr>
        <w:t>improvement</w:t>
      </w:r>
      <w:r>
        <w:rPr>
          <w:rFonts w:hint="default" w:asciiTheme="minorAscii" w:hAnsiTheme="minorAscii"/>
          <w:i/>
          <w:iCs/>
          <w:spacing w:val="10"/>
        </w:rPr>
        <w:t xml:space="preserve"> </w:t>
      </w:r>
      <w:r>
        <w:rPr>
          <w:rFonts w:hint="default" w:asciiTheme="minorAscii" w:hAnsiTheme="minorAscii"/>
          <w:i/>
          <w:iCs/>
        </w:rPr>
        <w:t>and</w:t>
      </w:r>
      <w:r>
        <w:rPr>
          <w:rFonts w:hint="default" w:asciiTheme="minorAscii" w:hAnsiTheme="minorAscii"/>
          <w:i/>
          <w:iCs/>
          <w:spacing w:val="6"/>
        </w:rPr>
        <w:t xml:space="preserve"> </w:t>
      </w:r>
      <w:r>
        <w:rPr>
          <w:rFonts w:hint="default" w:asciiTheme="minorAscii" w:hAnsiTheme="minorAscii"/>
          <w:i/>
          <w:iCs/>
        </w:rPr>
        <w:t>has</w:t>
      </w:r>
      <w:r>
        <w:rPr>
          <w:rFonts w:hint="default" w:asciiTheme="minorAscii" w:hAnsiTheme="minorAscii"/>
          <w:i/>
          <w:iCs/>
          <w:spacing w:val="12"/>
          <w:w w:val="101"/>
        </w:rPr>
        <w:t xml:space="preserve"> </w:t>
      </w:r>
      <w:r>
        <w:rPr>
          <w:rFonts w:hint="default" w:asciiTheme="minorAscii" w:hAnsiTheme="minorAscii"/>
          <w:i/>
          <w:iCs/>
        </w:rPr>
        <w:t>due</w:t>
      </w:r>
      <w:r>
        <w:rPr>
          <w:rFonts w:hint="default" w:asciiTheme="minorAscii" w:hAnsiTheme="minorAscii"/>
          <w:i/>
          <w:iCs/>
          <w:spacing w:val="7"/>
        </w:rPr>
        <w:t xml:space="preserve"> </w:t>
      </w:r>
      <w:r>
        <w:rPr>
          <w:rFonts w:hint="default" w:asciiTheme="minorAscii" w:hAnsiTheme="minorAscii"/>
          <w:i/>
          <w:iCs/>
        </w:rPr>
        <w:t>regard for</w:t>
      </w:r>
      <w:r>
        <w:rPr>
          <w:rFonts w:hint="default" w:asciiTheme="minorAscii" w:hAnsiTheme="minorAscii"/>
          <w:i/>
          <w:iCs/>
          <w:spacing w:val="1"/>
        </w:rPr>
        <w:t xml:space="preserve"> </w:t>
      </w:r>
      <w:r>
        <w:rPr>
          <w:rFonts w:hint="default" w:asciiTheme="minorAscii" w:hAnsiTheme="minorAscii"/>
          <w:i/>
          <w:iCs/>
        </w:rPr>
        <w:t>safety</w:t>
      </w:r>
      <w:r>
        <w:rPr>
          <w:rFonts w:hint="default" w:asciiTheme="minorAscii" w:hAnsiTheme="minorAscii"/>
          <w:i/>
          <w:iCs/>
          <w:spacing w:val="1"/>
        </w:rPr>
        <w:t>,</w:t>
      </w:r>
      <w:r>
        <w:rPr>
          <w:rFonts w:hint="default" w:asciiTheme="minorAscii" w:hAnsiTheme="minorAscii"/>
          <w:i/>
          <w:iCs/>
          <w:spacing w:val="13"/>
          <w:w w:val="101"/>
        </w:rPr>
        <w:t xml:space="preserve"> </w:t>
      </w:r>
      <w:r>
        <w:rPr>
          <w:rFonts w:hint="default" w:asciiTheme="minorAscii" w:hAnsiTheme="minorAscii"/>
          <w:i/>
          <w:iCs/>
        </w:rPr>
        <w:t>the</w:t>
      </w:r>
      <w:r>
        <w:rPr>
          <w:rFonts w:hint="default" w:asciiTheme="minorAscii" w:hAnsiTheme="minorAscii"/>
          <w:i/>
          <w:iCs/>
          <w:spacing w:val="1"/>
        </w:rPr>
        <w:t xml:space="preserve"> </w:t>
      </w:r>
      <w:r>
        <w:rPr>
          <w:rFonts w:hint="default" w:asciiTheme="minorAscii" w:hAnsiTheme="minorAscii"/>
          <w:i/>
          <w:iCs/>
        </w:rPr>
        <w:t>environment</w:t>
      </w:r>
      <w:r>
        <w:rPr>
          <w:rFonts w:hint="default" w:asciiTheme="minorAscii" w:hAnsiTheme="minorAscii"/>
          <w:i/>
          <w:iCs/>
          <w:spacing w:val="1"/>
        </w:rPr>
        <w:t xml:space="preserve"> </w:t>
      </w:r>
      <w:r>
        <w:rPr>
          <w:rFonts w:hint="default" w:asciiTheme="minorAscii" w:hAnsiTheme="minorAscii"/>
          <w:i/>
          <w:iCs/>
        </w:rPr>
        <w:t>and</w:t>
      </w:r>
      <w:r>
        <w:rPr>
          <w:rFonts w:hint="default" w:asciiTheme="minorAscii" w:hAnsiTheme="minorAscii"/>
          <w:i/>
          <w:iCs/>
          <w:spacing w:val="1"/>
        </w:rPr>
        <w:t xml:space="preserve"> </w:t>
      </w:r>
      <w:r>
        <w:rPr>
          <w:rFonts w:hint="default" w:asciiTheme="minorAscii" w:hAnsiTheme="minorAscii"/>
          <w:i/>
          <w:iCs/>
        </w:rPr>
        <w:t>the</w:t>
      </w:r>
      <w:r>
        <w:rPr>
          <w:rFonts w:hint="default" w:asciiTheme="minorAscii" w:hAnsiTheme="minorAscii"/>
          <w:i/>
          <w:iCs/>
          <w:spacing w:val="1"/>
        </w:rPr>
        <w:t xml:space="preserve"> </w:t>
      </w:r>
      <w:r>
        <w:rPr>
          <w:rFonts w:hint="default" w:asciiTheme="minorAscii" w:hAnsiTheme="minorAscii"/>
          <w:i/>
          <w:iCs/>
        </w:rPr>
        <w:t>national</w:t>
      </w:r>
      <w:r>
        <w:rPr>
          <w:rFonts w:hint="default" w:asciiTheme="minorAscii" w:hAnsiTheme="minorAscii"/>
          <w:i/>
          <w:iCs/>
          <w:spacing w:val="1"/>
        </w:rPr>
        <w:t xml:space="preserve"> </w:t>
      </w:r>
      <w:r>
        <w:rPr>
          <w:rFonts w:hint="default" w:asciiTheme="minorAscii" w:hAnsiTheme="minorAscii"/>
          <w:i/>
          <w:iCs/>
        </w:rPr>
        <w:t>heritage</w:t>
      </w:r>
      <w:r>
        <w:rPr>
          <w:rFonts w:hint="default" w:asciiTheme="minorAscii" w:hAnsiTheme="minorAscii"/>
          <w:i/>
          <w:iCs/>
          <w:spacing w:val="1"/>
        </w:rPr>
        <w:t>.</w:t>
      </w:r>
    </w:p>
    <w:p>
      <w:pPr>
        <w:spacing w:line="247" w:lineRule="auto"/>
        <w:rPr>
          <w:rFonts w:hint="default" w:asciiTheme="minorAscii" w:hAnsiTheme="minorAscii"/>
          <w:sz w:val="21"/>
        </w:rPr>
      </w:pPr>
    </w:p>
    <w:p>
      <w:pPr>
        <w:spacing w:line="247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214" w:lineRule="auto"/>
        <w:ind w:left="45" w:right="768" w:hanging="15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TH objectives shall be established by the Executive Committee,</w:t>
      </w:r>
      <w:r>
        <w:rPr>
          <w:rFonts w:hint="default" w:asciiTheme="minorAscii" w:hAnsiTheme="minorAscii"/>
          <w:spacing w:val="4"/>
        </w:rPr>
        <w:t xml:space="preserve"> </w:t>
      </w:r>
      <w:r>
        <w:rPr>
          <w:rFonts w:hint="default" w:asciiTheme="minorAscii" w:hAnsiTheme="minorAscii"/>
          <w:spacing w:val="-1"/>
        </w:rPr>
        <w:t>documented within the Strat</w:t>
      </w:r>
      <w:r>
        <w:rPr>
          <w:rFonts w:hint="default" w:asciiTheme="minorAscii" w:hAnsiTheme="minorAscii"/>
          <w:spacing w:val="-2"/>
        </w:rPr>
        <w:t>egic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Plan and</w:t>
      </w:r>
      <w:r>
        <w:rPr>
          <w:rFonts w:hint="default" w:asciiTheme="minorAscii" w:hAnsiTheme="minorAscii"/>
          <w:spacing w:val="9"/>
        </w:rPr>
        <w:t xml:space="preserve"> </w:t>
      </w:r>
      <w:r>
        <w:rPr>
          <w:rFonts w:hint="default" w:asciiTheme="minorAscii" w:hAnsiTheme="minorAscii"/>
          <w:spacing w:val="-2"/>
        </w:rPr>
        <w:t>reviewed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periodically.</w:t>
      </w:r>
    </w:p>
    <w:p>
      <w:pPr>
        <w:pStyle w:val="2"/>
        <w:spacing w:before="176" w:line="230" w:lineRule="auto"/>
        <w:ind w:left="34" w:right="770" w:hanging="4"/>
        <w:jc w:val="both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1"/>
        </w:rPr>
        <w:t>To</w:t>
      </w:r>
      <w:r>
        <w:rPr>
          <w:rFonts w:hint="default" w:asciiTheme="minorAscii" w:hAnsiTheme="minorAscii"/>
          <w:spacing w:val="28"/>
        </w:rPr>
        <w:t xml:space="preserve"> </w:t>
      </w:r>
      <w:r>
        <w:rPr>
          <w:rFonts w:hint="default" w:asciiTheme="minorAscii" w:hAnsiTheme="minorAscii"/>
          <w:spacing w:val="-1"/>
        </w:rPr>
        <w:t>demonstrate</w:t>
      </w:r>
      <w:r>
        <w:rPr>
          <w:rFonts w:hint="default" w:asciiTheme="minorAscii" w:hAnsiTheme="minorAscii"/>
          <w:spacing w:val="11"/>
        </w:rPr>
        <w:t xml:space="preserve"> </w:t>
      </w:r>
      <w:r>
        <w:rPr>
          <w:rFonts w:hint="default" w:asciiTheme="minorAscii" w:hAnsiTheme="minorAscii"/>
          <w:spacing w:val="-1"/>
        </w:rPr>
        <w:t>the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1"/>
        </w:rPr>
        <w:t>above, the</w:t>
      </w:r>
      <w:r>
        <w:rPr>
          <w:rFonts w:hint="default" w:asciiTheme="minorAscii" w:hAnsiTheme="minorAscii"/>
          <w:spacing w:val="27"/>
        </w:rPr>
        <w:t xml:space="preserve"> </w:t>
      </w:r>
      <w:r>
        <w:rPr>
          <w:rFonts w:hint="default" w:asciiTheme="minorAscii" w:hAnsiTheme="minorAscii"/>
          <w:spacing w:val="-1"/>
        </w:rPr>
        <w:t>Management</w:t>
      </w:r>
      <w:r>
        <w:rPr>
          <w:rFonts w:hint="default" w:asciiTheme="minorAscii" w:hAnsiTheme="minorAscii"/>
          <w:spacing w:val="16"/>
        </w:rPr>
        <w:t xml:space="preserve"> </w:t>
      </w:r>
      <w:r>
        <w:rPr>
          <w:rFonts w:hint="default" w:asciiTheme="minorAscii" w:hAnsiTheme="minorAscii"/>
          <w:spacing w:val="-1"/>
        </w:rPr>
        <w:t>System, which</w:t>
      </w:r>
      <w:r>
        <w:rPr>
          <w:rFonts w:hint="default" w:asciiTheme="minorAscii" w:hAnsiTheme="minorAscii"/>
          <w:spacing w:val="17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derives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1"/>
        </w:rPr>
        <w:t>from the</w:t>
      </w:r>
      <w:r>
        <w:rPr>
          <w:rFonts w:hint="default" w:asciiTheme="minorAscii" w:hAnsiTheme="minorAscii"/>
          <w:spacing w:val="18"/>
        </w:rPr>
        <w:t xml:space="preserve"> </w:t>
      </w:r>
      <w:r>
        <w:rPr>
          <w:rFonts w:hint="default" w:asciiTheme="minorAscii" w:hAnsiTheme="minorAscii"/>
          <w:spacing w:val="-1"/>
        </w:rPr>
        <w:t>established</w:t>
      </w:r>
      <w:r>
        <w:rPr>
          <w:rFonts w:hint="default" w:asciiTheme="minorAscii" w:hAnsiTheme="minorAscii"/>
          <w:spacing w:val="24"/>
        </w:rPr>
        <w:t xml:space="preserve"> </w:t>
      </w:r>
      <w:r>
        <w:rPr>
          <w:rFonts w:hint="default" w:asciiTheme="minorAscii" w:hAnsiTheme="minorAscii"/>
          <w:spacing w:val="-1"/>
        </w:rPr>
        <w:t>business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process</w:t>
      </w:r>
      <w:r>
        <w:rPr>
          <w:rFonts w:hint="default" w:asciiTheme="minorAscii" w:hAnsiTheme="minorAscii"/>
          <w:spacing w:val="15"/>
        </w:rPr>
        <w:t xml:space="preserve"> </w:t>
      </w:r>
      <w:r>
        <w:rPr>
          <w:rFonts w:hint="default" w:asciiTheme="minorAscii" w:hAnsiTheme="minorAscii"/>
          <w:spacing w:val="-1"/>
        </w:rPr>
        <w:t>of TH,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2"/>
        </w:rPr>
        <w:t>will  be  certified  against  the  requirements  of  BS</w:t>
      </w:r>
      <w:r>
        <w:rPr>
          <w:rFonts w:hint="default" w:asciiTheme="minorAscii" w:hAnsiTheme="minorAscii"/>
          <w:spacing w:val="11"/>
        </w:rPr>
        <w:t xml:space="preserve">  </w:t>
      </w:r>
      <w:r>
        <w:rPr>
          <w:rFonts w:hint="default" w:asciiTheme="minorAscii" w:hAnsiTheme="minorAscii"/>
          <w:spacing w:val="-2"/>
        </w:rPr>
        <w:t>EN</w:t>
      </w:r>
      <w:r>
        <w:rPr>
          <w:rFonts w:hint="default" w:asciiTheme="minorAscii" w:hAnsiTheme="minorAscii"/>
          <w:spacing w:val="4"/>
        </w:rPr>
        <w:t xml:space="preserve">  </w:t>
      </w:r>
      <w:r>
        <w:rPr>
          <w:rFonts w:hint="default" w:asciiTheme="minorAscii" w:hAnsiTheme="minorAscii"/>
          <w:spacing w:val="-2"/>
        </w:rPr>
        <w:t>ISO  9001:2000</w:t>
      </w:r>
      <w:r>
        <w:rPr>
          <w:rFonts w:hint="default" w:asciiTheme="minorAscii" w:hAnsiTheme="minorAscii"/>
          <w:spacing w:val="2"/>
        </w:rPr>
        <w:t xml:space="preserve">  </w:t>
      </w:r>
      <w:r>
        <w:rPr>
          <w:rFonts w:hint="default" w:asciiTheme="minorAscii" w:hAnsiTheme="minorAscii"/>
          <w:spacing w:val="-2"/>
        </w:rPr>
        <w:t>Quality</w:t>
      </w:r>
      <w:r>
        <w:rPr>
          <w:rFonts w:hint="default" w:asciiTheme="minorAscii" w:hAnsiTheme="minorAscii"/>
          <w:spacing w:val="4"/>
        </w:rPr>
        <w:t xml:space="preserve">  </w:t>
      </w:r>
      <w:r>
        <w:rPr>
          <w:rFonts w:hint="default" w:asciiTheme="minorAscii" w:hAnsiTheme="minorAscii"/>
          <w:spacing w:val="-2"/>
        </w:rPr>
        <w:t>Management  Systems;</w:t>
      </w:r>
      <w:r>
        <w:rPr>
          <w:rFonts w:hint="default" w:asciiTheme="minorAscii" w:hAnsiTheme="minorAscii"/>
          <w:spacing w:val="6"/>
        </w:rPr>
        <w:t xml:space="preserve">  </w:t>
      </w:r>
      <w:r>
        <w:rPr>
          <w:rFonts w:hint="default" w:asciiTheme="minorAscii" w:hAnsiTheme="minorAscii"/>
          <w:spacing w:val="-2"/>
        </w:rPr>
        <w:t>BS</w:t>
      </w:r>
      <w:r>
        <w:rPr>
          <w:rFonts w:hint="default" w:asciiTheme="minorAscii" w:hAnsiTheme="minorAscii"/>
          <w:spacing w:val="4"/>
        </w:rPr>
        <w:t xml:space="preserve">  </w:t>
      </w:r>
      <w:r>
        <w:rPr>
          <w:rFonts w:hint="default" w:asciiTheme="minorAscii" w:hAnsiTheme="minorAscii"/>
          <w:spacing w:val="-2"/>
        </w:rPr>
        <w:t>EN</w:t>
      </w:r>
      <w:r>
        <w:rPr>
          <w:rFonts w:hint="default" w:asciiTheme="minorAscii" w:hAnsiTheme="minorAscii"/>
          <w:spacing w:val="4"/>
        </w:rPr>
        <w:t xml:space="preserve">  </w:t>
      </w:r>
      <w:r>
        <w:rPr>
          <w:rFonts w:hint="default" w:asciiTheme="minorAscii" w:hAnsiTheme="minorAscii"/>
          <w:spacing w:val="-2"/>
        </w:rPr>
        <w:t>ISO</w:t>
      </w:r>
      <w:r>
        <w:rPr>
          <w:rFonts w:hint="default" w:asciiTheme="minorAscii" w:hAnsiTheme="minorAscii"/>
          <w:spacing w:val="1"/>
        </w:rPr>
        <w:t xml:space="preserve"> </w:t>
      </w:r>
      <w:r>
        <w:rPr>
          <w:rFonts w:hint="default" w:asciiTheme="minorAscii" w:hAnsiTheme="minorAscii"/>
          <w:spacing w:val="-1"/>
        </w:rPr>
        <w:t>14001:2004</w:t>
      </w:r>
      <w:r>
        <w:rPr>
          <w:rFonts w:hint="default" w:asciiTheme="minorAscii" w:hAnsiTheme="minorAscii"/>
          <w:spacing w:val="40"/>
        </w:rPr>
        <w:t xml:space="preserve"> </w:t>
      </w:r>
      <w:r>
        <w:rPr>
          <w:rFonts w:hint="default" w:asciiTheme="minorAscii" w:hAnsiTheme="minorAscii"/>
          <w:spacing w:val="-1"/>
        </w:rPr>
        <w:t>Environmental</w:t>
      </w:r>
      <w:r>
        <w:rPr>
          <w:rFonts w:hint="default" w:asciiTheme="minorAscii" w:hAnsiTheme="minorAscii"/>
          <w:spacing w:val="38"/>
        </w:rPr>
        <w:t xml:space="preserve"> </w:t>
      </w:r>
      <w:r>
        <w:rPr>
          <w:rFonts w:hint="default" w:asciiTheme="minorAscii" w:hAnsiTheme="minorAscii"/>
          <w:spacing w:val="-1"/>
        </w:rPr>
        <w:t>Management</w:t>
      </w:r>
      <w:r>
        <w:rPr>
          <w:rFonts w:hint="default" w:asciiTheme="minorAscii" w:hAnsiTheme="minorAscii"/>
          <w:spacing w:val="30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Sy</w:t>
      </w:r>
      <w:r>
        <w:rPr>
          <w:rFonts w:hint="default" w:asciiTheme="minorAscii" w:hAnsiTheme="minorAscii"/>
          <w:spacing w:val="-2"/>
        </w:rPr>
        <w:t>stems;</w:t>
      </w:r>
      <w:r>
        <w:rPr>
          <w:rFonts w:hint="default" w:asciiTheme="minorAscii" w:hAnsiTheme="minorAscii"/>
          <w:spacing w:val="24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the</w:t>
      </w:r>
      <w:r>
        <w:rPr>
          <w:rFonts w:hint="default" w:asciiTheme="minorAscii" w:hAnsiTheme="minorAscii"/>
          <w:spacing w:val="41"/>
        </w:rPr>
        <w:t xml:space="preserve"> </w:t>
      </w:r>
      <w:r>
        <w:rPr>
          <w:rFonts w:hint="default" w:asciiTheme="minorAscii" w:hAnsiTheme="minorAscii"/>
          <w:spacing w:val="-2"/>
        </w:rPr>
        <w:t>International</w:t>
      </w:r>
      <w:r>
        <w:rPr>
          <w:rFonts w:hint="default" w:asciiTheme="minorAscii" w:hAnsiTheme="minorAscii"/>
          <w:spacing w:val="27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Safety</w:t>
      </w:r>
      <w:r>
        <w:rPr>
          <w:rFonts w:hint="default" w:asciiTheme="minorAscii" w:hAnsiTheme="minorAscii"/>
          <w:spacing w:val="39"/>
        </w:rPr>
        <w:t xml:space="preserve"> </w:t>
      </w:r>
      <w:r>
        <w:rPr>
          <w:rFonts w:hint="default" w:asciiTheme="minorAscii" w:hAnsiTheme="minorAscii"/>
          <w:spacing w:val="-2"/>
        </w:rPr>
        <w:t>Management</w:t>
      </w:r>
      <w:r>
        <w:rPr>
          <w:rFonts w:hint="default" w:asciiTheme="minorAscii" w:hAnsiTheme="minorAscii"/>
          <w:spacing w:val="33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Code</w:t>
      </w:r>
      <w:r>
        <w:rPr>
          <w:rFonts w:hint="default" w:asciiTheme="minorAscii" w:hAnsiTheme="minorAscii"/>
          <w:spacing w:val="3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2002</w:t>
      </w:r>
      <w:r>
        <w:rPr>
          <w:rFonts w:hint="default" w:asciiTheme="minorAscii" w:hAnsiTheme="minorAscii"/>
          <w:spacing w:val="35"/>
        </w:rPr>
        <w:t xml:space="preserve"> </w:t>
      </w:r>
      <w:r>
        <w:rPr>
          <w:rFonts w:hint="default" w:asciiTheme="minorAscii" w:hAnsiTheme="minorAscii"/>
          <w:spacing w:val="-2"/>
        </w:rPr>
        <w:t>(ISM</w:t>
      </w:r>
      <w:r>
        <w:rPr>
          <w:rFonts w:hint="default" w:asciiTheme="minorAscii" w:hAnsiTheme="minorAscii"/>
          <w:spacing w:val="28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Code)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and BS 8800: 2004 Occupational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1"/>
        </w:rPr>
        <w:t>Health</w:t>
      </w:r>
      <w:r>
        <w:rPr>
          <w:rFonts w:hint="default" w:asciiTheme="minorAscii" w:hAnsiTheme="minorAscii"/>
          <w:spacing w:val="-10"/>
        </w:rPr>
        <w:t xml:space="preserve"> </w:t>
      </w:r>
      <w:r>
        <w:rPr>
          <w:rFonts w:hint="default" w:asciiTheme="minorAscii" w:hAnsiTheme="minorAscii"/>
          <w:spacing w:val="-1"/>
        </w:rPr>
        <w:t>&amp; Safety Management Systems valid</w:t>
      </w:r>
      <w:r>
        <w:rPr>
          <w:rFonts w:hint="default" w:asciiTheme="minorAscii" w:hAnsiTheme="minorAscii"/>
          <w:spacing w:val="-2"/>
        </w:rPr>
        <w:t>ated</w:t>
      </w:r>
      <w:r>
        <w:rPr>
          <w:rFonts w:hint="default" w:asciiTheme="minorAscii" w:hAnsiTheme="minorAscii"/>
          <w:spacing w:val="7"/>
        </w:rPr>
        <w:t xml:space="preserve"> </w:t>
      </w:r>
      <w:r>
        <w:rPr>
          <w:rFonts w:hint="default" w:asciiTheme="minorAscii" w:hAnsiTheme="minorAscii"/>
          <w:spacing w:val="-2"/>
        </w:rPr>
        <w:t>by the</w:t>
      </w:r>
      <w:r>
        <w:rPr>
          <w:rFonts w:hint="default" w:asciiTheme="minorAscii" w:hAnsiTheme="minorAscii"/>
          <w:spacing w:val="12"/>
          <w:w w:val="101"/>
        </w:rPr>
        <w:t xml:space="preserve"> </w:t>
      </w:r>
      <w:r>
        <w:rPr>
          <w:rFonts w:hint="default" w:asciiTheme="minorAscii" w:hAnsiTheme="minorAscii"/>
          <w:spacing w:val="-2"/>
        </w:rPr>
        <w:t>RoSPA Quality</w:t>
      </w:r>
      <w:r>
        <w:rPr>
          <w:rFonts w:hint="default" w:asciiTheme="minorAscii" w:hAnsiTheme="minorAscii"/>
          <w:spacing w:val="2"/>
        </w:rPr>
        <w:t xml:space="preserve"> </w:t>
      </w:r>
      <w:r>
        <w:rPr>
          <w:rFonts w:hint="default" w:asciiTheme="minorAscii" w:hAnsiTheme="minorAscii"/>
          <w:spacing w:val="-2"/>
        </w:rPr>
        <w:t>Safety Audit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3"/>
        </w:rPr>
        <w:t>(</w:t>
      </w:r>
      <w:r>
        <w:rPr>
          <w:rFonts w:hint="default" w:asciiTheme="minorAscii" w:hAnsiTheme="minorAscii"/>
        </w:rPr>
        <w:t>QSA</w:t>
      </w:r>
      <w:r>
        <w:rPr>
          <w:rFonts w:hint="default" w:asciiTheme="minorAscii" w:hAnsiTheme="minorAscii"/>
          <w:spacing w:val="3"/>
        </w:rPr>
        <w:t>).</w:t>
      </w:r>
    </w:p>
    <w:p>
      <w:pPr>
        <w:spacing w:line="242" w:lineRule="auto"/>
        <w:rPr>
          <w:rFonts w:hint="default" w:asciiTheme="minorAscii" w:hAnsiTheme="minorAscii"/>
          <w:sz w:val="21"/>
        </w:rPr>
      </w:pPr>
    </w:p>
    <w:p>
      <w:pPr>
        <w:spacing w:line="242" w:lineRule="auto"/>
        <w:rPr>
          <w:rFonts w:hint="default" w:asciiTheme="minorAscii" w:hAnsiTheme="minorAscii"/>
          <w:sz w:val="21"/>
        </w:rPr>
      </w:pPr>
    </w:p>
    <w:p>
      <w:pPr>
        <w:spacing w:line="243" w:lineRule="auto"/>
        <w:rPr>
          <w:rFonts w:hint="default" w:asciiTheme="minorAscii" w:hAnsiTheme="minorAscii"/>
          <w:sz w:val="21"/>
        </w:rPr>
      </w:pPr>
    </w:p>
    <w:p>
      <w:pPr>
        <w:spacing w:line="243" w:lineRule="auto"/>
        <w:rPr>
          <w:rFonts w:hint="default" w:asciiTheme="minorAscii" w:hAnsiTheme="minorAscii"/>
          <w:sz w:val="21"/>
        </w:rPr>
      </w:pPr>
    </w:p>
    <w:p>
      <w:pPr>
        <w:spacing w:line="243" w:lineRule="auto"/>
        <w:rPr>
          <w:rFonts w:hint="default" w:asciiTheme="minorAscii" w:hAnsiTheme="minorAscii"/>
          <w:sz w:val="21"/>
        </w:rPr>
      </w:pPr>
    </w:p>
    <w:p>
      <w:pPr>
        <w:spacing w:line="243" w:lineRule="auto"/>
        <w:rPr>
          <w:rFonts w:hint="default" w:asciiTheme="minorAscii" w:hAnsiTheme="minorAscii"/>
          <w:sz w:val="21"/>
        </w:rPr>
      </w:pPr>
    </w:p>
    <w:p>
      <w:pPr>
        <w:spacing w:line="243" w:lineRule="auto"/>
        <w:rPr>
          <w:rFonts w:hint="default" w:asciiTheme="minorAscii" w:hAnsiTheme="minorAscii"/>
          <w:sz w:val="21"/>
        </w:rPr>
      </w:pPr>
    </w:p>
    <w:p>
      <w:pPr>
        <w:spacing w:line="243" w:lineRule="auto"/>
        <w:rPr>
          <w:rFonts w:hint="default" w:asciiTheme="minorAscii" w:hAnsiTheme="minorAscii"/>
          <w:sz w:val="21"/>
        </w:rPr>
      </w:pPr>
    </w:p>
    <w:p>
      <w:pPr>
        <w:spacing w:line="243" w:lineRule="auto"/>
        <w:rPr>
          <w:rFonts w:hint="default" w:asciiTheme="minorAscii" w:hAnsiTheme="minorAscii"/>
          <w:sz w:val="21"/>
        </w:rPr>
      </w:pPr>
    </w:p>
    <w:p>
      <w:pPr>
        <w:spacing w:line="243" w:lineRule="auto"/>
        <w:rPr>
          <w:rFonts w:hint="default" w:asciiTheme="minorAscii" w:hAnsiTheme="minorAscii"/>
          <w:sz w:val="21"/>
        </w:rPr>
      </w:pPr>
    </w:p>
    <w:p>
      <w:pPr>
        <w:pStyle w:val="2"/>
        <w:spacing w:before="68" w:line="351" w:lineRule="auto"/>
        <w:ind w:left="7739" w:right="770"/>
        <w:jc w:val="right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3"/>
        </w:rPr>
        <w:t>Rear Admiral J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M</w:t>
      </w:r>
      <w:r>
        <w:rPr>
          <w:rFonts w:hint="default" w:asciiTheme="minorAscii" w:hAnsiTheme="minorAscii"/>
          <w:spacing w:val="12"/>
        </w:rPr>
        <w:t xml:space="preserve"> </w:t>
      </w:r>
      <w:r>
        <w:rPr>
          <w:rFonts w:hint="default" w:asciiTheme="minorAscii" w:hAnsiTheme="minorAscii"/>
          <w:spacing w:val="-3"/>
        </w:rPr>
        <w:t>de</w:t>
      </w:r>
      <w:r>
        <w:rPr>
          <w:rFonts w:hint="default" w:asciiTheme="minorAscii" w:hAnsiTheme="minorAscii"/>
          <w:spacing w:val="19"/>
          <w:w w:val="101"/>
        </w:rPr>
        <w:t xml:space="preserve"> </w:t>
      </w:r>
      <w:r>
        <w:rPr>
          <w:rFonts w:hint="default" w:asciiTheme="minorAscii" w:hAnsiTheme="minorAscii"/>
          <w:spacing w:val="-3"/>
        </w:rPr>
        <w:t>Halpert</w:t>
      </w:r>
      <w:r>
        <w:rPr>
          <w:rFonts w:hint="default" w:asciiTheme="minorAscii" w:hAnsiTheme="minorAscii"/>
        </w:rPr>
        <w:t xml:space="preserve"> </w:t>
      </w:r>
      <w:r>
        <w:rPr>
          <w:rFonts w:hint="default" w:asciiTheme="minorAscii" w:hAnsiTheme="minorAscii"/>
          <w:spacing w:val="-1"/>
        </w:rPr>
        <w:t>Executive Chairman</w:t>
      </w:r>
    </w:p>
    <w:p>
      <w:pPr>
        <w:pStyle w:val="2"/>
        <w:spacing w:line="179" w:lineRule="auto"/>
        <w:ind w:left="8851"/>
        <w:rPr>
          <w:rFonts w:hint="default" w:asciiTheme="minorAscii" w:hAnsiTheme="minorAscii"/>
        </w:rPr>
      </w:pPr>
      <w:r>
        <w:rPr>
          <w:rFonts w:hint="default" w:asciiTheme="minorAscii" w:hAnsiTheme="minorAscii"/>
          <w:spacing w:val="-2"/>
        </w:rPr>
        <w:t>03 August</w:t>
      </w:r>
      <w:r>
        <w:rPr>
          <w:rFonts w:hint="default" w:asciiTheme="minorAscii" w:hAnsiTheme="minorAscii"/>
          <w:spacing w:val="19"/>
        </w:rPr>
        <w:t xml:space="preserve"> </w:t>
      </w:r>
      <w:r>
        <w:rPr>
          <w:rFonts w:hint="default" w:asciiTheme="minorAscii" w:hAnsiTheme="minorAscii"/>
          <w:spacing w:val="-2"/>
        </w:rPr>
        <w:t>2006</w:t>
      </w:r>
    </w:p>
    <w:p>
      <w:pPr>
        <w:pStyle w:val="2"/>
        <w:rPr>
          <w:rFonts w:hint="default" w:asciiTheme="minorAscii" w:hAnsiTheme="minorAscii"/>
        </w:rPr>
      </w:pPr>
    </w:p>
    <w:sectPr>
      <w:footerReference r:id="rId59" w:type="default"/>
      <w:pgSz w:w="11907" w:h="16839"/>
      <w:pgMar w:top="1139" w:right="21" w:bottom="1495" w:left="878" w:header="6" w:footer="85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冬青黑体简体中文">
    <w:panose1 w:val="020B03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" w:lineRule="exact"/>
      <w:ind w:firstLine="340"/>
    </w:pPr>
    <w:r>
      <w:pict>
        <v:shape id="_x0000_s2049" o:spid="_x0000_s2049" style="height:1pt;width:561.25pt;" filled="f" stroked="t" coordsize="11225,20" path="m0,10l11225,10e">
          <v:fill on="f" focussize="0,0"/>
          <v:stroke weight="1pt" color="#00558C" miterlimit="10"/>
          <v:imagedata o:title=""/>
          <o:lock v:ext="edit"/>
          <w10:wrap type="none"/>
          <w10:anchorlock/>
        </v:shape>
      </w:pict>
    </w:r>
  </w:p>
  <w:p>
    <w:pPr>
      <w:pStyle w:val="2"/>
      <w:spacing w:line="348" w:lineRule="auto"/>
    </w:pPr>
  </w:p>
  <w:p>
    <w:pPr>
      <w:spacing w:line="235" w:lineRule="auto"/>
      <w:ind w:left="1290"/>
      <w:rPr>
        <w:rFonts w:ascii="Calibri" w:hAnsi="Calibri" w:eastAsia="Calibri" w:cs="Calibri"/>
        <w:sz w:val="16"/>
        <w:szCs w:val="16"/>
      </w:rPr>
    </w:pPr>
    <w:r>
      <w:rPr>
        <w:rFonts w:ascii="Calibri" w:hAnsi="Calibri" w:eastAsia="Calibri" w:cs="Calibri"/>
        <w:color w:val="808080"/>
        <w:spacing w:val="-1"/>
        <w:sz w:val="16"/>
        <w:szCs w:val="16"/>
      </w:rPr>
      <w:t>10,</w:t>
    </w:r>
    <w:r>
      <w:rPr>
        <w:rFonts w:ascii="Calibri" w:hAnsi="Calibri" w:eastAsia="Calibri" w:cs="Calibri"/>
        <w:color w:val="808080"/>
        <w:spacing w:val="12"/>
        <w:w w:val="102"/>
        <w:sz w:val="16"/>
        <w:szCs w:val="16"/>
      </w:rPr>
      <w:t xml:space="preserve"> </w:t>
    </w:r>
    <w:r>
      <w:rPr>
        <w:rFonts w:ascii="Calibri" w:hAnsi="Calibri" w:eastAsia="Calibri" w:cs="Calibri"/>
        <w:color w:val="808080"/>
        <w:spacing w:val="-1"/>
        <w:sz w:val="16"/>
        <w:szCs w:val="16"/>
      </w:rPr>
      <w:t>rue des Gaudines – 78100 Saint</w:t>
    </w:r>
    <w:r>
      <w:rPr>
        <w:rFonts w:ascii="Calibri" w:hAnsi="Calibri" w:eastAsia="Calibri" w:cs="Calibri"/>
        <w:color w:val="808080"/>
        <w:spacing w:val="5"/>
        <w:sz w:val="16"/>
        <w:szCs w:val="16"/>
      </w:rPr>
      <w:t xml:space="preserve"> </w:t>
    </w:r>
    <w:r>
      <w:rPr>
        <w:rFonts w:ascii="Calibri" w:hAnsi="Calibri" w:eastAsia="Calibri" w:cs="Calibri"/>
        <w:color w:val="808080"/>
        <w:spacing w:val="-1"/>
        <w:sz w:val="16"/>
        <w:szCs w:val="16"/>
      </w:rPr>
      <w:t>Germain</w:t>
    </w:r>
    <w:r>
      <w:rPr>
        <w:rFonts w:ascii="Calibri" w:hAnsi="Calibri" w:eastAsia="Calibri" w:cs="Calibri"/>
        <w:color w:val="808080"/>
        <w:spacing w:val="7"/>
        <w:sz w:val="16"/>
        <w:szCs w:val="16"/>
      </w:rPr>
      <w:t xml:space="preserve"> </w:t>
    </w:r>
    <w:r>
      <w:rPr>
        <w:rFonts w:ascii="Calibri" w:hAnsi="Calibri" w:eastAsia="Calibri" w:cs="Calibri"/>
        <w:color w:val="808080"/>
        <w:spacing w:val="-1"/>
        <w:sz w:val="16"/>
        <w:szCs w:val="16"/>
      </w:rPr>
      <w:t>e</w:t>
    </w:r>
    <w:r>
      <w:rPr>
        <w:rFonts w:ascii="Calibri" w:hAnsi="Calibri" w:eastAsia="Calibri" w:cs="Calibri"/>
        <w:color w:val="808080"/>
        <w:spacing w:val="-2"/>
        <w:sz w:val="16"/>
        <w:szCs w:val="16"/>
      </w:rPr>
      <w:t>n</w:t>
    </w:r>
    <w:r>
      <w:rPr>
        <w:rFonts w:ascii="Calibri" w:hAnsi="Calibri" w:eastAsia="Calibri" w:cs="Calibri"/>
        <w:color w:val="808080"/>
        <w:spacing w:val="13"/>
        <w:w w:val="101"/>
        <w:sz w:val="16"/>
        <w:szCs w:val="16"/>
      </w:rPr>
      <w:t xml:space="preserve"> </w:t>
    </w:r>
    <w:r>
      <w:rPr>
        <w:rFonts w:ascii="Calibri" w:hAnsi="Calibri" w:eastAsia="Calibri" w:cs="Calibri"/>
        <w:color w:val="808080"/>
        <w:spacing w:val="-2"/>
        <w:sz w:val="16"/>
        <w:szCs w:val="16"/>
      </w:rPr>
      <w:t>Laye,</w:t>
    </w:r>
    <w:r>
      <w:rPr>
        <w:rFonts w:ascii="Calibri" w:hAnsi="Calibri" w:eastAsia="Calibri" w:cs="Calibri"/>
        <w:color w:val="808080"/>
        <w:spacing w:val="14"/>
        <w:sz w:val="16"/>
        <w:szCs w:val="16"/>
      </w:rPr>
      <w:t xml:space="preserve"> </w:t>
    </w:r>
    <w:r>
      <w:rPr>
        <w:rFonts w:ascii="Calibri" w:hAnsi="Calibri" w:eastAsia="Calibri" w:cs="Calibri"/>
        <w:color w:val="808080"/>
        <w:spacing w:val="-2"/>
        <w:sz w:val="16"/>
        <w:szCs w:val="16"/>
      </w:rPr>
      <w:t>France</w:t>
    </w:r>
  </w:p>
  <w:p>
    <w:pPr>
      <w:spacing w:after="91" w:line="189" w:lineRule="auto"/>
      <w:ind w:left="1278"/>
      <w:rPr>
        <w:rFonts w:ascii="Calibri" w:hAnsi="Calibri" w:eastAsia="Calibri" w:cs="Calibri"/>
        <w:sz w:val="16"/>
        <w:szCs w:val="16"/>
      </w:rPr>
    </w:pPr>
    <w:r>
      <w:rPr>
        <w:rFonts w:ascii="Calibri" w:hAnsi="Calibri" w:eastAsia="Calibri" w:cs="Calibri"/>
        <w:color w:val="808080"/>
        <w:spacing w:val="-1"/>
        <w:sz w:val="16"/>
        <w:szCs w:val="16"/>
      </w:rPr>
      <w:t>Tél. +33</w:t>
    </w:r>
    <w:r>
      <w:rPr>
        <w:rFonts w:ascii="Calibri" w:hAnsi="Calibri" w:eastAsia="Calibri" w:cs="Calibri"/>
        <w:color w:val="808080"/>
        <w:spacing w:val="27"/>
        <w:sz w:val="16"/>
        <w:szCs w:val="16"/>
      </w:rPr>
      <w:t xml:space="preserve"> </w:t>
    </w:r>
    <w:r>
      <w:rPr>
        <w:rFonts w:ascii="Calibri" w:hAnsi="Calibri" w:eastAsia="Calibri" w:cs="Calibri"/>
        <w:color w:val="808080"/>
        <w:spacing w:val="-1"/>
        <w:sz w:val="16"/>
        <w:szCs w:val="16"/>
      </w:rPr>
      <w:t>(0)1 34 51</w:t>
    </w:r>
    <w:r>
      <w:rPr>
        <w:rFonts w:ascii="Calibri" w:hAnsi="Calibri" w:eastAsia="Calibri" w:cs="Calibri"/>
        <w:color w:val="808080"/>
        <w:spacing w:val="7"/>
        <w:sz w:val="16"/>
        <w:szCs w:val="16"/>
      </w:rPr>
      <w:t xml:space="preserve"> </w:t>
    </w:r>
    <w:r>
      <w:rPr>
        <w:rFonts w:ascii="Calibri" w:hAnsi="Calibri" w:eastAsia="Calibri" w:cs="Calibri"/>
        <w:color w:val="808080"/>
        <w:spacing w:val="-1"/>
        <w:sz w:val="16"/>
        <w:szCs w:val="16"/>
      </w:rPr>
      <w:t>70</w:t>
    </w:r>
    <w:r>
      <w:rPr>
        <w:rFonts w:ascii="Calibri" w:hAnsi="Calibri" w:eastAsia="Calibri" w:cs="Calibri"/>
        <w:color w:val="808080"/>
        <w:spacing w:val="6"/>
        <w:sz w:val="16"/>
        <w:szCs w:val="16"/>
      </w:rPr>
      <w:t xml:space="preserve"> </w:t>
    </w:r>
    <w:r>
      <w:rPr>
        <w:rFonts w:ascii="Calibri" w:hAnsi="Calibri" w:eastAsia="Calibri" w:cs="Calibri"/>
        <w:color w:val="808080"/>
        <w:spacing w:val="-1"/>
        <w:sz w:val="16"/>
        <w:szCs w:val="16"/>
      </w:rPr>
      <w:t>01 –</w:t>
    </w:r>
    <w:r>
      <w:rPr>
        <w:rFonts w:ascii="Calibri" w:hAnsi="Calibri" w:eastAsia="Calibri" w:cs="Calibri"/>
        <w:color w:val="808080"/>
        <w:spacing w:val="5"/>
        <w:sz w:val="16"/>
        <w:szCs w:val="16"/>
      </w:rPr>
      <w:t xml:space="preserve"> </w:t>
    </w:r>
    <w:r>
      <w:rPr>
        <w:rFonts w:ascii="Calibri" w:hAnsi="Calibri" w:eastAsia="Calibri" w:cs="Calibri"/>
        <w:color w:val="808080"/>
        <w:spacing w:val="-1"/>
        <w:sz w:val="16"/>
        <w:szCs w:val="16"/>
      </w:rPr>
      <w:t>contact@iala-aism.org</w:t>
    </w:r>
  </w:p>
  <w:p>
    <w:pPr>
      <w:spacing w:after="106" w:line="186" w:lineRule="auto"/>
      <w:ind w:left="127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color w:val="00558C"/>
        <w:spacing w:val="-1"/>
        <w:sz w:val="18"/>
        <w:szCs w:val="18"/>
      </w:rPr>
      <w:t>www.iala-aism.org</w:t>
    </w:r>
  </w:p>
  <w:p>
    <w:pPr>
      <w:pStyle w:val="2"/>
      <w:spacing w:line="219" w:lineRule="exact"/>
      <w:ind w:left="1289"/>
      <w:rPr>
        <w:sz w:val="16"/>
        <w:szCs w:val="16"/>
      </w:rPr>
    </w:pPr>
    <w:r>
      <w:rPr>
        <w:color w:val="00558C"/>
        <w:spacing w:val="-13"/>
        <w:position w:val="6"/>
        <w:sz w:val="16"/>
        <w:szCs w:val="16"/>
      </w:rPr>
      <w:t>International</w:t>
    </w:r>
    <w:r>
      <w:rPr>
        <w:color w:val="00558C"/>
        <w:spacing w:val="-2"/>
        <w:position w:val="6"/>
        <w:sz w:val="16"/>
        <w:szCs w:val="16"/>
      </w:rPr>
      <w:t xml:space="preserve"> </w:t>
    </w:r>
    <w:r>
      <w:rPr>
        <w:color w:val="00558C"/>
        <w:spacing w:val="-13"/>
        <w:position w:val="6"/>
        <w:sz w:val="16"/>
        <w:szCs w:val="16"/>
      </w:rPr>
      <w:t>Association of Marine Aids to Navigation and</w:t>
    </w:r>
    <w:r>
      <w:rPr>
        <w:color w:val="00558C"/>
        <w:spacing w:val="2"/>
        <w:position w:val="6"/>
        <w:sz w:val="16"/>
        <w:szCs w:val="16"/>
      </w:rPr>
      <w:t xml:space="preserve"> </w:t>
    </w:r>
    <w:r>
      <w:rPr>
        <w:color w:val="00558C"/>
        <w:spacing w:val="-13"/>
        <w:position w:val="6"/>
        <w:sz w:val="16"/>
        <w:szCs w:val="16"/>
      </w:rPr>
      <w:t>Lighthouse Authorities</w:t>
    </w:r>
  </w:p>
  <w:p>
    <w:pPr>
      <w:pStyle w:val="2"/>
      <w:spacing w:line="191" w:lineRule="auto"/>
      <w:ind w:left="1276"/>
      <w:rPr>
        <w:sz w:val="16"/>
        <w:szCs w:val="16"/>
      </w:rPr>
    </w:pPr>
    <w:r>
      <w:rPr>
        <w:color w:val="00558C"/>
        <w:spacing w:val="-13"/>
        <w:sz w:val="16"/>
        <w:szCs w:val="16"/>
      </w:rPr>
      <w:t>Association</w:t>
    </w:r>
    <w:r>
      <w:rPr>
        <w:color w:val="00558C"/>
        <w:spacing w:val="6"/>
        <w:sz w:val="16"/>
        <w:szCs w:val="16"/>
      </w:rPr>
      <w:t xml:space="preserve"> </w:t>
    </w:r>
    <w:r>
      <w:rPr>
        <w:color w:val="00558C"/>
        <w:spacing w:val="-13"/>
        <w:sz w:val="16"/>
        <w:szCs w:val="16"/>
      </w:rPr>
      <w:t>Internationale de Signalisation</w:t>
    </w:r>
    <w:r>
      <w:rPr>
        <w:color w:val="00558C"/>
        <w:spacing w:val="3"/>
        <w:sz w:val="16"/>
        <w:szCs w:val="16"/>
      </w:rPr>
      <w:t xml:space="preserve"> </w:t>
    </w:r>
    <w:r>
      <w:rPr>
        <w:color w:val="00558C"/>
        <w:spacing w:val="-13"/>
        <w:sz w:val="16"/>
        <w:szCs w:val="16"/>
      </w:rPr>
      <w:t>Maritime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674624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42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2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fldChar w:fldCharType="begin"/>
        </w:r>
        <w:r>
          <w:instrText xml:space="preserve"> HYPERLINK \l "bookmark42" </w:instrText>
        </w:r>
        <w:r>
          <w:fldChar w:fldCharType="separate"/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10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fldChar w:fldCharType="end"/>
        </w:r>
      </w:p>
    </w:sdtContent>
  </w:sdt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693056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46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6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fldChar w:fldCharType="begin"/>
        </w:r>
        <w:r>
          <w:instrText xml:space="preserve"> HYPERLINK \l "bookmark42" </w:instrText>
        </w:r>
        <w:r>
          <w:fldChar w:fldCharType="separate"/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</w:t>
        </w:r>
        <w:r>
          <w:rPr>
            <w:rFonts w:hint="eastAsia" w:ascii="Calibri" w:hAnsi="Calibri" w:eastAsia="宋体" w:cs="Calibri"/>
            <w:b/>
            <w:bCs/>
            <w:color w:val="00558C"/>
            <w:spacing w:val="-1"/>
            <w:sz w:val="15"/>
            <w:szCs w:val="15"/>
            <w:lang w:val="en-US" w:eastAsia="zh-CN"/>
          </w:rPr>
          <w:t>1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fldChar w:fldCharType="end"/>
        </w:r>
      </w:p>
    </w:sdtContent>
  </w:sdt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37088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92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2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fldChar w:fldCharType="begin"/>
        </w:r>
        <w:r>
          <w:instrText xml:space="preserve"> HYPERLINK \l "bookmark42" </w:instrText>
        </w:r>
        <w:r>
          <w:fldChar w:fldCharType="separate"/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</w:t>
        </w:r>
        <w:r>
          <w:rPr>
            <w:rFonts w:hint="eastAsia" w:ascii="Calibri" w:hAnsi="Calibri" w:eastAsia="宋体" w:cs="Calibri"/>
            <w:b/>
            <w:bCs/>
            <w:color w:val="00558C"/>
            <w:spacing w:val="-1"/>
            <w:sz w:val="15"/>
            <w:szCs w:val="15"/>
            <w:lang w:val="en-US" w:eastAsia="zh-CN"/>
          </w:rPr>
          <w:t>2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fldChar w:fldCharType="end"/>
        </w:r>
      </w:p>
    </w:sdtContent>
  </w:sdt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694080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47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7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fldChar w:fldCharType="begin"/>
        </w:r>
        <w:r>
          <w:instrText xml:space="preserve"> HYPERLINK \l "bookmark42" </w:instrText>
        </w:r>
        <w:r>
          <w:fldChar w:fldCharType="separate"/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fldChar w:fldCharType="end"/>
        </w:r>
        <w:r>
          <w:rPr>
            <w:rFonts w:hint="eastAsia" w:ascii="Calibri" w:hAnsi="Calibri" w:eastAsia="宋体" w:cs="Calibri"/>
            <w:b/>
            <w:bCs/>
            <w:color w:val="00558C"/>
            <w:spacing w:val="-1"/>
            <w:sz w:val="15"/>
            <w:szCs w:val="15"/>
            <w:lang w:val="en-US" w:eastAsia="zh-CN"/>
          </w:rPr>
          <w:t>3</w:t>
        </w:r>
      </w:p>
    </w:sdtContent>
  </w:sdt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695104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48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8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fldChar w:fldCharType="begin"/>
        </w:r>
        <w:r>
          <w:instrText xml:space="preserve"> HYPERLINK \l "bookmark42" </w:instrText>
        </w:r>
        <w:r>
          <w:fldChar w:fldCharType="separate"/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fldChar w:fldCharType="end"/>
        </w:r>
        <w:r>
          <w:rPr>
            <w:rFonts w:hint="eastAsia" w:ascii="Calibri" w:hAnsi="Calibri" w:eastAsia="宋体" w:cs="Calibri"/>
            <w:b/>
            <w:bCs/>
            <w:color w:val="00558C"/>
            <w:spacing w:val="-1"/>
            <w:sz w:val="15"/>
            <w:szCs w:val="15"/>
            <w:lang w:val="en-US" w:eastAsia="zh-CN"/>
          </w:rPr>
          <w:t>4</w:t>
        </w:r>
      </w:p>
    </w:sdtContent>
  </w:sdt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696128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49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9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fldChar w:fldCharType="begin"/>
        </w:r>
        <w:r>
          <w:instrText xml:space="preserve"> HYPERLINK \l "bookmark42" </w:instrText>
        </w:r>
        <w:r>
          <w:fldChar w:fldCharType="separate"/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fldChar w:fldCharType="end"/>
        </w:r>
        <w:r>
          <w:rPr>
            <w:rFonts w:hint="eastAsia" w:ascii="Calibri" w:hAnsi="Calibri" w:eastAsia="宋体" w:cs="Calibri"/>
            <w:b/>
            <w:bCs/>
            <w:color w:val="00558C"/>
            <w:spacing w:val="-1"/>
            <w:sz w:val="15"/>
            <w:szCs w:val="15"/>
            <w:lang w:val="en-US" w:eastAsia="zh-CN"/>
          </w:rPr>
          <w:t>5</w:t>
        </w:r>
      </w:p>
    </w:sdtContent>
  </w:sdt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697152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50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0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fldChar w:fldCharType="begin"/>
        </w:r>
        <w:r>
          <w:instrText xml:space="preserve"> HYPERLINK \l "bookmark42" </w:instrText>
        </w:r>
        <w:r>
          <w:fldChar w:fldCharType="separate"/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fldChar w:fldCharType="end"/>
        </w:r>
        <w:r>
          <w:rPr>
            <w:rFonts w:hint="eastAsia" w:ascii="Calibri" w:hAnsi="Calibri" w:eastAsia="宋体" w:cs="Calibri"/>
            <w:b/>
            <w:bCs/>
            <w:color w:val="00558C"/>
            <w:spacing w:val="-1"/>
            <w:sz w:val="15"/>
            <w:szCs w:val="15"/>
            <w:lang w:val="en-US" w:eastAsia="zh-CN"/>
          </w:rPr>
          <w:t>6</w:t>
        </w:r>
      </w:p>
    </w:sdtContent>
  </w:sdt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698176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51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1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fldChar w:fldCharType="begin"/>
        </w:r>
        <w:r>
          <w:instrText xml:space="preserve"> HYPERLINK \l "bookmark42" </w:instrText>
        </w:r>
        <w:r>
          <w:fldChar w:fldCharType="separate"/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fldChar w:fldCharType="end"/>
        </w:r>
        <w:r>
          <w:rPr>
            <w:rFonts w:hint="eastAsia" w:ascii="Calibri" w:hAnsi="Calibri" w:eastAsia="宋体" w:cs="Calibri"/>
            <w:b/>
            <w:bCs/>
            <w:color w:val="00558C"/>
            <w:spacing w:val="-1"/>
            <w:sz w:val="15"/>
            <w:szCs w:val="15"/>
            <w:lang w:val="en-US" w:eastAsia="zh-CN"/>
          </w:rPr>
          <w:t>7</w:t>
        </w:r>
      </w:p>
    </w:sdtContent>
  </w:sdt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699200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52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2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fldChar w:fldCharType="begin"/>
        </w:r>
        <w:r>
          <w:instrText xml:space="preserve"> HYPERLINK \l "bookmark42" </w:instrText>
        </w:r>
        <w:r>
          <w:fldChar w:fldCharType="separate"/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fldChar w:fldCharType="end"/>
        </w:r>
        <w:r>
          <w:rPr>
            <w:rFonts w:hint="eastAsia" w:ascii="Calibri" w:hAnsi="Calibri" w:eastAsia="宋体" w:cs="Calibri"/>
            <w:b/>
            <w:bCs/>
            <w:color w:val="00558C"/>
            <w:spacing w:val="-1"/>
            <w:sz w:val="15"/>
            <w:szCs w:val="15"/>
            <w:lang w:val="en-US" w:eastAsia="zh-CN"/>
          </w:rPr>
          <w:t>8</w:t>
        </w:r>
      </w:p>
    </w:sdtContent>
  </w:sdt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00224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53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3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fldChar w:fldCharType="begin"/>
        </w:r>
        <w:r>
          <w:instrText xml:space="preserve"> HYPERLINK \l "bookmark42" </w:instrText>
        </w:r>
        <w:r>
          <w:fldChar w:fldCharType="separate"/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fldChar w:fldCharType="end"/>
        </w:r>
        <w:r>
          <w:rPr>
            <w:rFonts w:hint="eastAsia" w:ascii="Calibri" w:hAnsi="Calibri" w:eastAsia="宋体" w:cs="Calibri"/>
            <w:b/>
            <w:bCs/>
            <w:color w:val="00558C"/>
            <w:spacing w:val="-1"/>
            <w:sz w:val="15"/>
            <w:szCs w:val="15"/>
            <w:lang w:val="en-US" w:eastAsia="zh-CN"/>
          </w:rPr>
          <w:t>9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661312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8" name="IM 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" name="IM 8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1.1 urn:mrn:ia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 xml:space="preserve">P </w:t>
        </w:r>
        <w:r>
          <w:fldChar w:fldCharType="begin"/>
        </w:r>
        <w:r>
          <w:instrText xml:space="preserve"> HYPERLINK \l "bookmark1" </w:instrText>
        </w:r>
        <w:r>
          <w:fldChar w:fldCharType="separate"/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2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fldChar w:fldCharType="end"/>
        </w:r>
      </w:p>
    </w:sdtContent>
  </w:sdt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01248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54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4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13"/>
            <w:w w:val="101"/>
            <w:sz w:val="15"/>
            <w:szCs w:val="15"/>
            <w:lang w:val="en-US" w:eastAsia="zh-CN"/>
          </w:rPr>
          <w:t>20</w:t>
        </w:r>
      </w:p>
    </w:sdtContent>
  </w:sdt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05344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55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5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13"/>
            <w:w w:val="101"/>
            <w:sz w:val="15"/>
            <w:szCs w:val="15"/>
            <w:lang w:val="en-US" w:eastAsia="zh-CN"/>
          </w:rPr>
          <w:t>21</w:t>
        </w:r>
      </w:p>
    </w:sdtContent>
  </w:sdt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06368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57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7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13"/>
            <w:w w:val="101"/>
            <w:sz w:val="15"/>
            <w:szCs w:val="15"/>
            <w:lang w:val="en-US" w:eastAsia="zh-CN"/>
          </w:rPr>
          <w:t>22</w:t>
        </w:r>
      </w:p>
    </w:sdtContent>
  </w:sdt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07392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58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8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13"/>
            <w:w w:val="101"/>
            <w:sz w:val="15"/>
            <w:szCs w:val="15"/>
            <w:lang w:val="en-US" w:eastAsia="zh-CN"/>
          </w:rPr>
          <w:t>23</w:t>
        </w:r>
      </w:p>
    </w:sdtContent>
  </w:sdt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09440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61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1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13"/>
            <w:w w:val="101"/>
            <w:sz w:val="15"/>
            <w:szCs w:val="15"/>
            <w:lang w:val="en-US" w:eastAsia="zh-CN"/>
          </w:rPr>
          <w:t>24</w:t>
        </w:r>
      </w:p>
    </w:sdtContent>
  </w:sdt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08416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60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0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13"/>
            <w:w w:val="101"/>
            <w:sz w:val="15"/>
            <w:szCs w:val="15"/>
            <w:lang w:val="en-US" w:eastAsia="zh-CN"/>
          </w:rPr>
          <w:t>25</w:t>
        </w:r>
      </w:p>
    </w:sdtContent>
  </w:sdt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10464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62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2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13"/>
            <w:w w:val="101"/>
            <w:sz w:val="15"/>
            <w:szCs w:val="15"/>
            <w:lang w:val="en-US" w:eastAsia="zh-CN"/>
          </w:rPr>
          <w:t>26</w:t>
        </w:r>
      </w:p>
    </w:sdtContent>
  </w:sdt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11488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63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3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13"/>
            <w:w w:val="101"/>
            <w:sz w:val="15"/>
            <w:szCs w:val="15"/>
            <w:lang w:val="en-US" w:eastAsia="zh-CN"/>
          </w:rPr>
          <w:t>27</w:t>
        </w:r>
      </w:p>
    </w:sdtContent>
  </w:sdt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12512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64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4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13"/>
            <w:w w:val="101"/>
            <w:sz w:val="15"/>
            <w:szCs w:val="15"/>
            <w:lang w:val="en-US" w:eastAsia="zh-CN"/>
          </w:rPr>
          <w:t>28</w:t>
        </w:r>
      </w:p>
    </w:sdtContent>
  </w:sdt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13536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65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5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13"/>
            <w:w w:val="101"/>
            <w:sz w:val="15"/>
            <w:szCs w:val="15"/>
            <w:lang w:val="en-US" w:eastAsia="zh-CN"/>
          </w:rPr>
          <w:t>29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3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663360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9922510</wp:posOffset>
              </wp:positionV>
              <wp:extent cx="6516370" cy="6350"/>
              <wp:effectExtent l="0" t="0" r="0" b="0"/>
              <wp:wrapNone/>
              <wp:docPr id="14" name="IM 14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IM 14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9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1.1 urn:mrn:iala:pub:g1063:ed1.1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 xml:space="preserve">                                                                                               P</w:t>
        </w:r>
        <w:r>
          <w:rPr>
            <w:rFonts w:ascii="Calibri" w:hAnsi="Calibri" w:eastAsia="Calibri" w:cs="Calibri"/>
            <w:b/>
            <w:bCs/>
            <w:color w:val="00558C"/>
            <w:spacing w:val="7"/>
            <w:sz w:val="15"/>
            <w:szCs w:val="15"/>
          </w:rPr>
          <w:t xml:space="preserve"> </w:t>
        </w:r>
        <w:r>
          <w:fldChar w:fldCharType="begin"/>
        </w:r>
        <w:r>
          <w:instrText xml:space="preserve"> HYPERLINK \l "bookmark2" </w:instrText>
        </w:r>
        <w:r>
          <w:fldChar w:fldCharType="separate"/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3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fldChar w:fldCharType="end"/>
        </w:r>
      </w:p>
    </w:sdtContent>
  </w:sdt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14560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66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6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13"/>
            <w:w w:val="101"/>
            <w:sz w:val="15"/>
            <w:szCs w:val="15"/>
            <w:lang w:val="en-US" w:eastAsia="zh-CN"/>
          </w:rPr>
          <w:t>30</w:t>
        </w:r>
      </w:p>
    </w:sdtContent>
  </w:sdt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15584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67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7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13"/>
            <w:w w:val="101"/>
            <w:sz w:val="15"/>
            <w:szCs w:val="15"/>
            <w:lang w:val="en-US" w:eastAsia="zh-CN"/>
          </w:rPr>
          <w:t>31</w:t>
        </w:r>
      </w:p>
    </w:sdtContent>
  </w:sdt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16608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68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8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13"/>
            <w:w w:val="101"/>
            <w:sz w:val="15"/>
            <w:szCs w:val="15"/>
            <w:lang w:val="en-US" w:eastAsia="zh-CN"/>
          </w:rPr>
          <w:t>32</w:t>
        </w:r>
      </w:p>
    </w:sdtContent>
  </w:sdt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17632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69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9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13"/>
            <w:w w:val="101"/>
            <w:sz w:val="15"/>
            <w:szCs w:val="15"/>
            <w:lang w:val="en-US" w:eastAsia="zh-CN"/>
          </w:rPr>
          <w:t>33</w:t>
        </w:r>
      </w:p>
    </w:sdtContent>
  </w:sdt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18656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70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0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13"/>
            <w:w w:val="101"/>
            <w:sz w:val="15"/>
            <w:szCs w:val="15"/>
            <w:lang w:val="en-US" w:eastAsia="zh-CN"/>
          </w:rPr>
          <w:t>34</w:t>
        </w:r>
      </w:p>
    </w:sdtContent>
  </w:sdt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19680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71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1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13"/>
            <w:w w:val="101"/>
            <w:sz w:val="15"/>
            <w:szCs w:val="15"/>
            <w:lang w:val="en-US" w:eastAsia="zh-CN"/>
          </w:rPr>
          <w:t>35</w:t>
        </w:r>
      </w:p>
    </w:sdtContent>
  </w:sdt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20704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72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2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13"/>
            <w:w w:val="101"/>
            <w:sz w:val="15"/>
            <w:szCs w:val="15"/>
            <w:lang w:val="en-US" w:eastAsia="zh-CN"/>
          </w:rPr>
          <w:t>36</w:t>
        </w:r>
      </w:p>
    </w:sdtContent>
  </w:sdt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21728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73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3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13"/>
            <w:w w:val="101"/>
            <w:sz w:val="15"/>
            <w:szCs w:val="15"/>
            <w:lang w:val="en-US" w:eastAsia="zh-CN"/>
          </w:rPr>
          <w:t>37</w:t>
        </w:r>
      </w:p>
    </w:sdtContent>
  </w:sdt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22752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74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4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13"/>
            <w:w w:val="101"/>
            <w:sz w:val="15"/>
            <w:szCs w:val="15"/>
            <w:lang w:val="en-US" w:eastAsia="zh-CN"/>
          </w:rPr>
          <w:t>38</w:t>
        </w:r>
      </w:p>
    </w:sdtContent>
  </w:sdt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23776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75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5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13"/>
            <w:w w:val="101"/>
            <w:sz w:val="15"/>
            <w:szCs w:val="15"/>
            <w:lang w:val="en-US" w:eastAsia="zh-CN"/>
          </w:rPr>
          <w:t>39</w:t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4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664384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8" name="IM 1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" name="IM 18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9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1.1 urn:mrn:iala:pub:g1063:ed1.1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 xml:space="preserve">                                                                                               P</w:t>
        </w:r>
        <w:r>
          <w:rPr>
            <w:rFonts w:ascii="Calibri" w:hAnsi="Calibri" w:eastAsia="Calibri" w:cs="Calibri"/>
            <w:b/>
            <w:bCs/>
            <w:color w:val="00558C"/>
            <w:spacing w:val="3"/>
            <w:sz w:val="15"/>
            <w:szCs w:val="15"/>
          </w:rPr>
          <w:t xml:space="preserve"> </w:t>
        </w:r>
        <w:r>
          <w:fldChar w:fldCharType="begin"/>
        </w:r>
        <w:r>
          <w:instrText xml:space="preserve"> HYPERLINK \l "bookmark36" </w:instrText>
        </w:r>
        <w:r>
          <w:fldChar w:fldCharType="separate"/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4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fldChar w:fldCharType="end"/>
        </w:r>
      </w:p>
    </w:sdtContent>
  </w:sdt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24800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76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6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13"/>
            <w:w w:val="101"/>
            <w:sz w:val="15"/>
            <w:szCs w:val="15"/>
            <w:lang w:val="en-US" w:eastAsia="zh-CN"/>
          </w:rPr>
          <w:t>40</w:t>
        </w:r>
      </w:p>
    </w:sdtContent>
  </w:sdt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25824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77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7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13"/>
            <w:w w:val="101"/>
            <w:sz w:val="15"/>
            <w:szCs w:val="15"/>
            <w:lang w:val="en-US" w:eastAsia="zh-CN"/>
          </w:rPr>
          <w:t>41</w:t>
        </w:r>
      </w:p>
    </w:sdtContent>
  </w:sdt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26848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78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8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13"/>
            <w:w w:val="101"/>
            <w:sz w:val="15"/>
            <w:szCs w:val="15"/>
            <w:lang w:val="en-US" w:eastAsia="zh-CN"/>
          </w:rPr>
          <w:t>42</w:t>
        </w:r>
      </w:p>
    </w:sdtContent>
  </w:sdt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27872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82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2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13"/>
            <w:w w:val="101"/>
            <w:sz w:val="15"/>
            <w:szCs w:val="15"/>
            <w:lang w:val="en-US" w:eastAsia="zh-CN"/>
          </w:rPr>
          <w:t>44</w:t>
        </w:r>
      </w:p>
    </w:sdtContent>
  </w:sdt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28896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83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3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13"/>
            <w:w w:val="101"/>
            <w:sz w:val="15"/>
            <w:szCs w:val="15"/>
            <w:lang w:val="en-US" w:eastAsia="zh-CN"/>
          </w:rPr>
          <w:t>45</w:t>
        </w:r>
      </w:p>
    </w:sdtContent>
  </w:sdt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29920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84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4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13"/>
            <w:w w:val="101"/>
            <w:sz w:val="15"/>
            <w:szCs w:val="15"/>
            <w:lang w:val="en-US" w:eastAsia="zh-CN"/>
          </w:rPr>
          <w:t>46</w:t>
        </w:r>
      </w:p>
    </w:sdtContent>
  </w:sdt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30944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85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13"/>
            <w:w w:val="101"/>
            <w:sz w:val="15"/>
            <w:szCs w:val="15"/>
            <w:lang w:val="en-US" w:eastAsia="zh-CN"/>
          </w:rPr>
          <w:t>47</w:t>
        </w:r>
      </w:p>
    </w:sdtContent>
  </w:sdt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31968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86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6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13"/>
            <w:w w:val="101"/>
            <w:sz w:val="15"/>
            <w:szCs w:val="15"/>
            <w:lang w:val="en-US" w:eastAsia="zh-CN"/>
          </w:rPr>
          <w:t>48</w:t>
        </w:r>
      </w:p>
    </w:sdtContent>
  </w:sdt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32992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87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7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13"/>
            <w:w w:val="101"/>
            <w:sz w:val="15"/>
            <w:szCs w:val="15"/>
            <w:lang w:val="en-US" w:eastAsia="zh-CN"/>
          </w:rPr>
          <w:t>49</w:t>
        </w:r>
      </w:p>
    </w:sdtContent>
  </w:sdt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34016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88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8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13"/>
            <w:w w:val="101"/>
            <w:sz w:val="15"/>
            <w:szCs w:val="15"/>
            <w:lang w:val="en-US" w:eastAsia="zh-CN"/>
          </w:rPr>
          <w:t>50</w:t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5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666432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22" name="IM 2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2" name="IM 2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9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1.1 urn:mrn:iala:pub:g1063:ed1.1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 xml:space="preserve">                                                                                               P</w:t>
        </w:r>
        <w:r>
          <w:rPr>
            <w:rFonts w:ascii="Calibri" w:hAnsi="Calibri" w:eastAsia="Calibri" w:cs="Calibri"/>
            <w:b/>
            <w:bCs/>
            <w:color w:val="00558C"/>
            <w:spacing w:val="8"/>
            <w:sz w:val="15"/>
            <w:szCs w:val="15"/>
          </w:rPr>
          <w:t xml:space="preserve"> </w:t>
        </w:r>
        <w:r>
          <w:fldChar w:fldCharType="begin"/>
        </w:r>
        <w:r>
          <w:instrText xml:space="preserve"> HYPERLINK \l "bookmark4" </w:instrText>
        </w:r>
        <w:r>
          <w:fldChar w:fldCharType="separate"/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5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fldChar w:fldCharType="end"/>
        </w:r>
      </w:p>
    </w:sdtContent>
  </w:sdt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35040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90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0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13"/>
            <w:w w:val="101"/>
            <w:sz w:val="15"/>
            <w:szCs w:val="15"/>
            <w:lang w:val="en-US" w:eastAsia="zh-CN"/>
          </w:rPr>
          <w:t>51</w:t>
        </w:r>
      </w:p>
    </w:sdtContent>
  </w:sdt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10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736064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91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1" name="IM 4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</w:pP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17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1.1 urn:mrn:iala:pub:g1063:ed1.1</w:t>
        </w:r>
        <w:r>
          <w:rPr>
            <w:rFonts w:ascii="Calibri" w:hAnsi="Calibri" w:eastAsia="Calibri" w:cs="Calibri"/>
            <w:b/>
            <w:bCs/>
            <w:color w:val="00558C"/>
            <w:spacing w:val="1"/>
            <w:sz w:val="15"/>
            <w:szCs w:val="15"/>
          </w:rPr>
          <w:t xml:space="preserve">                      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</w:t>
        </w:r>
        <w:r>
          <w:rPr>
            <w:rFonts w:ascii="Calibri" w:hAnsi="Calibri" w:eastAsia="Calibri" w:cs="Calibri"/>
            <w:b/>
            <w:bCs/>
            <w:color w:val="00558C"/>
            <w:spacing w:val="13"/>
            <w:w w:val="101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13"/>
            <w:w w:val="101"/>
            <w:sz w:val="15"/>
            <w:szCs w:val="15"/>
            <w:lang w:val="en-US" w:eastAsia="zh-CN"/>
          </w:rPr>
          <w:t>52</w:t>
        </w:r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6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668480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32" name="IM 3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2" name="IM 3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9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1.1 urn:mrn:iala:pub:g1063:ed1.1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 xml:space="preserve">                                                                                               P</w:t>
        </w:r>
        <w:r>
          <w:rPr>
            <w:rFonts w:ascii="Calibri" w:hAnsi="Calibri" w:eastAsia="Calibri" w:cs="Calibri"/>
            <w:b/>
            <w:bCs/>
            <w:color w:val="00558C"/>
            <w:spacing w:val="7"/>
            <w:sz w:val="15"/>
            <w:szCs w:val="15"/>
          </w:rPr>
          <w:t xml:space="preserve"> </w:t>
        </w:r>
        <w:r>
          <w:fldChar w:fldCharType="begin"/>
        </w:r>
        <w:r>
          <w:instrText xml:space="preserve"> HYPERLINK \l "bookmark38" </w:instrText>
        </w:r>
        <w:r>
          <w:fldChar w:fldCharType="separate"/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6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9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673600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38" name="IM 3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8" name="IM 38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9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1.1 urn:mrn:iala:pub:g1063:ed1.1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 xml:space="preserve">                                                                                               P</w:t>
        </w:r>
        <w:r>
          <w:rPr>
            <w:rFonts w:ascii="Calibri" w:hAnsi="Calibri" w:eastAsia="Calibri" w:cs="Calibri"/>
            <w:b/>
            <w:bCs/>
            <w:color w:val="00558C"/>
            <w:spacing w:val="5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5"/>
            <w:sz w:val="15"/>
            <w:szCs w:val="15"/>
            <w:lang w:val="en-US" w:eastAsia="zh-CN"/>
          </w:rPr>
          <w:t>7</w:t>
        </w:r>
      </w:p>
    </w:sdtContent>
  </w:sdt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9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683840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1" name="IM 3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IM 38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9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1.1 urn:mrn:iala:pub:g1063:ed1.1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 xml:space="preserve">                                                                                               P</w:t>
        </w:r>
        <w:r>
          <w:rPr>
            <w:rFonts w:ascii="Calibri" w:hAnsi="Calibri" w:eastAsia="Calibri" w:cs="Calibri"/>
            <w:b/>
            <w:bCs/>
            <w:color w:val="00558C"/>
            <w:spacing w:val="5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5"/>
            <w:sz w:val="15"/>
            <w:szCs w:val="15"/>
            <w:lang w:val="en-US" w:eastAsia="zh-CN"/>
          </w:rPr>
          <w:t>8</w:t>
        </w:r>
      </w:p>
    </w:sdtContent>
  </w:sdt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eastAsia="Arial" w:cs="Arial"/>
        <w:sz w:val="21"/>
        <w:szCs w:val="21"/>
      </w:rPr>
      <w:id w:val="9"/>
      <w:docPartObj>
        <w:docPartGallery w:val="Table of Contents"/>
        <w:docPartUnique/>
      </w:docPartObj>
    </w:sdtPr>
    <w:sdtEndPr>
      <w:rPr>
        <w:rFonts w:ascii="Calibri" w:hAnsi="Calibri" w:eastAsia="Calibri" w:cs="Calibri"/>
        <w:sz w:val="15"/>
        <w:szCs w:val="15"/>
      </w:rPr>
    </w:sdtEndPr>
    <w:sdtContent>
      <w:p>
        <w:pPr>
          <w:spacing w:before="285" w:after="72" w:line="188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drawing>
            <wp:anchor distT="0" distB="0" distL="0" distR="0" simplePos="0" relativeHeight="251684864" behindDoc="0" locked="0" layoutInCell="0" allowOverlap="1">
              <wp:simplePos x="0" y="0"/>
              <wp:positionH relativeFrom="page">
                <wp:posOffset>557530</wp:posOffset>
              </wp:positionH>
              <wp:positionV relativeFrom="page">
                <wp:posOffset>9742170</wp:posOffset>
              </wp:positionV>
              <wp:extent cx="6516370" cy="6350"/>
              <wp:effectExtent l="0" t="0" r="0" b="0"/>
              <wp:wrapNone/>
              <wp:docPr id="3" name="IM 3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IM 38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6623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IALA Guideline G1063 Agreements for Complementa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ry</w:t>
        </w:r>
        <w:r>
          <w:rPr>
            <w:rFonts w:ascii="Calibri" w:hAnsi="Calibri" w:eastAsia="Calibri" w:cs="Calibri"/>
            <w:b/>
            <w:bCs/>
            <w:color w:val="00558C"/>
            <w:spacing w:val="9"/>
            <w:w w:val="102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use of Lighthouse</w:t>
        </w:r>
        <w:r>
          <w:rPr>
            <w:rFonts w:ascii="Calibri" w:hAnsi="Calibri" w:eastAsia="Calibri" w:cs="Calibri"/>
            <w:b/>
            <w:bCs/>
            <w:color w:val="00558C"/>
            <w:spacing w:val="8"/>
            <w:w w:val="101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>Property</w:t>
        </w:r>
      </w:p>
      <w:p>
        <w:pPr>
          <w:spacing w:line="174" w:lineRule="auto"/>
          <w:ind w:left="39"/>
          <w:rPr>
            <w:rFonts w:ascii="Calibri" w:hAnsi="Calibri" w:eastAsia="Calibri" w:cs="Calibri"/>
            <w:sz w:val="15"/>
            <w:szCs w:val="15"/>
          </w:rPr>
        </w:pP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>Edition</w:t>
        </w:r>
        <w:r>
          <w:rPr>
            <w:rFonts w:ascii="Calibri" w:hAnsi="Calibri" w:eastAsia="Calibri" w:cs="Calibri"/>
            <w:b/>
            <w:bCs/>
            <w:color w:val="00558C"/>
            <w:spacing w:val="9"/>
            <w:sz w:val="15"/>
            <w:szCs w:val="15"/>
          </w:rPr>
          <w:t xml:space="preserve"> </w:t>
        </w:r>
        <w:r>
          <w:rPr>
            <w:rFonts w:ascii="Calibri" w:hAnsi="Calibri" w:eastAsia="Calibri" w:cs="Calibri"/>
            <w:b/>
            <w:bCs/>
            <w:color w:val="00558C"/>
            <w:sz w:val="15"/>
            <w:szCs w:val="15"/>
          </w:rPr>
          <w:t xml:space="preserve">1.1 urn:mrn:iala:pub:g1063:ed1.1                                                                                                                               </w:t>
        </w:r>
        <w:r>
          <w:rPr>
            <w:rFonts w:ascii="Calibri" w:hAnsi="Calibri" w:eastAsia="Calibri" w:cs="Calibri"/>
            <w:b/>
            <w:bCs/>
            <w:color w:val="00558C"/>
            <w:spacing w:val="-1"/>
            <w:sz w:val="15"/>
            <w:szCs w:val="15"/>
          </w:rPr>
          <w:t xml:space="preserve">                                                                                               P</w:t>
        </w:r>
        <w:r>
          <w:rPr>
            <w:rFonts w:ascii="Calibri" w:hAnsi="Calibri" w:eastAsia="Calibri" w:cs="Calibri"/>
            <w:b/>
            <w:bCs/>
            <w:color w:val="00558C"/>
            <w:spacing w:val="5"/>
            <w:sz w:val="15"/>
            <w:szCs w:val="15"/>
          </w:rPr>
          <w:t xml:space="preserve"> </w:t>
        </w:r>
        <w:r>
          <w:rPr>
            <w:rFonts w:hint="eastAsia" w:ascii="Calibri" w:hAnsi="Calibri" w:eastAsia="宋体" w:cs="Calibri"/>
            <w:b/>
            <w:bCs/>
            <w:color w:val="00558C"/>
            <w:spacing w:val="5"/>
            <w:sz w:val="15"/>
            <w:szCs w:val="15"/>
            <w:lang w:val="en-US" w:eastAsia="zh-CN"/>
          </w:rPr>
          <w:t>9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33" w:lineRule="exact"/>
      <w:ind w:firstLine="9894"/>
    </w:pPr>
    <w:r>
      <w:drawing>
        <wp:anchor distT="0" distB="0" distL="0" distR="0" simplePos="0" relativeHeight="251660288" behindDoc="0" locked="0" layoutInCell="0" allowOverlap="1">
          <wp:simplePos x="0" y="0"/>
          <wp:positionH relativeFrom="page">
            <wp:posOffset>557530</wp:posOffset>
          </wp:positionH>
          <wp:positionV relativeFrom="page">
            <wp:posOffset>1694180</wp:posOffset>
          </wp:positionV>
          <wp:extent cx="6516370" cy="12065"/>
          <wp:effectExtent l="0" t="0" r="0" b="0"/>
          <wp:wrapNone/>
          <wp:docPr id="4" name="IM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121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position w:val="-22"/>
      </w:rPr>
      <w:drawing>
        <wp:inline distT="0" distB="0" distL="0" distR="0">
          <wp:extent cx="719455" cy="719455"/>
          <wp:effectExtent l="0" t="0" r="0" b="0"/>
          <wp:docPr id="6" name="IM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 6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2"/>
      <w:spacing w:line="325" w:lineRule="auto"/>
    </w:pPr>
  </w:p>
  <w:p>
    <w:pPr>
      <w:pStyle w:val="2"/>
      <w:spacing w:line="326" w:lineRule="auto"/>
    </w:pPr>
  </w:p>
  <w:p>
    <w:pPr>
      <w:spacing w:before="168" w:line="181" w:lineRule="auto"/>
      <w:ind w:left="67"/>
      <w:rPr>
        <w:rFonts w:ascii="Calibri" w:hAnsi="Calibri" w:eastAsia="Calibri" w:cs="Calibri"/>
        <w:sz w:val="55"/>
        <w:szCs w:val="55"/>
      </w:rPr>
    </w:pPr>
    <w:bookmarkStart w:id="51" w:name="bookmark1"/>
    <w:bookmarkEnd w:id="51"/>
    <w:r>
      <w:rPr>
        <w:rFonts w:ascii="Calibri" w:hAnsi="Calibri" w:eastAsia="Calibri" w:cs="Calibri"/>
        <w:b/>
        <w:bCs/>
        <w:color w:val="009FE3"/>
        <w:sz w:val="55"/>
        <w:szCs w:val="55"/>
      </w:rPr>
      <w:t>DOCUMENT</w:t>
    </w:r>
    <w:r>
      <w:rPr>
        <w:rFonts w:ascii="Calibri" w:hAnsi="Calibri" w:eastAsia="Calibri" w:cs="Calibri"/>
        <w:b/>
        <w:bCs/>
        <w:color w:val="009FE3"/>
        <w:spacing w:val="54"/>
        <w:sz w:val="55"/>
        <w:szCs w:val="55"/>
      </w:rPr>
      <w:t xml:space="preserve"> </w:t>
    </w:r>
    <w:r>
      <w:rPr>
        <w:rFonts w:ascii="Calibri" w:hAnsi="Calibri" w:eastAsia="Calibri" w:cs="Calibri"/>
        <w:b/>
        <w:bCs/>
        <w:color w:val="009FE3"/>
        <w:sz w:val="55"/>
        <w:szCs w:val="55"/>
      </w:rPr>
      <w:t>REVISION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33" w:lineRule="exact"/>
      <w:ind w:firstLine="9894"/>
    </w:pPr>
    <w:r>
      <w:drawing>
        <wp:anchor distT="0" distB="0" distL="0" distR="0" simplePos="0" relativeHeight="251662336" behindDoc="0" locked="0" layoutInCell="0" allowOverlap="1">
          <wp:simplePos x="0" y="0"/>
          <wp:positionH relativeFrom="page">
            <wp:posOffset>557530</wp:posOffset>
          </wp:positionH>
          <wp:positionV relativeFrom="page">
            <wp:posOffset>1874520</wp:posOffset>
          </wp:positionV>
          <wp:extent cx="6516370" cy="12065"/>
          <wp:effectExtent l="0" t="0" r="0" b="0"/>
          <wp:wrapNone/>
          <wp:docPr id="10" name="IM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121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position w:val="-22"/>
      </w:rPr>
      <w:drawing>
        <wp:inline distT="0" distB="0" distL="0" distR="0">
          <wp:extent cx="719455" cy="719455"/>
          <wp:effectExtent l="0" t="0" r="0" b="0"/>
          <wp:docPr id="12" name="IM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 12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2"/>
      <w:spacing w:line="311" w:lineRule="auto"/>
    </w:pPr>
  </w:p>
  <w:p>
    <w:pPr>
      <w:pStyle w:val="2"/>
      <w:spacing w:line="311" w:lineRule="auto"/>
    </w:pPr>
  </w:p>
  <w:p>
    <w:pPr>
      <w:pStyle w:val="2"/>
      <w:spacing w:line="311" w:lineRule="auto"/>
    </w:pPr>
  </w:p>
  <w:p>
    <w:pPr>
      <w:spacing w:before="168" w:line="181" w:lineRule="auto"/>
      <w:ind w:left="50"/>
      <w:rPr>
        <w:rFonts w:ascii="Calibri" w:hAnsi="Calibri" w:eastAsia="Calibri" w:cs="Calibri"/>
        <w:sz w:val="55"/>
        <w:szCs w:val="55"/>
      </w:rPr>
    </w:pPr>
    <w:bookmarkStart w:id="52" w:name="bookmark2"/>
    <w:bookmarkEnd w:id="52"/>
    <w:r>
      <w:rPr>
        <w:rFonts w:ascii="Calibri" w:hAnsi="Calibri" w:eastAsia="Calibri" w:cs="Calibri"/>
        <w:b/>
        <w:bCs/>
        <w:color w:val="009FE3"/>
        <w:spacing w:val="2"/>
        <w:sz w:val="55"/>
        <w:szCs w:val="55"/>
      </w:rPr>
      <w:t>CONTENTS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23" w:lineRule="exact"/>
      <w:ind w:firstLine="9873"/>
    </w:pPr>
    <w:r>
      <w:rPr>
        <w:position w:val="-22"/>
      </w:rPr>
      <w:drawing>
        <wp:inline distT="0" distB="0" distL="0" distR="0">
          <wp:extent cx="719455" cy="713105"/>
          <wp:effectExtent l="0" t="0" r="0" b="0"/>
          <wp:docPr id="16" name="IM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 1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9455" cy="713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23" w:lineRule="exact"/>
      <w:ind w:firstLine="9873"/>
    </w:pPr>
    <w:r>
      <w:rPr>
        <w:position w:val="-22"/>
      </w:rPr>
      <w:drawing>
        <wp:inline distT="0" distB="0" distL="0" distR="0">
          <wp:extent cx="719455" cy="713105"/>
          <wp:effectExtent l="0" t="0" r="0" b="0"/>
          <wp:docPr id="5" name="I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9455" cy="713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Jiang">
    <w15:presenceInfo w15:providerId="WPS Office" w15:userId="32338136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trackRevisions w:val="1"/>
  <w:documentProtection w:enforcement="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GQ1MDliYzAxNjZjMjFmNTQwOTBjYTRlODJlZDVlYjQifQ=="/>
  </w:docVars>
  <w:rsids>
    <w:rsidRoot w:val="00000000"/>
    <w:rsid w:val="003A5775"/>
    <w:rsid w:val="005B1763"/>
    <w:rsid w:val="01842E30"/>
    <w:rsid w:val="03BD597F"/>
    <w:rsid w:val="09886B94"/>
    <w:rsid w:val="0F8A0474"/>
    <w:rsid w:val="112A22DF"/>
    <w:rsid w:val="1B024856"/>
    <w:rsid w:val="21483611"/>
    <w:rsid w:val="22405E06"/>
    <w:rsid w:val="22E21C76"/>
    <w:rsid w:val="24BF7BAE"/>
    <w:rsid w:val="24E11EC8"/>
    <w:rsid w:val="27C9064C"/>
    <w:rsid w:val="2C5D5807"/>
    <w:rsid w:val="2D03124A"/>
    <w:rsid w:val="2DD1342C"/>
    <w:rsid w:val="2EBB20BF"/>
    <w:rsid w:val="2F0B4FBF"/>
    <w:rsid w:val="2FA63021"/>
    <w:rsid w:val="31DA0D56"/>
    <w:rsid w:val="327F66CF"/>
    <w:rsid w:val="38C93404"/>
    <w:rsid w:val="499853BD"/>
    <w:rsid w:val="4ABF07FE"/>
    <w:rsid w:val="4C9B1D07"/>
    <w:rsid w:val="50BE1F26"/>
    <w:rsid w:val="54F22560"/>
    <w:rsid w:val="5C9D7FCE"/>
    <w:rsid w:val="61AF3884"/>
    <w:rsid w:val="693E5EAC"/>
    <w:rsid w:val="6A1C4CAB"/>
    <w:rsid w:val="6F3354C8"/>
    <w:rsid w:val="72CA1A81"/>
    <w:rsid w:val="73EF1497"/>
    <w:rsid w:val="7A50179E"/>
    <w:rsid w:val="7BD81E0F"/>
    <w:rsid w:val="B6FA207B"/>
    <w:rsid w:val="DE7C63CF"/>
    <w:rsid w:val="FF7F1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Calibri" w:hAnsi="Calibri" w:eastAsia="Calibri" w:cs="Calibri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18.xml"/><Relationship Id="rId84" Type="http://schemas.openxmlformats.org/officeDocument/2006/relationships/image" Target="media/image28.png"/><Relationship Id="rId68" Type="http://schemas.openxmlformats.org/officeDocument/2006/relationships/image" Target="media/image12.png"/><Relationship Id="rId63" Type="http://schemas.openxmlformats.org/officeDocument/2006/relationships/image" Target="media/image7.jpeg"/><Relationship Id="rId47" Type="http://schemas.openxmlformats.org/officeDocument/2006/relationships/footer" Target="footer39.xml"/><Relationship Id="rId42" Type="http://schemas.openxmlformats.org/officeDocument/2006/relationships/footer" Target="footer34.xml"/><Relationship Id="rId21" Type="http://schemas.openxmlformats.org/officeDocument/2006/relationships/footer" Target="footer13.xml"/><Relationship Id="rId89" Type="http://schemas.openxmlformats.org/officeDocument/2006/relationships/customXml" Target="../customXml/item3.xml"/><Relationship Id="rId16" Type="http://schemas.openxmlformats.org/officeDocument/2006/relationships/footer" Target="footer9.xml"/><Relationship Id="rId79" Type="http://schemas.openxmlformats.org/officeDocument/2006/relationships/image" Target="media/image23.png"/><Relationship Id="rId74" Type="http://schemas.openxmlformats.org/officeDocument/2006/relationships/image" Target="media/image18.png"/><Relationship Id="rId58" Type="http://schemas.openxmlformats.org/officeDocument/2006/relationships/footer" Target="footer50.xml"/><Relationship Id="rId53" Type="http://schemas.openxmlformats.org/officeDocument/2006/relationships/footer" Target="footer45.xml"/><Relationship Id="rId37" Type="http://schemas.openxmlformats.org/officeDocument/2006/relationships/footer" Target="footer29.xml"/><Relationship Id="rId32" Type="http://schemas.openxmlformats.org/officeDocument/2006/relationships/footer" Target="footer24.xml"/><Relationship Id="rId11" Type="http://schemas.openxmlformats.org/officeDocument/2006/relationships/footer" Target="footer4.xml"/><Relationship Id="rId5" Type="http://schemas.openxmlformats.org/officeDocument/2006/relationships/footer" Target="footer1.xml"/><Relationship Id="rId77" Type="http://schemas.openxmlformats.org/officeDocument/2006/relationships/image" Target="media/image21.png"/><Relationship Id="rId69" Type="http://schemas.openxmlformats.org/officeDocument/2006/relationships/image" Target="media/image13.png"/><Relationship Id="rId64" Type="http://schemas.openxmlformats.org/officeDocument/2006/relationships/image" Target="media/image8.png"/><Relationship Id="rId56" Type="http://schemas.openxmlformats.org/officeDocument/2006/relationships/footer" Target="footer48.xml"/><Relationship Id="rId48" Type="http://schemas.openxmlformats.org/officeDocument/2006/relationships/footer" Target="footer40.xml"/><Relationship Id="rId43" Type="http://schemas.openxmlformats.org/officeDocument/2006/relationships/footer" Target="footer35.xml"/><Relationship Id="rId35" Type="http://schemas.openxmlformats.org/officeDocument/2006/relationships/footer" Target="footer27.xml"/><Relationship Id="rId30" Type="http://schemas.openxmlformats.org/officeDocument/2006/relationships/footer" Target="footer22.xml"/><Relationship Id="rId27" Type="http://schemas.openxmlformats.org/officeDocument/2006/relationships/footer" Target="footer19.xml"/><Relationship Id="rId22" Type="http://schemas.openxmlformats.org/officeDocument/2006/relationships/footer" Target="footer14.xml"/><Relationship Id="rId14" Type="http://schemas.openxmlformats.org/officeDocument/2006/relationships/footer" Target="footer7.xml"/><Relationship Id="rId85" Type="http://schemas.openxmlformats.org/officeDocument/2006/relationships/customXml" Target="../customXml/item1.xml"/><Relationship Id="rId80" Type="http://schemas.openxmlformats.org/officeDocument/2006/relationships/image" Target="media/image24.png"/><Relationship Id="rId8" Type="http://schemas.openxmlformats.org/officeDocument/2006/relationships/header" Target="header2.xml"/><Relationship Id="rId72" Type="http://schemas.openxmlformats.org/officeDocument/2006/relationships/image" Target="media/image16.png"/><Relationship Id="rId51" Type="http://schemas.openxmlformats.org/officeDocument/2006/relationships/footer" Target="footer43.xml"/><Relationship Id="rId3" Type="http://schemas.openxmlformats.org/officeDocument/2006/relationships/footnotes" Target="footnotes.xml"/><Relationship Id="rId67" Type="http://schemas.openxmlformats.org/officeDocument/2006/relationships/image" Target="media/image11.png"/><Relationship Id="rId59" Type="http://schemas.openxmlformats.org/officeDocument/2006/relationships/footer" Target="footer51.xml"/><Relationship Id="rId46" Type="http://schemas.openxmlformats.org/officeDocument/2006/relationships/footer" Target="footer38.xml"/><Relationship Id="rId38" Type="http://schemas.openxmlformats.org/officeDocument/2006/relationships/footer" Target="footer30.xml"/><Relationship Id="rId33" Type="http://schemas.openxmlformats.org/officeDocument/2006/relationships/footer" Target="footer25.xml"/><Relationship Id="rId25" Type="http://schemas.openxmlformats.org/officeDocument/2006/relationships/footer" Target="footer17.xml"/><Relationship Id="rId17" Type="http://schemas.openxmlformats.org/officeDocument/2006/relationships/footer" Target="footer10.xml"/><Relationship Id="rId12" Type="http://schemas.openxmlformats.org/officeDocument/2006/relationships/footer" Target="footer5.xml"/><Relationship Id="rId83" Type="http://schemas.openxmlformats.org/officeDocument/2006/relationships/image" Target="media/image27.png"/><Relationship Id="rId75" Type="http://schemas.openxmlformats.org/officeDocument/2006/relationships/image" Target="media/image19.png"/><Relationship Id="rId70" Type="http://schemas.openxmlformats.org/officeDocument/2006/relationships/image" Target="media/image14.png"/><Relationship Id="rId62" Type="http://schemas.openxmlformats.org/officeDocument/2006/relationships/image" Target="media/image6.png"/><Relationship Id="rId54" Type="http://schemas.openxmlformats.org/officeDocument/2006/relationships/footer" Target="footer46.xml"/><Relationship Id="rId41" Type="http://schemas.openxmlformats.org/officeDocument/2006/relationships/footer" Target="footer33.xml"/><Relationship Id="rId20" Type="http://schemas.openxmlformats.org/officeDocument/2006/relationships/footer" Target="footer12.xml"/><Relationship Id="rId88" Type="http://schemas.openxmlformats.org/officeDocument/2006/relationships/customXml" Target="../customXml/item2.xml"/><Relationship Id="rId6" Type="http://schemas.openxmlformats.org/officeDocument/2006/relationships/header" Target="header1.xml"/><Relationship Id="rId1" Type="http://schemas.openxmlformats.org/officeDocument/2006/relationships/styles" Target="styles.xml"/><Relationship Id="rId57" Type="http://schemas.openxmlformats.org/officeDocument/2006/relationships/footer" Target="footer49.xml"/><Relationship Id="rId49" Type="http://schemas.openxmlformats.org/officeDocument/2006/relationships/footer" Target="footer41.xml"/><Relationship Id="rId36" Type="http://schemas.openxmlformats.org/officeDocument/2006/relationships/footer" Target="footer28.xml"/><Relationship Id="rId28" Type="http://schemas.openxmlformats.org/officeDocument/2006/relationships/footer" Target="footer20.xml"/><Relationship Id="rId23" Type="http://schemas.openxmlformats.org/officeDocument/2006/relationships/footer" Target="footer15.xml"/><Relationship Id="rId15" Type="http://schemas.openxmlformats.org/officeDocument/2006/relationships/footer" Target="footer8.xml"/><Relationship Id="rId86" Type="http://schemas.openxmlformats.org/officeDocument/2006/relationships/fontTable" Target="fontTable.xml"/><Relationship Id="rId81" Type="http://schemas.openxmlformats.org/officeDocument/2006/relationships/image" Target="media/image25.png"/><Relationship Id="rId78" Type="http://schemas.openxmlformats.org/officeDocument/2006/relationships/image" Target="media/image22.png"/><Relationship Id="rId73" Type="http://schemas.openxmlformats.org/officeDocument/2006/relationships/image" Target="media/image17.png"/><Relationship Id="rId65" Type="http://schemas.openxmlformats.org/officeDocument/2006/relationships/image" Target="media/image9.jpeg"/><Relationship Id="rId60" Type="http://schemas.openxmlformats.org/officeDocument/2006/relationships/theme" Target="theme/theme1.xml"/><Relationship Id="rId52" Type="http://schemas.openxmlformats.org/officeDocument/2006/relationships/footer" Target="footer44.xml"/><Relationship Id="rId44" Type="http://schemas.openxmlformats.org/officeDocument/2006/relationships/footer" Target="footer36.xml"/><Relationship Id="rId31" Type="http://schemas.openxmlformats.org/officeDocument/2006/relationships/footer" Target="footer23.xml"/><Relationship Id="rId10" Type="http://schemas.openxmlformats.org/officeDocument/2006/relationships/header" Target="header3.xml"/><Relationship Id="rId9" Type="http://schemas.openxmlformats.org/officeDocument/2006/relationships/footer" Target="footer3.xml"/><Relationship Id="rId4" Type="http://schemas.openxmlformats.org/officeDocument/2006/relationships/endnotes" Target="endnotes.xml"/><Relationship Id="rId39" Type="http://schemas.openxmlformats.org/officeDocument/2006/relationships/footer" Target="footer31.xml"/><Relationship Id="rId18" Type="http://schemas.openxmlformats.org/officeDocument/2006/relationships/header" Target="header4.xml"/><Relationship Id="rId13" Type="http://schemas.openxmlformats.org/officeDocument/2006/relationships/footer" Target="footer6.xml"/><Relationship Id="rId76" Type="http://schemas.openxmlformats.org/officeDocument/2006/relationships/image" Target="media/image20.png"/><Relationship Id="rId55" Type="http://schemas.openxmlformats.org/officeDocument/2006/relationships/footer" Target="footer47.xml"/><Relationship Id="rId50" Type="http://schemas.openxmlformats.org/officeDocument/2006/relationships/footer" Target="footer42.xml"/><Relationship Id="rId34" Type="http://schemas.openxmlformats.org/officeDocument/2006/relationships/footer" Target="footer26.xml"/><Relationship Id="rId71" Type="http://schemas.openxmlformats.org/officeDocument/2006/relationships/image" Target="media/image15.png"/><Relationship Id="rId7" Type="http://schemas.openxmlformats.org/officeDocument/2006/relationships/footer" Target="footer2.xml"/><Relationship Id="rId29" Type="http://schemas.openxmlformats.org/officeDocument/2006/relationships/footer" Target="footer21.xml"/><Relationship Id="rId2" Type="http://schemas.openxmlformats.org/officeDocument/2006/relationships/settings" Target="settings.xml"/><Relationship Id="rId87" Type="http://schemas.microsoft.com/office/2011/relationships/people" Target="people.xml"/><Relationship Id="rId66" Type="http://schemas.openxmlformats.org/officeDocument/2006/relationships/image" Target="media/image10.png"/><Relationship Id="rId45" Type="http://schemas.openxmlformats.org/officeDocument/2006/relationships/footer" Target="footer37.xml"/><Relationship Id="rId40" Type="http://schemas.openxmlformats.org/officeDocument/2006/relationships/footer" Target="footer32.xml"/><Relationship Id="rId24" Type="http://schemas.openxmlformats.org/officeDocument/2006/relationships/footer" Target="footer16.xml"/><Relationship Id="rId82" Type="http://schemas.openxmlformats.org/officeDocument/2006/relationships/image" Target="media/image26.png"/><Relationship Id="rId61" Type="http://schemas.openxmlformats.org/officeDocument/2006/relationships/image" Target="media/image5.png"/><Relationship Id="rId19" Type="http://schemas.openxmlformats.org/officeDocument/2006/relationships/footer" Target="footer11.xm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1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1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1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1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1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1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4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4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4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4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4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4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4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4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4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4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5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5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1027"/>
    <customShpInfo spid="_x0000_s1028"/>
    <customShpInfo spid="_x0000_s1026"/>
    <customShpInfo spid="_x0000_s1029"/>
    <customShpInfo spid="_x0000_s1030"/>
    <customShpInfo spid="_x0000_s1031"/>
    <customShpInfo spid="_x0000_s1032"/>
    <customShpInfo spid="_x0000_s1033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27D6E3-6B2D-4753-9284-29477F65669C}"/>
</file>

<file path=customXml/itemProps3.xml><?xml version="1.0" encoding="utf-8"?>
<ds:datastoreItem xmlns:ds="http://schemas.openxmlformats.org/officeDocument/2006/customXml" ds:itemID="{B165479C-556F-4195-B14A-9FAB9F25EE82}"/>
</file>

<file path=docProps/app.xml><?xml version="1.0" encoding="utf-8"?>
<Properties xmlns="http://schemas.openxmlformats.org/officeDocument/2006/extended-properties" xmlns:vt="http://schemas.openxmlformats.org/officeDocument/2006/docPropsVTypes">
  <Pages>52</Pages>
  <Words>15166</Words>
  <Characters>78211</Characters>
  <TotalTime>7</TotalTime>
  <ScaleCrop>false</ScaleCrop>
  <LinksUpToDate>false</LinksUpToDate>
  <CharactersWithSpaces>107362</CharactersWithSpaces>
  <Application>WPS Office_6.0.2.8225_F1E327BC-269C-435d-A152-05C5408002CA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2022-07-28T21:36:00Z</dcterms:created>
  <dc:creator>IALA Secretariat</dc:creator>
  <cp:keywords>urn:mrn:iala:pub:g1063:ed1.1; ENG</cp:keywords>
  <cp:lastModifiedBy>Jiang</cp:lastModifiedBy>
  <dcterms:modified xsi:type="dcterms:W3CDTF">2023-09-01T14:46:44Z</dcterms:modified>
  <dc:subject>IALA</dc:subject>
  <dc:title>IALA Guideline G1063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2023-08-10T11:54:00Z</vt:filetime>
  </property>
  <property fmtid="{D5CDD505-2E9C-101B-9397-08002B2CF9AE}" pid="4" name="KSOProductBuildVer">
    <vt:lpwstr>2052-6.0.2.8225</vt:lpwstr>
  </property>
  <property fmtid="{D5CDD505-2E9C-101B-9397-08002B2CF9AE}" pid="5" name="ICV">
    <vt:lpwstr>56787F7EC00A4207A62D47331B20C882_12</vt:lpwstr>
  </property>
</Properties>
</file>